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CE87666" w14:textId="77777777" w:rsidTr="00D74AE1">
        <w:trPr>
          <w:trHeight w:hRule="exact" w:val="2948"/>
        </w:trPr>
        <w:tc>
          <w:tcPr>
            <w:tcW w:w="11185" w:type="dxa"/>
            <w:vAlign w:val="center"/>
          </w:tcPr>
          <w:p w14:paraId="4EF44ADA" w14:textId="5C8B3DFA" w:rsidR="00974E99" w:rsidRPr="00974E99" w:rsidRDefault="00974E99" w:rsidP="00E21A27">
            <w:pPr>
              <w:pStyle w:val="Documenttype"/>
            </w:pPr>
            <w:r w:rsidRPr="00974E99">
              <w:t>I</w:t>
            </w:r>
            <w:bookmarkStart w:id="5" w:name="_Ref446317644"/>
            <w:bookmarkEnd w:id="5"/>
            <w:r w:rsidRPr="00974E99">
              <w:t xml:space="preserve">ALA </w:t>
            </w:r>
            <w:r w:rsidR="0093492E">
              <w:t>G</w:t>
            </w:r>
            <w:r w:rsidR="00722236">
              <w:t>uideline</w:t>
            </w:r>
          </w:p>
        </w:tc>
      </w:tr>
    </w:tbl>
    <w:p w14:paraId="4D12DB6E" w14:textId="64D599F4" w:rsidR="008972C3" w:rsidRDefault="00211CF2" w:rsidP="003274DB">
      <w:r w:rsidRPr="00211CF2">
        <w:rPr>
          <w:noProof/>
          <w:highlight w:val="yellow"/>
          <w:lang w:val="en-IE" w:eastAsia="en-IE"/>
        </w:rPr>
        <mc:AlternateContent>
          <mc:Choice Requires="wps">
            <w:drawing>
              <wp:anchor distT="45720" distB="45720" distL="114300" distR="114300" simplePos="0" relativeHeight="251659264" behindDoc="0" locked="0" layoutInCell="1" allowOverlap="1" wp14:anchorId="6D17D9FD" wp14:editId="1199F6AE">
                <wp:simplePos x="0" y="0"/>
                <wp:positionH relativeFrom="column">
                  <wp:posOffset>2447290</wp:posOffset>
                </wp:positionH>
                <wp:positionV relativeFrom="paragraph">
                  <wp:posOffset>-1927225</wp:posOffset>
                </wp:positionV>
                <wp:extent cx="4114800" cy="1628775"/>
                <wp:effectExtent l="0" t="0" r="19050"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1628775"/>
                        </a:xfrm>
                        <a:prstGeom prst="rect">
                          <a:avLst/>
                        </a:prstGeom>
                        <a:solidFill>
                          <a:srgbClr val="FFFFFF"/>
                        </a:solidFill>
                        <a:ln w="9525">
                          <a:solidFill>
                            <a:srgbClr val="000000"/>
                          </a:solidFill>
                          <a:miter lim="800000"/>
                          <a:headEnd/>
                          <a:tailEnd/>
                        </a:ln>
                      </wps:spPr>
                      <wps:txbx>
                        <w:txbxContent>
                          <w:p w14:paraId="28B018F9" w14:textId="5AA49C03" w:rsidR="00211CF2" w:rsidRPr="00211CF2" w:rsidRDefault="00211CF2" w:rsidP="00211CF2">
                            <w:pPr>
                              <w:rPr>
                                <w:color w:val="FF0000"/>
                              </w:rPr>
                            </w:pPr>
                            <w:r>
                              <w:rPr>
                                <w:color w:val="FF0000"/>
                              </w:rPr>
                              <w:t xml:space="preserve">NOTE: This is an interim version </w:t>
                            </w:r>
                            <w:r w:rsidRPr="00211CF2">
                              <w:rPr>
                                <w:color w:val="FF0000"/>
                              </w:rPr>
                              <w:t>of Guideline at</w:t>
                            </w:r>
                            <w:r>
                              <w:rPr>
                                <w:color w:val="FF0000"/>
                              </w:rPr>
                              <w:t xml:space="preserve"> the end of the intersessional m</w:t>
                            </w:r>
                            <w:r w:rsidRPr="00211CF2">
                              <w:rPr>
                                <w:color w:val="FF0000"/>
                              </w:rPr>
                              <w:t xml:space="preserve">eeting in Berlin in June. There were </w:t>
                            </w:r>
                            <w:proofErr w:type="gramStart"/>
                            <w:r w:rsidRPr="00211CF2">
                              <w:rPr>
                                <w:color w:val="FF0000"/>
                              </w:rPr>
                              <w:t>a lot of</w:t>
                            </w:r>
                            <w:proofErr w:type="gramEnd"/>
                            <w:r w:rsidRPr="00211CF2">
                              <w:rPr>
                                <w:color w:val="FF0000"/>
                              </w:rPr>
                              <w:t xml:space="preserve"> changes within the entire text.</w:t>
                            </w:r>
                          </w:p>
                          <w:p w14:paraId="06BAE1B3" w14:textId="77777777" w:rsidR="00211CF2" w:rsidRPr="00211CF2" w:rsidRDefault="00211CF2" w:rsidP="00211CF2">
                            <w:pPr>
                              <w:rPr>
                                <w:color w:val="FF0000"/>
                              </w:rPr>
                            </w:pPr>
                          </w:p>
                          <w:p w14:paraId="4A5648D6" w14:textId="012477B2" w:rsidR="00211CF2" w:rsidRDefault="00211CF2" w:rsidP="00211CF2">
                            <w:pPr>
                              <w:rPr>
                                <w:color w:val="FF0000"/>
                              </w:rPr>
                            </w:pPr>
                            <w:r w:rsidRPr="00211CF2">
                              <w:rPr>
                                <w:color w:val="FF0000"/>
                              </w:rPr>
                              <w:t xml:space="preserve"> </w:t>
                            </w:r>
                            <w:r>
                              <w:rPr>
                                <w:color w:val="FF0000"/>
                              </w:rPr>
                              <w:t xml:space="preserve">Further work </w:t>
                            </w:r>
                            <w:proofErr w:type="gramStart"/>
                            <w:r>
                              <w:rPr>
                                <w:color w:val="FF0000"/>
                              </w:rPr>
                              <w:t>was carried out</w:t>
                            </w:r>
                            <w:proofErr w:type="gramEnd"/>
                            <w:r>
                              <w:rPr>
                                <w:color w:val="FF0000"/>
                              </w:rPr>
                              <w:t xml:space="preserve"> after the </w:t>
                            </w:r>
                            <w:r w:rsidRPr="00211CF2">
                              <w:rPr>
                                <w:color w:val="FF0000"/>
                              </w:rPr>
                              <w:t xml:space="preserve">Intersessional. Therefore all changes </w:t>
                            </w:r>
                            <w:r>
                              <w:rPr>
                                <w:color w:val="FF0000"/>
                              </w:rPr>
                              <w:t xml:space="preserve">made up to the end of </w:t>
                            </w:r>
                            <w:proofErr w:type="gramStart"/>
                            <w:r>
                              <w:rPr>
                                <w:color w:val="FF0000"/>
                              </w:rPr>
                              <w:t>the  intersessional</w:t>
                            </w:r>
                            <w:proofErr w:type="gramEnd"/>
                            <w:r>
                              <w:rPr>
                                <w:color w:val="FF0000"/>
                              </w:rPr>
                              <w:t xml:space="preserve"> were accepted and </w:t>
                            </w:r>
                            <w:r w:rsidRPr="00211CF2">
                              <w:rPr>
                                <w:color w:val="FF0000"/>
                              </w:rPr>
                              <w:t xml:space="preserve">new track of changes </w:t>
                            </w:r>
                            <w:r>
                              <w:rPr>
                                <w:color w:val="FF0000"/>
                              </w:rPr>
                              <w:t xml:space="preserve">started </w:t>
                            </w:r>
                            <w:r w:rsidRPr="00211CF2">
                              <w:rPr>
                                <w:color w:val="FF0000"/>
                              </w:rPr>
                              <w:t xml:space="preserve">for later on changes </w:t>
                            </w:r>
                            <w:r>
                              <w:rPr>
                                <w:color w:val="FF0000"/>
                              </w:rPr>
                              <w:t>as in ENG21-13.3.1.</w:t>
                            </w:r>
                          </w:p>
                          <w:p w14:paraId="3EACAAE2" w14:textId="77777777" w:rsidR="00211CF2" w:rsidRDefault="00211CF2" w:rsidP="00211CF2">
                            <w:pPr>
                              <w:rPr>
                                <w:color w:val="FF0000"/>
                              </w:rPr>
                            </w:pPr>
                          </w:p>
                          <w:p w14:paraId="6F10A81A" w14:textId="1124FADA" w:rsidR="00211CF2" w:rsidRPr="00211CF2" w:rsidRDefault="00211CF2" w:rsidP="00211CF2">
                            <w:pPr>
                              <w:rPr>
                                <w:color w:val="FF0000"/>
                              </w:rPr>
                            </w:pPr>
                            <w:proofErr w:type="gramStart"/>
                            <w:r>
                              <w:rPr>
                                <w:color w:val="FF0000"/>
                              </w:rPr>
                              <w:t>Hence</w:t>
                            </w:r>
                            <w:proofErr w:type="gramEnd"/>
                            <w:r>
                              <w:rPr>
                                <w:color w:val="FF0000"/>
                              </w:rPr>
                              <w:t xml:space="preserve"> ENAV21-13.3.1 </w:t>
                            </w:r>
                            <w:proofErr w:type="spellStart"/>
                            <w:r>
                              <w:rPr>
                                <w:color w:val="FF0000"/>
                              </w:rPr>
                              <w:t>supercedes</w:t>
                            </w:r>
                            <w:proofErr w:type="spellEnd"/>
                            <w:r>
                              <w:rPr>
                                <w:color w:val="FF0000"/>
                              </w:rPr>
                              <w:t xml:space="preserve"> this version. This version </w:t>
                            </w:r>
                            <w:proofErr w:type="gramStart"/>
                            <w:r>
                              <w:rPr>
                                <w:color w:val="FF0000"/>
                              </w:rPr>
                              <w:t>is submitted</w:t>
                            </w:r>
                            <w:proofErr w:type="gramEnd"/>
                            <w:r>
                              <w:rPr>
                                <w:color w:val="FF0000"/>
                              </w:rPr>
                              <w:t xml:space="preserve"> for information only to show changes between ENAV20 and the end of the June intersessional meeting.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7D9FD" id="_x0000_t202" coordsize="21600,21600" o:spt="202" path="m,l,21600r21600,l21600,xe">
                <v:stroke joinstyle="miter"/>
                <v:path gradientshapeok="t" o:connecttype="rect"/>
              </v:shapetype>
              <v:shape id="Text Box 2" o:spid="_x0000_s1026" type="#_x0000_t202" style="position:absolute;margin-left:192.7pt;margin-top:-151.75pt;width:324pt;height:128.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">
                <v:textbox>
                  <w:txbxContent>
                    <w:p w14:paraId="28B018F9" w14:textId="5AA49C03" w:rsidR="00211CF2" w:rsidRPr="00211CF2" w:rsidRDefault="00211CF2" w:rsidP="00211CF2">
                      <w:pPr>
                        <w:rPr>
                          <w:color w:val="FF0000"/>
                        </w:rPr>
                      </w:pPr>
                      <w:r>
                        <w:rPr>
                          <w:color w:val="FF0000"/>
                        </w:rPr>
                        <w:t xml:space="preserve">NOTE: This is an interim version </w:t>
                      </w:r>
                      <w:r w:rsidRPr="00211CF2">
                        <w:rPr>
                          <w:color w:val="FF0000"/>
                        </w:rPr>
                        <w:t>of Guideline at</w:t>
                      </w:r>
                      <w:r>
                        <w:rPr>
                          <w:color w:val="FF0000"/>
                        </w:rPr>
                        <w:t xml:space="preserve"> the end of the intersessional m</w:t>
                      </w:r>
                      <w:r w:rsidRPr="00211CF2">
                        <w:rPr>
                          <w:color w:val="FF0000"/>
                        </w:rPr>
                        <w:t xml:space="preserve">eeting in Berlin in June. There were </w:t>
                      </w:r>
                      <w:proofErr w:type="gramStart"/>
                      <w:r w:rsidRPr="00211CF2">
                        <w:rPr>
                          <w:color w:val="FF0000"/>
                        </w:rPr>
                        <w:t>a lot of</w:t>
                      </w:r>
                      <w:proofErr w:type="gramEnd"/>
                      <w:r w:rsidRPr="00211CF2">
                        <w:rPr>
                          <w:color w:val="FF0000"/>
                        </w:rPr>
                        <w:t xml:space="preserve"> changes within the entire text.</w:t>
                      </w:r>
                    </w:p>
                    <w:p w14:paraId="06BAE1B3" w14:textId="77777777" w:rsidR="00211CF2" w:rsidRPr="00211CF2" w:rsidRDefault="00211CF2" w:rsidP="00211CF2">
                      <w:pPr>
                        <w:rPr>
                          <w:color w:val="FF0000"/>
                        </w:rPr>
                      </w:pPr>
                    </w:p>
                    <w:p w14:paraId="4A5648D6" w14:textId="012477B2" w:rsidR="00211CF2" w:rsidRDefault="00211CF2" w:rsidP="00211CF2">
                      <w:pPr>
                        <w:rPr>
                          <w:color w:val="FF0000"/>
                        </w:rPr>
                      </w:pPr>
                      <w:r w:rsidRPr="00211CF2">
                        <w:rPr>
                          <w:color w:val="FF0000"/>
                        </w:rPr>
                        <w:t xml:space="preserve"> </w:t>
                      </w:r>
                      <w:r>
                        <w:rPr>
                          <w:color w:val="FF0000"/>
                        </w:rPr>
                        <w:t xml:space="preserve">Further work </w:t>
                      </w:r>
                      <w:proofErr w:type="gramStart"/>
                      <w:r>
                        <w:rPr>
                          <w:color w:val="FF0000"/>
                        </w:rPr>
                        <w:t>was carried out</w:t>
                      </w:r>
                      <w:proofErr w:type="gramEnd"/>
                      <w:r>
                        <w:rPr>
                          <w:color w:val="FF0000"/>
                        </w:rPr>
                        <w:t xml:space="preserve"> after the </w:t>
                      </w:r>
                      <w:r w:rsidRPr="00211CF2">
                        <w:rPr>
                          <w:color w:val="FF0000"/>
                        </w:rPr>
                        <w:t xml:space="preserve">Intersessional. Therefore all changes </w:t>
                      </w:r>
                      <w:r>
                        <w:rPr>
                          <w:color w:val="FF0000"/>
                        </w:rPr>
                        <w:t xml:space="preserve">made up to the end of </w:t>
                      </w:r>
                      <w:proofErr w:type="gramStart"/>
                      <w:r>
                        <w:rPr>
                          <w:color w:val="FF0000"/>
                        </w:rPr>
                        <w:t>the  intersessional</w:t>
                      </w:r>
                      <w:proofErr w:type="gramEnd"/>
                      <w:r>
                        <w:rPr>
                          <w:color w:val="FF0000"/>
                        </w:rPr>
                        <w:t xml:space="preserve"> were accepted and </w:t>
                      </w:r>
                      <w:r w:rsidRPr="00211CF2">
                        <w:rPr>
                          <w:color w:val="FF0000"/>
                        </w:rPr>
                        <w:t xml:space="preserve">new track of changes </w:t>
                      </w:r>
                      <w:r>
                        <w:rPr>
                          <w:color w:val="FF0000"/>
                        </w:rPr>
                        <w:t xml:space="preserve">started </w:t>
                      </w:r>
                      <w:r w:rsidRPr="00211CF2">
                        <w:rPr>
                          <w:color w:val="FF0000"/>
                        </w:rPr>
                        <w:t xml:space="preserve">for later on changes </w:t>
                      </w:r>
                      <w:r>
                        <w:rPr>
                          <w:color w:val="FF0000"/>
                        </w:rPr>
                        <w:t>as in ENG21-13.3.1.</w:t>
                      </w:r>
                    </w:p>
                    <w:p w14:paraId="3EACAAE2" w14:textId="77777777" w:rsidR="00211CF2" w:rsidRDefault="00211CF2" w:rsidP="00211CF2">
                      <w:pPr>
                        <w:rPr>
                          <w:color w:val="FF0000"/>
                        </w:rPr>
                      </w:pPr>
                    </w:p>
                    <w:p w14:paraId="6F10A81A" w14:textId="1124FADA" w:rsidR="00211CF2" w:rsidRPr="00211CF2" w:rsidRDefault="00211CF2" w:rsidP="00211CF2">
                      <w:pPr>
                        <w:rPr>
                          <w:color w:val="FF0000"/>
                        </w:rPr>
                      </w:pPr>
                      <w:proofErr w:type="gramStart"/>
                      <w:r>
                        <w:rPr>
                          <w:color w:val="FF0000"/>
                        </w:rPr>
                        <w:t>Hence</w:t>
                      </w:r>
                      <w:proofErr w:type="gramEnd"/>
                      <w:r>
                        <w:rPr>
                          <w:color w:val="FF0000"/>
                        </w:rPr>
                        <w:t xml:space="preserve"> ENAV21-13.3.1 </w:t>
                      </w:r>
                      <w:proofErr w:type="spellStart"/>
                      <w:r>
                        <w:rPr>
                          <w:color w:val="FF0000"/>
                        </w:rPr>
                        <w:t>supercedes</w:t>
                      </w:r>
                      <w:proofErr w:type="spellEnd"/>
                      <w:r>
                        <w:rPr>
                          <w:color w:val="FF0000"/>
                        </w:rPr>
                        <w:t xml:space="preserve"> this version. This version </w:t>
                      </w:r>
                      <w:proofErr w:type="gramStart"/>
                      <w:r>
                        <w:rPr>
                          <w:color w:val="FF0000"/>
                        </w:rPr>
                        <w:t>is submitted</w:t>
                      </w:r>
                      <w:proofErr w:type="gramEnd"/>
                      <w:r>
                        <w:rPr>
                          <w:color w:val="FF0000"/>
                        </w:rPr>
                        <w:t xml:space="preserve"> for information only to show changes between ENAV20 and the end of the June intersessional meeting.</w:t>
                      </w:r>
                    </w:p>
                  </w:txbxContent>
                </v:textbox>
              </v:shape>
            </w:pict>
          </mc:Fallback>
        </mc:AlternateContent>
      </w:r>
    </w:p>
    <w:p w14:paraId="6778E386" w14:textId="4D6A3E64" w:rsidR="00D74AE1" w:rsidRDefault="00D74AE1" w:rsidP="003274DB"/>
    <w:p w14:paraId="23BD8058" w14:textId="3EDFD047" w:rsidR="0093492E" w:rsidRDefault="0026038D" w:rsidP="0026038D">
      <w:pPr>
        <w:pStyle w:val="Documentnumber"/>
      </w:pPr>
      <w:r w:rsidRPr="003D345F">
        <w:rPr>
          <w:highlight w:val="yellow"/>
        </w:rPr>
        <w:t>1</w:t>
      </w:r>
      <w:r w:rsidR="00A329EF" w:rsidRPr="00A329EF">
        <w:rPr>
          <w:highlight w:val="yellow"/>
        </w:rPr>
        <w:t>XXX</w:t>
      </w:r>
      <w:bookmarkStart w:id="6" w:name="_GoBack"/>
      <w:bookmarkEnd w:id="6"/>
    </w:p>
    <w:p w14:paraId="37F182B1" w14:textId="77777777" w:rsidR="0026038D" w:rsidRDefault="0026038D" w:rsidP="003274DB"/>
    <w:p w14:paraId="472F8828" w14:textId="77777777" w:rsidR="00DA368E" w:rsidRDefault="00D919C6" w:rsidP="003D345F">
      <w:pPr>
        <w:pStyle w:val="Documentname"/>
      </w:pPr>
      <w:r>
        <w:t>Systems and services for high-</w:t>
      </w:r>
      <w:r w:rsidR="00DA368E">
        <w:t>accuracy positioning and ranging</w:t>
      </w:r>
    </w:p>
    <w:p w14:paraId="058747CB" w14:textId="77777777" w:rsidR="00CF49CC" w:rsidRDefault="00CF49CC" w:rsidP="00D74AE1"/>
    <w:p w14:paraId="31D9E162" w14:textId="77777777" w:rsidR="004E0BBB" w:rsidRDefault="004E0BBB" w:rsidP="00D74AE1"/>
    <w:p w14:paraId="0EA82DA5" w14:textId="77777777" w:rsidR="004E0BBB" w:rsidRDefault="004E0BBB" w:rsidP="00D74AE1"/>
    <w:p w14:paraId="64EBB987" w14:textId="77777777" w:rsidR="004E0BBB" w:rsidRDefault="004E0BBB" w:rsidP="00D74AE1"/>
    <w:p w14:paraId="42395ECA" w14:textId="77777777" w:rsidR="004E0BBB" w:rsidRDefault="004E0BBB" w:rsidP="00D74AE1"/>
    <w:p w14:paraId="2DF630B1" w14:textId="77777777" w:rsidR="004E0BBB" w:rsidRDefault="004E0BBB" w:rsidP="00D74AE1"/>
    <w:p w14:paraId="58B6D0D0" w14:textId="77777777" w:rsidR="004E0BBB" w:rsidRDefault="004E0BBB" w:rsidP="00D74AE1"/>
    <w:p w14:paraId="7875A595" w14:textId="77777777" w:rsidR="004E0BBB" w:rsidRDefault="004E0BBB" w:rsidP="00D74AE1"/>
    <w:p w14:paraId="545E4628" w14:textId="77777777" w:rsidR="004E0BBB" w:rsidRDefault="004E0BBB" w:rsidP="00D74AE1"/>
    <w:p w14:paraId="3FB63E21" w14:textId="77777777" w:rsidR="004E0BBB" w:rsidRDefault="004E0BBB" w:rsidP="00D74AE1"/>
    <w:p w14:paraId="4D7A4A69" w14:textId="77777777" w:rsidR="004E0BBB" w:rsidRDefault="004E0BBB" w:rsidP="00D74AE1"/>
    <w:p w14:paraId="6785707D" w14:textId="77777777" w:rsidR="004E0BBB" w:rsidRDefault="004E0BBB" w:rsidP="00D74AE1"/>
    <w:p w14:paraId="05395D28" w14:textId="77777777" w:rsidR="004E0BBB" w:rsidRDefault="004E0BBB" w:rsidP="00D74AE1"/>
    <w:p w14:paraId="04B770AC" w14:textId="77777777" w:rsidR="004E0BBB" w:rsidRDefault="004E0BBB" w:rsidP="00D74AE1"/>
    <w:p w14:paraId="0C6A1F40" w14:textId="77777777" w:rsidR="004E0BBB" w:rsidRDefault="004E0BBB" w:rsidP="00D74AE1"/>
    <w:p w14:paraId="5E3D8688" w14:textId="77777777" w:rsidR="004E0BBB" w:rsidRDefault="004E0BBB" w:rsidP="00D74AE1"/>
    <w:p w14:paraId="795EF6A7" w14:textId="77777777" w:rsidR="004E0BBB" w:rsidRDefault="004E0BBB" w:rsidP="00D74AE1"/>
    <w:p w14:paraId="4B297069" w14:textId="77777777" w:rsidR="00734BC6" w:rsidRDefault="00734BC6" w:rsidP="00D74AE1"/>
    <w:p w14:paraId="0FCA3CD8" w14:textId="77777777" w:rsidR="004E0BBB" w:rsidRDefault="004E0BBB" w:rsidP="00D74AE1"/>
    <w:p w14:paraId="5C8CF5FF" w14:textId="77777777" w:rsidR="004E0BBB" w:rsidRDefault="004E0BBB" w:rsidP="00D74AE1"/>
    <w:p w14:paraId="26C61513" w14:textId="77777777" w:rsidR="004E0BBB" w:rsidRDefault="004E0BBB" w:rsidP="00D74AE1"/>
    <w:p w14:paraId="182340CA" w14:textId="77777777" w:rsidR="004E0BBB" w:rsidRDefault="004E0BBB" w:rsidP="00D74AE1"/>
    <w:p w14:paraId="1B79326B" w14:textId="77777777" w:rsidR="004E0BBB" w:rsidRDefault="004E0BBB" w:rsidP="00D74AE1"/>
    <w:p w14:paraId="138FECB8" w14:textId="77777777" w:rsidR="004E0BBB" w:rsidRDefault="004E0BBB" w:rsidP="00D74AE1"/>
    <w:p w14:paraId="13790B04" w14:textId="6BDB4F25" w:rsidR="004E0BBB" w:rsidRDefault="004E0BBB" w:rsidP="004E0BBB">
      <w:pPr>
        <w:pStyle w:val="Editionnumber"/>
      </w:pPr>
      <w:r>
        <w:t>Edition 1.0</w:t>
      </w:r>
      <w:r w:rsidR="00DC5319">
        <w:t xml:space="preserve"> </w:t>
      </w:r>
      <w:r w:rsidR="00DC5319" w:rsidRPr="00DC5319">
        <w:rPr>
          <w:color w:val="FF0000"/>
        </w:rPr>
        <w:t>(Draft</w:t>
      </w:r>
      <w:r w:rsidR="00A856DE">
        <w:rPr>
          <w:color w:val="FF0000"/>
        </w:rPr>
        <w:t xml:space="preserve"> – </w:t>
      </w:r>
      <w:del w:id="7" w:author="Gewies, Stefan" w:date="2017-08-31T08:45:00Z">
        <w:r w:rsidR="00A856DE" w:rsidDel="008703A5">
          <w:rPr>
            <w:color w:val="FF0000"/>
          </w:rPr>
          <w:delText>V2</w:delText>
        </w:r>
      </w:del>
      <w:ins w:id="8" w:author="Gewies, Stefan" w:date="2017-08-31T08:45:00Z">
        <w:r w:rsidR="008703A5">
          <w:rPr>
            <w:color w:val="FF0000"/>
          </w:rPr>
          <w:t>V</w:t>
        </w:r>
      </w:ins>
      <w:ins w:id="9" w:author="Gewies, Stefan" w:date="2017-08-31T08:46:00Z">
        <w:r w:rsidR="008703A5">
          <w:rPr>
            <w:color w:val="FF0000"/>
          </w:rPr>
          <w:t>10</w:t>
        </w:r>
      </w:ins>
      <w:r w:rsidR="00A856DE">
        <w:rPr>
          <w:color w:val="FF0000"/>
        </w:rPr>
        <w:t>.0</w:t>
      </w:r>
      <w:r w:rsidR="00DC5319" w:rsidRPr="00DC5319">
        <w:rPr>
          <w:color w:val="FF0000"/>
        </w:rPr>
        <w:t>)</w:t>
      </w:r>
    </w:p>
    <w:p w14:paraId="25A84676" w14:textId="77777777" w:rsidR="004E0BBB" w:rsidRDefault="00600C2B" w:rsidP="004E0BBB">
      <w:pPr>
        <w:pStyle w:val="Documentdate"/>
      </w:pPr>
      <w:r>
        <w:lastRenderedPageBreak/>
        <w:t>Document date</w:t>
      </w:r>
    </w:p>
    <w:p w14:paraId="2B709832" w14:textId="77777777" w:rsidR="00642DC2" w:rsidRPr="00642DC2" w:rsidRDefault="0071696E" w:rsidP="00D74AE1">
      <w:pPr>
        <w:rPr>
          <w:b/>
          <w:color w:val="00558C"/>
          <w:sz w:val="28"/>
        </w:rPr>
        <w:sectPr w:rsidR="00642DC2" w:rsidRPr="00642DC2" w:rsidSect="007E30D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5" w:left="1276" w:header="567" w:footer="567" w:gutter="0"/>
          <w:cols w:space="708"/>
          <w:docGrid w:linePitch="360"/>
        </w:sectPr>
      </w:pPr>
      <w:bookmarkStart w:id="10" w:name="Date"/>
      <w:r>
        <w:rPr>
          <w:b/>
          <w:color w:val="00558C"/>
          <w:sz w:val="28"/>
        </w:rPr>
        <w:t>27</w:t>
      </w:r>
      <w:r w:rsidR="00642DC2" w:rsidRPr="00642DC2">
        <w:rPr>
          <w:b/>
          <w:color w:val="00558C"/>
          <w:sz w:val="28"/>
        </w:rPr>
        <w:t>/</w:t>
      </w:r>
      <w:r w:rsidR="00A329EF">
        <w:rPr>
          <w:b/>
          <w:color w:val="00558C"/>
          <w:sz w:val="28"/>
        </w:rPr>
        <w:t>0</w:t>
      </w:r>
      <w:r w:rsidR="00A856DE">
        <w:rPr>
          <w:b/>
          <w:color w:val="00558C"/>
          <w:sz w:val="28"/>
        </w:rPr>
        <w:t>2</w:t>
      </w:r>
      <w:r w:rsidR="00642DC2" w:rsidRPr="00642DC2">
        <w:rPr>
          <w:b/>
          <w:color w:val="00558C"/>
          <w:sz w:val="28"/>
        </w:rPr>
        <w:t>/</w:t>
      </w:r>
      <w:r w:rsidR="00A329EF">
        <w:rPr>
          <w:b/>
          <w:color w:val="00558C"/>
          <w:sz w:val="28"/>
        </w:rPr>
        <w:t>201</w:t>
      </w:r>
      <w:r w:rsidR="00A856DE">
        <w:rPr>
          <w:b/>
          <w:color w:val="00558C"/>
          <w:sz w:val="28"/>
        </w:rPr>
        <w:t>7</w:t>
      </w:r>
    </w:p>
    <w:bookmarkEnd w:id="10"/>
    <w:p w14:paraId="198B8032"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443C3BB" w14:textId="77777777" w:rsidTr="005E4659">
        <w:tc>
          <w:tcPr>
            <w:tcW w:w="1908" w:type="dxa"/>
          </w:tcPr>
          <w:p w14:paraId="17C1C353" w14:textId="77777777" w:rsidR="00914E26" w:rsidRPr="00460028" w:rsidRDefault="00914E26" w:rsidP="00414698">
            <w:pPr>
              <w:pStyle w:val="Tableheading"/>
            </w:pPr>
            <w:r w:rsidRPr="00460028">
              <w:t>Date</w:t>
            </w:r>
          </w:p>
        </w:tc>
        <w:tc>
          <w:tcPr>
            <w:tcW w:w="3576" w:type="dxa"/>
          </w:tcPr>
          <w:p w14:paraId="7F6F13BA" w14:textId="77777777" w:rsidR="00914E26" w:rsidRPr="00460028" w:rsidRDefault="00914E26" w:rsidP="00414698">
            <w:pPr>
              <w:pStyle w:val="Tableheading"/>
            </w:pPr>
            <w:r w:rsidRPr="00460028">
              <w:t>Page / Section Revised</w:t>
            </w:r>
          </w:p>
        </w:tc>
        <w:tc>
          <w:tcPr>
            <w:tcW w:w="5001" w:type="dxa"/>
          </w:tcPr>
          <w:p w14:paraId="6354B8D6" w14:textId="77777777" w:rsidR="00914E26" w:rsidRPr="00460028" w:rsidRDefault="00914E26" w:rsidP="00414698">
            <w:pPr>
              <w:pStyle w:val="Tableheading"/>
            </w:pPr>
            <w:r w:rsidRPr="00460028">
              <w:t>Requirement for Revision</w:t>
            </w:r>
          </w:p>
        </w:tc>
      </w:tr>
      <w:tr w:rsidR="005E4659" w:rsidRPr="00460028" w14:paraId="61BC7CF3" w14:textId="77777777" w:rsidTr="005E4659">
        <w:trPr>
          <w:trHeight w:val="851"/>
        </w:trPr>
        <w:tc>
          <w:tcPr>
            <w:tcW w:w="1908" w:type="dxa"/>
            <w:vAlign w:val="center"/>
          </w:tcPr>
          <w:p w14:paraId="76B8BC8A" w14:textId="77777777" w:rsidR="00914E26" w:rsidRPr="00C27E08" w:rsidRDefault="0071696E" w:rsidP="00914E26">
            <w:pPr>
              <w:pStyle w:val="Tabletext"/>
            </w:pPr>
            <w:r>
              <w:t>27</w:t>
            </w:r>
            <w:r w:rsidR="009F7D49">
              <w:t>/02/2017</w:t>
            </w:r>
          </w:p>
        </w:tc>
        <w:tc>
          <w:tcPr>
            <w:tcW w:w="3576" w:type="dxa"/>
            <w:vAlign w:val="center"/>
          </w:tcPr>
          <w:p w14:paraId="2825F1A5" w14:textId="77777777" w:rsidR="00914E26" w:rsidRPr="00C27E08" w:rsidRDefault="009F7D49" w:rsidP="00914E26">
            <w:pPr>
              <w:pStyle w:val="Tabletext"/>
            </w:pPr>
            <w:r>
              <w:t>Restructuring of main document including provision of full-text draft</w:t>
            </w:r>
            <w:r w:rsidR="0071696E">
              <w:t xml:space="preserve"> except annex</w:t>
            </w:r>
          </w:p>
        </w:tc>
        <w:tc>
          <w:tcPr>
            <w:tcW w:w="5001" w:type="dxa"/>
            <w:vAlign w:val="center"/>
          </w:tcPr>
          <w:p w14:paraId="52B415FD" w14:textId="77777777" w:rsidR="00914E26" w:rsidRPr="00460028" w:rsidRDefault="00914E26" w:rsidP="00914E26">
            <w:pPr>
              <w:pStyle w:val="Tabletext"/>
            </w:pPr>
          </w:p>
        </w:tc>
      </w:tr>
      <w:tr w:rsidR="005E4659" w:rsidRPr="00460028" w14:paraId="0C9B8BA3" w14:textId="77777777" w:rsidTr="005E4659">
        <w:trPr>
          <w:trHeight w:val="851"/>
        </w:trPr>
        <w:tc>
          <w:tcPr>
            <w:tcW w:w="1908" w:type="dxa"/>
            <w:vAlign w:val="center"/>
          </w:tcPr>
          <w:p w14:paraId="171261A7" w14:textId="77777777" w:rsidR="00914E26" w:rsidRPr="00460028" w:rsidRDefault="00914E26" w:rsidP="00914E26">
            <w:pPr>
              <w:pStyle w:val="Tabletext"/>
            </w:pPr>
          </w:p>
        </w:tc>
        <w:tc>
          <w:tcPr>
            <w:tcW w:w="3576" w:type="dxa"/>
            <w:vAlign w:val="center"/>
          </w:tcPr>
          <w:p w14:paraId="3739024F" w14:textId="77777777" w:rsidR="00914E26" w:rsidRPr="00460028" w:rsidRDefault="00914E26" w:rsidP="00914E26">
            <w:pPr>
              <w:pStyle w:val="Tabletext"/>
            </w:pPr>
          </w:p>
        </w:tc>
        <w:tc>
          <w:tcPr>
            <w:tcW w:w="5001" w:type="dxa"/>
            <w:vAlign w:val="center"/>
          </w:tcPr>
          <w:p w14:paraId="211A64D9" w14:textId="77777777" w:rsidR="00914E26" w:rsidRPr="00460028" w:rsidRDefault="00914E26" w:rsidP="00914E26">
            <w:pPr>
              <w:pStyle w:val="Tabletext"/>
            </w:pPr>
          </w:p>
        </w:tc>
      </w:tr>
      <w:tr w:rsidR="005E4659" w:rsidRPr="00460028" w14:paraId="5E7E11F2" w14:textId="77777777" w:rsidTr="005E4659">
        <w:trPr>
          <w:trHeight w:val="851"/>
        </w:trPr>
        <w:tc>
          <w:tcPr>
            <w:tcW w:w="1908" w:type="dxa"/>
            <w:vAlign w:val="center"/>
          </w:tcPr>
          <w:p w14:paraId="4648A589" w14:textId="77777777" w:rsidR="00914E26" w:rsidRPr="00460028" w:rsidRDefault="00914E26" w:rsidP="00914E26">
            <w:pPr>
              <w:pStyle w:val="Tabletext"/>
            </w:pPr>
          </w:p>
        </w:tc>
        <w:tc>
          <w:tcPr>
            <w:tcW w:w="3576" w:type="dxa"/>
            <w:vAlign w:val="center"/>
          </w:tcPr>
          <w:p w14:paraId="6C0350E2" w14:textId="77777777" w:rsidR="00914E26" w:rsidRPr="00460028" w:rsidRDefault="00914E26" w:rsidP="00914E26">
            <w:pPr>
              <w:pStyle w:val="Tabletext"/>
            </w:pPr>
          </w:p>
        </w:tc>
        <w:tc>
          <w:tcPr>
            <w:tcW w:w="5001" w:type="dxa"/>
            <w:vAlign w:val="center"/>
          </w:tcPr>
          <w:p w14:paraId="5642DF51" w14:textId="77777777" w:rsidR="00914E26" w:rsidRPr="00460028" w:rsidRDefault="00914E26" w:rsidP="00914E26">
            <w:pPr>
              <w:pStyle w:val="Tabletext"/>
            </w:pPr>
          </w:p>
        </w:tc>
      </w:tr>
      <w:tr w:rsidR="005E4659" w:rsidRPr="00460028" w14:paraId="1E146D4C" w14:textId="77777777" w:rsidTr="005E4659">
        <w:trPr>
          <w:trHeight w:val="851"/>
        </w:trPr>
        <w:tc>
          <w:tcPr>
            <w:tcW w:w="1908" w:type="dxa"/>
            <w:vAlign w:val="center"/>
          </w:tcPr>
          <w:p w14:paraId="258363DB" w14:textId="77777777" w:rsidR="00914E26" w:rsidRPr="00460028" w:rsidRDefault="00914E26" w:rsidP="00914E26">
            <w:pPr>
              <w:pStyle w:val="Tabletext"/>
            </w:pPr>
          </w:p>
        </w:tc>
        <w:tc>
          <w:tcPr>
            <w:tcW w:w="3576" w:type="dxa"/>
            <w:vAlign w:val="center"/>
          </w:tcPr>
          <w:p w14:paraId="3C9A9476" w14:textId="77777777" w:rsidR="00914E26" w:rsidRPr="00460028" w:rsidRDefault="00914E26" w:rsidP="00914E26">
            <w:pPr>
              <w:pStyle w:val="Tabletext"/>
            </w:pPr>
          </w:p>
        </w:tc>
        <w:tc>
          <w:tcPr>
            <w:tcW w:w="5001" w:type="dxa"/>
            <w:vAlign w:val="center"/>
          </w:tcPr>
          <w:p w14:paraId="113E4CC9" w14:textId="77777777" w:rsidR="00914E26" w:rsidRPr="00460028" w:rsidRDefault="00914E26" w:rsidP="00914E26">
            <w:pPr>
              <w:pStyle w:val="Tabletext"/>
            </w:pPr>
          </w:p>
        </w:tc>
      </w:tr>
      <w:tr w:rsidR="005E4659" w:rsidRPr="00460028" w14:paraId="74CA2779" w14:textId="77777777" w:rsidTr="005E4659">
        <w:trPr>
          <w:trHeight w:val="851"/>
        </w:trPr>
        <w:tc>
          <w:tcPr>
            <w:tcW w:w="1908" w:type="dxa"/>
            <w:vAlign w:val="center"/>
          </w:tcPr>
          <w:p w14:paraId="10B1D1E2" w14:textId="77777777" w:rsidR="00914E26" w:rsidRPr="00460028" w:rsidRDefault="00914E26" w:rsidP="00914E26">
            <w:pPr>
              <w:pStyle w:val="Tabletext"/>
            </w:pPr>
          </w:p>
        </w:tc>
        <w:tc>
          <w:tcPr>
            <w:tcW w:w="3576" w:type="dxa"/>
            <w:vAlign w:val="center"/>
          </w:tcPr>
          <w:p w14:paraId="10CD7357" w14:textId="77777777" w:rsidR="00914E26" w:rsidRPr="00460028" w:rsidRDefault="00914E26" w:rsidP="00914E26">
            <w:pPr>
              <w:pStyle w:val="Tabletext"/>
            </w:pPr>
          </w:p>
        </w:tc>
        <w:tc>
          <w:tcPr>
            <w:tcW w:w="5001" w:type="dxa"/>
            <w:vAlign w:val="center"/>
          </w:tcPr>
          <w:p w14:paraId="34CE98D6" w14:textId="77777777" w:rsidR="00914E26" w:rsidRPr="00460028" w:rsidRDefault="00914E26" w:rsidP="00914E26">
            <w:pPr>
              <w:pStyle w:val="Tabletext"/>
            </w:pPr>
          </w:p>
        </w:tc>
      </w:tr>
      <w:tr w:rsidR="005E4659" w:rsidRPr="00460028" w14:paraId="5B780D87" w14:textId="77777777" w:rsidTr="005E4659">
        <w:trPr>
          <w:trHeight w:val="851"/>
        </w:trPr>
        <w:tc>
          <w:tcPr>
            <w:tcW w:w="1908" w:type="dxa"/>
            <w:vAlign w:val="center"/>
          </w:tcPr>
          <w:p w14:paraId="0A595614" w14:textId="77777777" w:rsidR="00914E26" w:rsidRPr="00460028" w:rsidRDefault="00914E26" w:rsidP="00914E26">
            <w:pPr>
              <w:pStyle w:val="Tabletext"/>
            </w:pPr>
          </w:p>
        </w:tc>
        <w:tc>
          <w:tcPr>
            <w:tcW w:w="3576" w:type="dxa"/>
            <w:vAlign w:val="center"/>
          </w:tcPr>
          <w:p w14:paraId="2048002E" w14:textId="77777777" w:rsidR="00914E26" w:rsidRPr="00460028" w:rsidRDefault="00914E26" w:rsidP="00914E26">
            <w:pPr>
              <w:pStyle w:val="Tabletext"/>
            </w:pPr>
          </w:p>
        </w:tc>
        <w:tc>
          <w:tcPr>
            <w:tcW w:w="5001" w:type="dxa"/>
            <w:vAlign w:val="center"/>
          </w:tcPr>
          <w:p w14:paraId="053BA00F" w14:textId="77777777" w:rsidR="00914E26" w:rsidRPr="00460028" w:rsidRDefault="00914E26" w:rsidP="00914E26">
            <w:pPr>
              <w:pStyle w:val="Tabletext"/>
            </w:pPr>
          </w:p>
        </w:tc>
      </w:tr>
      <w:tr w:rsidR="005E4659" w:rsidRPr="00460028" w14:paraId="4BDC8A9E" w14:textId="77777777" w:rsidTr="005E4659">
        <w:trPr>
          <w:trHeight w:val="851"/>
        </w:trPr>
        <w:tc>
          <w:tcPr>
            <w:tcW w:w="1908" w:type="dxa"/>
            <w:vAlign w:val="center"/>
          </w:tcPr>
          <w:p w14:paraId="27ABE915" w14:textId="77777777" w:rsidR="00914E26" w:rsidRPr="00460028" w:rsidRDefault="00914E26" w:rsidP="00914E26">
            <w:pPr>
              <w:pStyle w:val="Tabletext"/>
            </w:pPr>
          </w:p>
        </w:tc>
        <w:tc>
          <w:tcPr>
            <w:tcW w:w="3576" w:type="dxa"/>
            <w:vAlign w:val="center"/>
          </w:tcPr>
          <w:p w14:paraId="091999D5" w14:textId="77777777" w:rsidR="00914E26" w:rsidRPr="00460028" w:rsidRDefault="00914E26" w:rsidP="00914E26">
            <w:pPr>
              <w:pStyle w:val="Tabletext"/>
            </w:pPr>
          </w:p>
        </w:tc>
        <w:tc>
          <w:tcPr>
            <w:tcW w:w="5001" w:type="dxa"/>
            <w:vAlign w:val="center"/>
          </w:tcPr>
          <w:p w14:paraId="362F33A1" w14:textId="77777777" w:rsidR="00914E26" w:rsidRPr="00460028" w:rsidRDefault="00914E26" w:rsidP="00914E26">
            <w:pPr>
              <w:pStyle w:val="Tabletext"/>
            </w:pPr>
          </w:p>
        </w:tc>
      </w:tr>
    </w:tbl>
    <w:p w14:paraId="66BEB526" w14:textId="77777777" w:rsidR="00914E26" w:rsidRDefault="00914E26" w:rsidP="00D74AE1"/>
    <w:p w14:paraId="6B687E4B" w14:textId="77777777" w:rsidR="005E4659" w:rsidRDefault="005E4659" w:rsidP="00914E26">
      <w:pPr>
        <w:spacing w:after="200" w:line="276" w:lineRule="auto"/>
        <w:sectPr w:rsidR="005E4659" w:rsidSect="00C716E5">
          <w:headerReference w:type="even" r:id="rId18"/>
          <w:headerReference w:type="default" r:id="rId19"/>
          <w:footerReference w:type="default" r:id="rId20"/>
          <w:headerReference w:type="first" r:id="rId21"/>
          <w:pgSz w:w="11906" w:h="16838" w:code="9"/>
          <w:pgMar w:top="567" w:right="794" w:bottom="567" w:left="907" w:header="567" w:footer="850" w:gutter="0"/>
          <w:cols w:space="708"/>
          <w:docGrid w:linePitch="360"/>
        </w:sectPr>
      </w:pPr>
    </w:p>
    <w:p w14:paraId="6C828F30" w14:textId="77777777" w:rsidR="00A5289A" w:rsidRPr="00A5289A" w:rsidRDefault="004A4EC4">
      <w:pPr>
        <w:pStyle w:val="TOC1"/>
        <w:rPr>
          <w:rFonts w:eastAsiaTheme="minorEastAsia"/>
          <w:b w:val="0"/>
          <w:color w:val="auto"/>
          <w:lang w:val="en-US" w:eastAsia="de-D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A5289A" w:rsidRPr="00801E9B">
        <w:t>1.</w:t>
      </w:r>
      <w:r w:rsidR="00A5289A" w:rsidRPr="00A5289A">
        <w:rPr>
          <w:rFonts w:eastAsiaTheme="minorEastAsia"/>
          <w:b w:val="0"/>
          <w:color w:val="auto"/>
          <w:lang w:val="en-US" w:eastAsia="de-DE"/>
        </w:rPr>
        <w:tab/>
      </w:r>
      <w:r w:rsidR="00A5289A">
        <w:t>PURPOSE, SCOPE AND STRUCTURE OF DOCUMENT</w:t>
      </w:r>
      <w:r w:rsidR="00A5289A">
        <w:tab/>
      </w:r>
      <w:r w:rsidR="00A5289A">
        <w:fldChar w:fldCharType="begin"/>
      </w:r>
      <w:r w:rsidR="00A5289A">
        <w:instrText xml:space="preserve"> PAGEREF _Toc479846666 \h </w:instrText>
      </w:r>
      <w:r w:rsidR="00A5289A">
        <w:fldChar w:fldCharType="separate"/>
      </w:r>
      <w:ins w:id="17" w:author="Gewies, Stefan" w:date="2017-06-12T08:31:00Z">
        <w:r w:rsidR="00DA7852">
          <w:t>6</w:t>
        </w:r>
      </w:ins>
      <w:del w:id="18" w:author="Gewies, Stefan" w:date="2017-06-12T08:31:00Z">
        <w:r w:rsidR="00A5289A" w:rsidDel="00DA7852">
          <w:delText>7</w:delText>
        </w:r>
      </w:del>
      <w:r w:rsidR="00A5289A">
        <w:fldChar w:fldCharType="end"/>
      </w:r>
    </w:p>
    <w:p w14:paraId="67BC283C" w14:textId="77777777" w:rsidR="00A5289A" w:rsidRPr="00A5289A" w:rsidRDefault="00A5289A">
      <w:pPr>
        <w:pStyle w:val="TOC2"/>
        <w:rPr>
          <w:rFonts w:eastAsiaTheme="minorEastAsia"/>
          <w:color w:val="auto"/>
          <w:lang w:val="en-US" w:eastAsia="de-DE"/>
        </w:rPr>
      </w:pPr>
      <w:r w:rsidRPr="00801E9B">
        <w:t>1.1.</w:t>
      </w:r>
      <w:r w:rsidRPr="00A5289A">
        <w:rPr>
          <w:rFonts w:eastAsiaTheme="minorEastAsia"/>
          <w:color w:val="auto"/>
          <w:lang w:val="en-US" w:eastAsia="de-DE"/>
        </w:rPr>
        <w:tab/>
      </w:r>
      <w:r>
        <w:t>Purpose</w:t>
      </w:r>
      <w:r>
        <w:tab/>
      </w:r>
      <w:r>
        <w:fldChar w:fldCharType="begin"/>
      </w:r>
      <w:r>
        <w:instrText xml:space="preserve"> PAGEREF _Toc479846667 \h </w:instrText>
      </w:r>
      <w:r>
        <w:fldChar w:fldCharType="separate"/>
      </w:r>
      <w:ins w:id="19" w:author="Gewies, Stefan" w:date="2017-06-12T08:31:00Z">
        <w:r w:rsidR="00DA7852">
          <w:t>6</w:t>
        </w:r>
      </w:ins>
      <w:del w:id="20" w:author="Gewies, Stefan" w:date="2017-06-12T08:31:00Z">
        <w:r w:rsidDel="00DA7852">
          <w:delText>7</w:delText>
        </w:r>
      </w:del>
      <w:r>
        <w:fldChar w:fldCharType="end"/>
      </w:r>
    </w:p>
    <w:p w14:paraId="3860731E" w14:textId="77777777" w:rsidR="00A5289A" w:rsidRPr="00A5289A" w:rsidRDefault="00A5289A">
      <w:pPr>
        <w:pStyle w:val="TOC2"/>
        <w:rPr>
          <w:rFonts w:eastAsiaTheme="minorEastAsia"/>
          <w:color w:val="auto"/>
          <w:lang w:val="en-US" w:eastAsia="de-DE"/>
        </w:rPr>
      </w:pPr>
      <w:r w:rsidRPr="00801E9B">
        <w:t>1.2.</w:t>
      </w:r>
      <w:r w:rsidRPr="00A5289A">
        <w:rPr>
          <w:rFonts w:eastAsiaTheme="minorEastAsia"/>
          <w:color w:val="auto"/>
          <w:lang w:val="en-US" w:eastAsia="de-DE"/>
        </w:rPr>
        <w:tab/>
      </w:r>
      <w:r>
        <w:t>Scope</w:t>
      </w:r>
      <w:r>
        <w:tab/>
      </w:r>
      <w:r>
        <w:fldChar w:fldCharType="begin"/>
      </w:r>
      <w:r>
        <w:instrText xml:space="preserve"> PAGEREF _Toc479846668 \h </w:instrText>
      </w:r>
      <w:r>
        <w:fldChar w:fldCharType="separate"/>
      </w:r>
      <w:ins w:id="21" w:author="Gewies, Stefan" w:date="2017-06-12T08:31:00Z">
        <w:r w:rsidR="00DA7852">
          <w:t>6</w:t>
        </w:r>
      </w:ins>
      <w:del w:id="22" w:author="Gewies, Stefan" w:date="2017-06-12T08:31:00Z">
        <w:r w:rsidDel="00DA7852">
          <w:delText>7</w:delText>
        </w:r>
      </w:del>
      <w:r>
        <w:fldChar w:fldCharType="end"/>
      </w:r>
    </w:p>
    <w:p w14:paraId="672D2043" w14:textId="77777777" w:rsidR="00A5289A" w:rsidRPr="00A5289A" w:rsidRDefault="00A5289A">
      <w:pPr>
        <w:pStyle w:val="TOC2"/>
        <w:rPr>
          <w:rFonts w:eastAsiaTheme="minorEastAsia"/>
          <w:color w:val="auto"/>
          <w:lang w:val="en-US" w:eastAsia="de-DE"/>
        </w:rPr>
      </w:pPr>
      <w:r w:rsidRPr="00801E9B">
        <w:t>1.3.</w:t>
      </w:r>
      <w:r w:rsidRPr="00A5289A">
        <w:rPr>
          <w:rFonts w:eastAsiaTheme="minorEastAsia"/>
          <w:color w:val="auto"/>
          <w:lang w:val="en-US" w:eastAsia="de-DE"/>
        </w:rPr>
        <w:tab/>
      </w:r>
      <w:r>
        <w:t>Structure of document</w:t>
      </w:r>
      <w:r>
        <w:tab/>
      </w:r>
      <w:r>
        <w:fldChar w:fldCharType="begin"/>
      </w:r>
      <w:r>
        <w:instrText xml:space="preserve"> PAGEREF _Toc479846669 \h </w:instrText>
      </w:r>
      <w:r>
        <w:fldChar w:fldCharType="separate"/>
      </w:r>
      <w:ins w:id="23" w:author="Gewies, Stefan" w:date="2017-06-12T08:31:00Z">
        <w:r w:rsidR="00DA7852">
          <w:t>6</w:t>
        </w:r>
      </w:ins>
      <w:del w:id="24" w:author="Gewies, Stefan" w:date="2017-06-12T08:31:00Z">
        <w:r w:rsidDel="00DA7852">
          <w:delText>7</w:delText>
        </w:r>
      </w:del>
      <w:r>
        <w:fldChar w:fldCharType="end"/>
      </w:r>
    </w:p>
    <w:p w14:paraId="493B866D" w14:textId="77777777" w:rsidR="00A5289A" w:rsidRPr="00A5289A" w:rsidRDefault="00A5289A">
      <w:pPr>
        <w:pStyle w:val="TOC1"/>
        <w:rPr>
          <w:rFonts w:eastAsiaTheme="minorEastAsia"/>
          <w:b w:val="0"/>
          <w:color w:val="auto"/>
          <w:lang w:val="en-US" w:eastAsia="de-DE"/>
        </w:rPr>
      </w:pPr>
      <w:r w:rsidRPr="00801E9B">
        <w:t>2.</w:t>
      </w:r>
      <w:r w:rsidRPr="00A5289A">
        <w:rPr>
          <w:rFonts w:eastAsiaTheme="minorEastAsia"/>
          <w:b w:val="0"/>
          <w:color w:val="auto"/>
          <w:lang w:val="en-US" w:eastAsia="de-DE"/>
        </w:rPr>
        <w:tab/>
      </w:r>
      <w:r>
        <w:t>USE CASES</w:t>
      </w:r>
      <w:r>
        <w:tab/>
      </w:r>
      <w:r>
        <w:fldChar w:fldCharType="begin"/>
      </w:r>
      <w:r>
        <w:instrText xml:space="preserve"> PAGEREF _Toc479846670 \h </w:instrText>
      </w:r>
      <w:r>
        <w:fldChar w:fldCharType="separate"/>
      </w:r>
      <w:ins w:id="25" w:author="Gewies, Stefan" w:date="2017-06-12T08:31:00Z">
        <w:r w:rsidR="00DA7852">
          <w:t>7</w:t>
        </w:r>
      </w:ins>
      <w:del w:id="26" w:author="Gewies, Stefan" w:date="2017-06-12T08:31:00Z">
        <w:r w:rsidDel="00DA7852">
          <w:delText>8</w:delText>
        </w:r>
      </w:del>
      <w:r>
        <w:fldChar w:fldCharType="end"/>
      </w:r>
    </w:p>
    <w:p w14:paraId="0BA0E682" w14:textId="77777777" w:rsidR="00A5289A" w:rsidRPr="00A5289A" w:rsidRDefault="00A5289A">
      <w:pPr>
        <w:pStyle w:val="TOC1"/>
        <w:rPr>
          <w:rFonts w:eastAsiaTheme="minorEastAsia"/>
          <w:b w:val="0"/>
          <w:color w:val="auto"/>
          <w:lang w:val="en-US" w:eastAsia="de-DE"/>
        </w:rPr>
      </w:pPr>
      <w:r w:rsidRPr="00801E9B">
        <w:t>3.</w:t>
      </w:r>
      <w:r w:rsidRPr="00A5289A">
        <w:rPr>
          <w:rFonts w:eastAsiaTheme="minorEastAsia"/>
          <w:b w:val="0"/>
          <w:color w:val="auto"/>
          <w:lang w:val="en-US" w:eastAsia="de-DE"/>
        </w:rPr>
        <w:tab/>
      </w:r>
      <w:r>
        <w:t>PERFOMANCE Specification</w:t>
      </w:r>
      <w:r>
        <w:tab/>
      </w:r>
      <w:r>
        <w:fldChar w:fldCharType="begin"/>
      </w:r>
      <w:r>
        <w:instrText xml:space="preserve"> PAGEREF _Toc479846671 \h </w:instrText>
      </w:r>
      <w:r>
        <w:fldChar w:fldCharType="separate"/>
      </w:r>
      <w:ins w:id="27" w:author="Gewies, Stefan" w:date="2017-06-12T08:31:00Z">
        <w:r w:rsidR="00DA7852">
          <w:t>8</w:t>
        </w:r>
      </w:ins>
      <w:del w:id="28" w:author="Gewies, Stefan" w:date="2017-06-12T08:31:00Z">
        <w:r w:rsidDel="00DA7852">
          <w:delText>9</w:delText>
        </w:r>
      </w:del>
      <w:r>
        <w:fldChar w:fldCharType="end"/>
      </w:r>
    </w:p>
    <w:p w14:paraId="36B7B3B6" w14:textId="77777777" w:rsidR="00A5289A" w:rsidRPr="00A5289A" w:rsidRDefault="00A5289A">
      <w:pPr>
        <w:pStyle w:val="TOC2"/>
        <w:rPr>
          <w:rFonts w:eastAsiaTheme="minorEastAsia"/>
          <w:color w:val="auto"/>
          <w:lang w:val="en-US" w:eastAsia="de-DE"/>
        </w:rPr>
      </w:pPr>
      <w:r w:rsidRPr="00801E9B">
        <w:t>3.1.</w:t>
      </w:r>
      <w:r w:rsidRPr="00A5289A">
        <w:rPr>
          <w:rFonts w:eastAsiaTheme="minorEastAsia"/>
          <w:color w:val="auto"/>
          <w:lang w:val="en-US" w:eastAsia="de-DE"/>
        </w:rPr>
        <w:tab/>
      </w:r>
      <w:r>
        <w:t>Background</w:t>
      </w:r>
      <w:r>
        <w:tab/>
      </w:r>
      <w:r>
        <w:fldChar w:fldCharType="begin"/>
      </w:r>
      <w:r>
        <w:instrText xml:space="preserve"> PAGEREF _Toc479846672 \h </w:instrText>
      </w:r>
      <w:r>
        <w:fldChar w:fldCharType="separate"/>
      </w:r>
      <w:ins w:id="29" w:author="Gewies, Stefan" w:date="2017-06-12T08:31:00Z">
        <w:r w:rsidR="00DA7852">
          <w:t>8</w:t>
        </w:r>
      </w:ins>
      <w:del w:id="30" w:author="Gewies, Stefan" w:date="2017-06-12T08:31:00Z">
        <w:r w:rsidDel="00DA7852">
          <w:delText>9</w:delText>
        </w:r>
      </w:del>
      <w:r>
        <w:fldChar w:fldCharType="end"/>
      </w:r>
    </w:p>
    <w:p w14:paraId="40762695" w14:textId="77777777" w:rsidR="00A5289A" w:rsidRPr="00A5289A" w:rsidRDefault="00A5289A">
      <w:pPr>
        <w:pStyle w:val="TOC2"/>
        <w:rPr>
          <w:rFonts w:eastAsiaTheme="minorEastAsia"/>
          <w:color w:val="auto"/>
          <w:lang w:val="en-US" w:eastAsia="de-DE"/>
        </w:rPr>
      </w:pPr>
      <w:r w:rsidRPr="00801E9B">
        <w:t>3.2.</w:t>
      </w:r>
      <w:r w:rsidRPr="00A5289A">
        <w:rPr>
          <w:rFonts w:eastAsiaTheme="minorEastAsia"/>
          <w:color w:val="auto"/>
          <w:lang w:val="en-US" w:eastAsia="de-DE"/>
        </w:rPr>
        <w:tab/>
      </w:r>
      <w:r>
        <w:t>Performance Considerations</w:t>
      </w:r>
      <w:r>
        <w:tab/>
      </w:r>
      <w:r>
        <w:fldChar w:fldCharType="begin"/>
      </w:r>
      <w:r>
        <w:instrText xml:space="preserve"> PAGEREF _Toc479846673 \h </w:instrText>
      </w:r>
      <w:r>
        <w:fldChar w:fldCharType="separate"/>
      </w:r>
      <w:ins w:id="31" w:author="Gewies, Stefan" w:date="2017-06-12T08:31:00Z">
        <w:r w:rsidR="00DA7852">
          <w:t>10</w:t>
        </w:r>
      </w:ins>
      <w:del w:id="32" w:author="Gewies, Stefan" w:date="2017-06-12T08:31:00Z">
        <w:r w:rsidDel="00DA7852">
          <w:delText>11</w:delText>
        </w:r>
      </w:del>
      <w:r>
        <w:fldChar w:fldCharType="end"/>
      </w:r>
    </w:p>
    <w:p w14:paraId="0FB2F753" w14:textId="77777777" w:rsidR="00A5289A" w:rsidRPr="00A5289A" w:rsidRDefault="00A5289A">
      <w:pPr>
        <w:pStyle w:val="TOC3"/>
        <w:tabs>
          <w:tab w:val="left" w:pos="1134"/>
          <w:tab w:val="right" w:leader="dot" w:pos="10195"/>
        </w:tabs>
        <w:rPr>
          <w:rFonts w:eastAsiaTheme="minorEastAsia"/>
          <w:noProof/>
          <w:sz w:val="22"/>
          <w:lang w:val="en-US" w:eastAsia="de-DE"/>
        </w:rPr>
      </w:pPr>
      <w:r w:rsidRPr="00801E9B">
        <w:rPr>
          <w:noProof/>
        </w:rPr>
        <w:t>3.2.1.</w:t>
      </w:r>
      <w:r w:rsidRPr="00A5289A">
        <w:rPr>
          <w:rFonts w:eastAsiaTheme="minorEastAsia"/>
          <w:noProof/>
          <w:sz w:val="22"/>
          <w:lang w:val="en-US" w:eastAsia="de-DE"/>
        </w:rPr>
        <w:tab/>
      </w:r>
      <w:r>
        <w:rPr>
          <w:noProof/>
        </w:rPr>
        <w:t>Performance terms and parameter</w:t>
      </w:r>
      <w:r>
        <w:rPr>
          <w:noProof/>
        </w:rPr>
        <w:tab/>
      </w:r>
      <w:r>
        <w:rPr>
          <w:noProof/>
        </w:rPr>
        <w:fldChar w:fldCharType="begin"/>
      </w:r>
      <w:r>
        <w:rPr>
          <w:noProof/>
        </w:rPr>
        <w:instrText xml:space="preserve"> PAGEREF _Toc479846674 \h </w:instrText>
      </w:r>
      <w:r>
        <w:rPr>
          <w:noProof/>
        </w:rPr>
      </w:r>
      <w:r>
        <w:rPr>
          <w:noProof/>
        </w:rPr>
        <w:fldChar w:fldCharType="separate"/>
      </w:r>
      <w:ins w:id="33" w:author="Gewies, Stefan" w:date="2017-06-12T08:31:00Z">
        <w:r w:rsidR="00DA7852">
          <w:rPr>
            <w:noProof/>
          </w:rPr>
          <w:t>10</w:t>
        </w:r>
      </w:ins>
      <w:del w:id="34" w:author="Gewies, Stefan" w:date="2017-06-12T08:31:00Z">
        <w:r w:rsidDel="00DA7852">
          <w:rPr>
            <w:noProof/>
          </w:rPr>
          <w:delText>11</w:delText>
        </w:r>
      </w:del>
      <w:r>
        <w:rPr>
          <w:noProof/>
        </w:rPr>
        <w:fldChar w:fldCharType="end"/>
      </w:r>
    </w:p>
    <w:p w14:paraId="5FC6F2C8" w14:textId="77777777" w:rsidR="00A5289A" w:rsidRPr="00A5289A" w:rsidRDefault="00A5289A">
      <w:pPr>
        <w:pStyle w:val="TOC3"/>
        <w:tabs>
          <w:tab w:val="left" w:pos="1134"/>
          <w:tab w:val="right" w:leader="dot" w:pos="10195"/>
        </w:tabs>
        <w:rPr>
          <w:rFonts w:eastAsiaTheme="minorEastAsia"/>
          <w:noProof/>
          <w:sz w:val="22"/>
          <w:lang w:val="en-US" w:eastAsia="de-DE"/>
        </w:rPr>
      </w:pPr>
      <w:r w:rsidRPr="00801E9B">
        <w:rPr>
          <w:noProof/>
        </w:rPr>
        <w:t>3.2.2.</w:t>
      </w:r>
      <w:r w:rsidRPr="00A5289A">
        <w:rPr>
          <w:rFonts w:eastAsiaTheme="minorEastAsia"/>
          <w:noProof/>
          <w:sz w:val="22"/>
          <w:lang w:val="en-US" w:eastAsia="de-DE"/>
        </w:rPr>
        <w:tab/>
      </w:r>
      <w:r>
        <w:rPr>
          <w:noProof/>
        </w:rPr>
        <w:t>Assignment of performance parameters</w:t>
      </w:r>
      <w:r>
        <w:rPr>
          <w:noProof/>
        </w:rPr>
        <w:tab/>
      </w:r>
      <w:r>
        <w:rPr>
          <w:noProof/>
        </w:rPr>
        <w:fldChar w:fldCharType="begin"/>
      </w:r>
      <w:r>
        <w:rPr>
          <w:noProof/>
        </w:rPr>
        <w:instrText xml:space="preserve"> PAGEREF _Toc479846675 \h </w:instrText>
      </w:r>
      <w:r>
        <w:rPr>
          <w:noProof/>
        </w:rPr>
      </w:r>
      <w:r>
        <w:rPr>
          <w:noProof/>
        </w:rPr>
        <w:fldChar w:fldCharType="separate"/>
      </w:r>
      <w:ins w:id="35" w:author="Gewies, Stefan" w:date="2017-06-12T08:31:00Z">
        <w:r w:rsidR="00DA7852">
          <w:rPr>
            <w:noProof/>
          </w:rPr>
          <w:t>11</w:t>
        </w:r>
      </w:ins>
      <w:del w:id="36" w:author="Gewies, Stefan" w:date="2017-06-12T08:31:00Z">
        <w:r w:rsidDel="00DA7852">
          <w:rPr>
            <w:noProof/>
          </w:rPr>
          <w:delText>12</w:delText>
        </w:r>
      </w:del>
      <w:r>
        <w:rPr>
          <w:noProof/>
        </w:rPr>
        <w:fldChar w:fldCharType="end"/>
      </w:r>
    </w:p>
    <w:p w14:paraId="6E5CD55E" w14:textId="77777777" w:rsidR="00A5289A" w:rsidRPr="00A5289A" w:rsidRDefault="00A5289A">
      <w:pPr>
        <w:pStyle w:val="TOC3"/>
        <w:tabs>
          <w:tab w:val="left" w:pos="1134"/>
          <w:tab w:val="right" w:leader="dot" w:pos="10195"/>
        </w:tabs>
        <w:rPr>
          <w:rFonts w:eastAsiaTheme="minorEastAsia"/>
          <w:noProof/>
          <w:sz w:val="22"/>
          <w:lang w:val="en-US" w:eastAsia="de-DE"/>
        </w:rPr>
      </w:pPr>
      <w:r w:rsidRPr="00801E9B">
        <w:rPr>
          <w:noProof/>
        </w:rPr>
        <w:t>3.2.3.</w:t>
      </w:r>
      <w:r w:rsidRPr="00A5289A">
        <w:rPr>
          <w:rFonts w:eastAsiaTheme="minorEastAsia"/>
          <w:noProof/>
          <w:sz w:val="22"/>
          <w:lang w:val="en-US" w:eastAsia="de-DE"/>
        </w:rPr>
        <w:tab/>
      </w:r>
      <w:r>
        <w:rPr>
          <w:noProof/>
        </w:rPr>
        <w:t>Scaling of performance parameters</w:t>
      </w:r>
      <w:r>
        <w:rPr>
          <w:noProof/>
        </w:rPr>
        <w:tab/>
      </w:r>
      <w:r>
        <w:rPr>
          <w:noProof/>
        </w:rPr>
        <w:fldChar w:fldCharType="begin"/>
      </w:r>
      <w:r>
        <w:rPr>
          <w:noProof/>
        </w:rPr>
        <w:instrText xml:space="preserve"> PAGEREF _Toc479846676 \h </w:instrText>
      </w:r>
      <w:r>
        <w:rPr>
          <w:noProof/>
        </w:rPr>
      </w:r>
      <w:r>
        <w:rPr>
          <w:noProof/>
        </w:rPr>
        <w:fldChar w:fldCharType="separate"/>
      </w:r>
      <w:ins w:id="37" w:author="Gewies, Stefan" w:date="2017-06-12T08:31:00Z">
        <w:r w:rsidR="00DA7852">
          <w:rPr>
            <w:noProof/>
          </w:rPr>
          <w:t>12</w:t>
        </w:r>
      </w:ins>
      <w:del w:id="38" w:author="Gewies, Stefan" w:date="2017-06-12T08:31:00Z">
        <w:r w:rsidDel="00DA7852">
          <w:rPr>
            <w:noProof/>
          </w:rPr>
          <w:delText>13</w:delText>
        </w:r>
      </w:del>
      <w:r>
        <w:rPr>
          <w:noProof/>
        </w:rPr>
        <w:fldChar w:fldCharType="end"/>
      </w:r>
    </w:p>
    <w:p w14:paraId="7A727ADE" w14:textId="77777777" w:rsidR="00A5289A" w:rsidRPr="00A5289A" w:rsidRDefault="00A5289A">
      <w:pPr>
        <w:pStyle w:val="TOC1"/>
        <w:rPr>
          <w:rFonts w:eastAsiaTheme="minorEastAsia"/>
          <w:b w:val="0"/>
          <w:color w:val="auto"/>
          <w:lang w:val="en-US" w:eastAsia="de-DE"/>
        </w:rPr>
      </w:pPr>
      <w:r w:rsidRPr="00801E9B">
        <w:t>4.</w:t>
      </w:r>
      <w:r w:rsidRPr="00A5289A">
        <w:rPr>
          <w:rFonts w:eastAsiaTheme="minorEastAsia"/>
          <w:b w:val="0"/>
          <w:color w:val="auto"/>
          <w:lang w:val="en-US" w:eastAsia="de-DE"/>
        </w:rPr>
        <w:tab/>
      </w:r>
      <w:r>
        <w:t>CLASSIFICATION OF SYSTEMS AND SERVICES</w:t>
      </w:r>
      <w:r>
        <w:tab/>
      </w:r>
      <w:r>
        <w:fldChar w:fldCharType="begin"/>
      </w:r>
      <w:r>
        <w:instrText xml:space="preserve"> PAGEREF _Toc479846677 \h </w:instrText>
      </w:r>
      <w:r>
        <w:fldChar w:fldCharType="separate"/>
      </w:r>
      <w:ins w:id="39" w:author="Gewies, Stefan" w:date="2017-06-12T08:31:00Z">
        <w:r w:rsidR="00DA7852">
          <w:t>13</w:t>
        </w:r>
      </w:ins>
      <w:del w:id="40" w:author="Gewies, Stefan" w:date="2017-06-12T08:31:00Z">
        <w:r w:rsidDel="00DA7852">
          <w:delText>14</w:delText>
        </w:r>
      </w:del>
      <w:r>
        <w:fldChar w:fldCharType="end"/>
      </w:r>
    </w:p>
    <w:p w14:paraId="14E0A34B" w14:textId="77777777" w:rsidR="00A5289A" w:rsidRPr="00A5289A" w:rsidRDefault="00A5289A">
      <w:pPr>
        <w:pStyle w:val="TOC1"/>
        <w:rPr>
          <w:rFonts w:eastAsiaTheme="minorEastAsia"/>
          <w:b w:val="0"/>
          <w:color w:val="auto"/>
          <w:lang w:val="en-US" w:eastAsia="de-DE"/>
        </w:rPr>
      </w:pPr>
      <w:r w:rsidRPr="00801E9B">
        <w:t>5.</w:t>
      </w:r>
      <w:r w:rsidRPr="00A5289A">
        <w:rPr>
          <w:rFonts w:eastAsiaTheme="minorEastAsia"/>
          <w:b w:val="0"/>
          <w:color w:val="auto"/>
          <w:lang w:val="en-US" w:eastAsia="de-DE"/>
        </w:rPr>
        <w:tab/>
      </w:r>
      <w:r>
        <w:t>SYSTEM IMPLEMENTATION AND OPERATIONAL ASPECTS</w:t>
      </w:r>
      <w:r>
        <w:tab/>
      </w:r>
      <w:r>
        <w:fldChar w:fldCharType="begin"/>
      </w:r>
      <w:r>
        <w:instrText xml:space="preserve"> PAGEREF _Toc479846678 \h </w:instrText>
      </w:r>
      <w:r>
        <w:fldChar w:fldCharType="separate"/>
      </w:r>
      <w:ins w:id="41" w:author="Gewies, Stefan" w:date="2017-06-12T08:31:00Z">
        <w:r w:rsidR="00DA7852">
          <w:t>16</w:t>
        </w:r>
      </w:ins>
      <w:del w:id="42" w:author="Gewies, Stefan" w:date="2017-06-12T08:31:00Z">
        <w:r w:rsidDel="00DA7852">
          <w:delText>15</w:delText>
        </w:r>
      </w:del>
      <w:r>
        <w:fldChar w:fldCharType="end"/>
      </w:r>
    </w:p>
    <w:p w14:paraId="08E5257A" w14:textId="77777777" w:rsidR="00A5289A" w:rsidRPr="00A5289A" w:rsidRDefault="00A5289A">
      <w:pPr>
        <w:pStyle w:val="TOC2"/>
        <w:rPr>
          <w:rFonts w:eastAsiaTheme="minorEastAsia"/>
          <w:color w:val="auto"/>
          <w:lang w:val="en-US" w:eastAsia="de-DE"/>
        </w:rPr>
      </w:pPr>
      <w:r w:rsidRPr="00801E9B">
        <w:t>5.1.</w:t>
      </w:r>
      <w:r w:rsidRPr="00A5289A">
        <w:rPr>
          <w:rFonts w:eastAsiaTheme="minorEastAsia"/>
          <w:color w:val="auto"/>
          <w:lang w:val="en-US" w:eastAsia="de-DE"/>
        </w:rPr>
        <w:tab/>
      </w:r>
      <w:r>
        <w:t>Shore Site Architecture</w:t>
      </w:r>
      <w:r>
        <w:tab/>
      </w:r>
      <w:r>
        <w:fldChar w:fldCharType="begin"/>
      </w:r>
      <w:r>
        <w:instrText xml:space="preserve"> PAGEREF _Toc479846679 \h </w:instrText>
      </w:r>
      <w:r>
        <w:fldChar w:fldCharType="separate"/>
      </w:r>
      <w:ins w:id="43" w:author="Gewies, Stefan" w:date="2017-06-12T08:31:00Z">
        <w:r w:rsidR="00DA7852">
          <w:t>17</w:t>
        </w:r>
      </w:ins>
      <w:del w:id="44" w:author="Gewies, Stefan" w:date="2017-06-12T08:31:00Z">
        <w:r w:rsidDel="00DA7852">
          <w:delText>15</w:delText>
        </w:r>
      </w:del>
      <w:r>
        <w:fldChar w:fldCharType="end"/>
      </w:r>
    </w:p>
    <w:p w14:paraId="59DB79C2" w14:textId="77777777" w:rsidR="00A5289A" w:rsidRPr="00A5289A" w:rsidRDefault="00A5289A">
      <w:pPr>
        <w:pStyle w:val="TOC2"/>
        <w:rPr>
          <w:rFonts w:eastAsiaTheme="minorEastAsia"/>
          <w:color w:val="auto"/>
          <w:lang w:val="en-US" w:eastAsia="de-DE"/>
        </w:rPr>
      </w:pPr>
      <w:r w:rsidRPr="00801E9B">
        <w:t>5.2.</w:t>
      </w:r>
      <w:r w:rsidRPr="00A5289A">
        <w:rPr>
          <w:rFonts w:eastAsiaTheme="minorEastAsia"/>
          <w:color w:val="auto"/>
          <w:lang w:val="en-US" w:eastAsia="de-DE"/>
        </w:rPr>
        <w:tab/>
      </w:r>
      <w:r>
        <w:t>Transmission Services</w:t>
      </w:r>
      <w:r>
        <w:tab/>
      </w:r>
      <w:r>
        <w:fldChar w:fldCharType="begin"/>
      </w:r>
      <w:r>
        <w:instrText xml:space="preserve"> PAGEREF _Toc479846680 \h </w:instrText>
      </w:r>
      <w:r>
        <w:fldChar w:fldCharType="separate"/>
      </w:r>
      <w:ins w:id="45" w:author="Gewies, Stefan" w:date="2017-06-12T08:31:00Z">
        <w:r w:rsidR="00DA7852">
          <w:t>17</w:t>
        </w:r>
      </w:ins>
      <w:del w:id="46" w:author="Gewies, Stefan" w:date="2017-06-12T08:31:00Z">
        <w:r w:rsidDel="00DA7852">
          <w:delText>15</w:delText>
        </w:r>
      </w:del>
      <w:r>
        <w:fldChar w:fldCharType="end"/>
      </w:r>
    </w:p>
    <w:p w14:paraId="53DAE968" w14:textId="77777777" w:rsidR="00A5289A" w:rsidRPr="00A5289A" w:rsidRDefault="00A5289A">
      <w:pPr>
        <w:pStyle w:val="TOC2"/>
        <w:rPr>
          <w:rFonts w:eastAsiaTheme="minorEastAsia"/>
          <w:color w:val="auto"/>
          <w:lang w:val="en-US" w:eastAsia="de-DE"/>
        </w:rPr>
      </w:pPr>
      <w:r w:rsidRPr="00801E9B">
        <w:t>5.3.</w:t>
      </w:r>
      <w:r w:rsidRPr="00A5289A">
        <w:rPr>
          <w:rFonts w:eastAsiaTheme="minorEastAsia"/>
          <w:color w:val="auto"/>
          <w:lang w:val="en-US" w:eastAsia="de-DE"/>
        </w:rPr>
        <w:tab/>
      </w:r>
      <w:r>
        <w:t>Technical Implementation</w:t>
      </w:r>
      <w:r>
        <w:tab/>
      </w:r>
      <w:r>
        <w:fldChar w:fldCharType="begin"/>
      </w:r>
      <w:r>
        <w:instrText xml:space="preserve"> PAGEREF _Toc479846681 \h </w:instrText>
      </w:r>
      <w:r>
        <w:fldChar w:fldCharType="separate"/>
      </w:r>
      <w:ins w:id="47" w:author="Gewies, Stefan" w:date="2017-06-12T08:31:00Z">
        <w:r w:rsidR="00DA7852">
          <w:t>17</w:t>
        </w:r>
      </w:ins>
      <w:del w:id="48" w:author="Gewies, Stefan" w:date="2017-06-12T08:31:00Z">
        <w:r w:rsidDel="00DA7852">
          <w:delText>16</w:delText>
        </w:r>
      </w:del>
      <w:r>
        <w:fldChar w:fldCharType="end"/>
      </w:r>
    </w:p>
    <w:p w14:paraId="10392422" w14:textId="77777777" w:rsidR="00A5289A" w:rsidRPr="00A5289A" w:rsidRDefault="00A5289A">
      <w:pPr>
        <w:pStyle w:val="TOC2"/>
        <w:rPr>
          <w:rFonts w:eastAsiaTheme="minorEastAsia"/>
          <w:color w:val="auto"/>
          <w:lang w:val="en-US" w:eastAsia="de-DE"/>
        </w:rPr>
      </w:pPr>
      <w:r w:rsidRPr="00801E9B">
        <w:t>5.4.</w:t>
      </w:r>
      <w:r w:rsidRPr="00A5289A">
        <w:rPr>
          <w:rFonts w:eastAsiaTheme="minorEastAsia"/>
          <w:color w:val="auto"/>
          <w:lang w:val="en-US" w:eastAsia="de-DE"/>
        </w:rPr>
        <w:tab/>
      </w:r>
      <w:r>
        <w:t>Operational Aspects</w:t>
      </w:r>
      <w:r>
        <w:tab/>
      </w:r>
      <w:r>
        <w:fldChar w:fldCharType="begin"/>
      </w:r>
      <w:r>
        <w:instrText xml:space="preserve"> PAGEREF _Toc479846682 \h </w:instrText>
      </w:r>
      <w:r>
        <w:fldChar w:fldCharType="separate"/>
      </w:r>
      <w:ins w:id="49" w:author="Gewies, Stefan" w:date="2017-06-12T08:31:00Z">
        <w:r w:rsidR="00DA7852">
          <w:t>18</w:t>
        </w:r>
      </w:ins>
      <w:del w:id="50" w:author="Gewies, Stefan" w:date="2017-06-12T08:31:00Z">
        <w:r w:rsidDel="00DA7852">
          <w:delText>16</w:delText>
        </w:r>
      </w:del>
      <w:r>
        <w:fldChar w:fldCharType="end"/>
      </w:r>
    </w:p>
    <w:p w14:paraId="7B2BEEA9" w14:textId="77777777" w:rsidR="00A5289A" w:rsidRPr="00A5289A" w:rsidRDefault="00A5289A">
      <w:pPr>
        <w:pStyle w:val="TOC1"/>
        <w:rPr>
          <w:rFonts w:eastAsiaTheme="minorEastAsia"/>
          <w:b w:val="0"/>
          <w:color w:val="auto"/>
          <w:lang w:val="en-US" w:eastAsia="de-DE"/>
        </w:rPr>
      </w:pPr>
      <w:r w:rsidRPr="00801E9B">
        <w:t>6.</w:t>
      </w:r>
      <w:r w:rsidRPr="00A5289A">
        <w:rPr>
          <w:rFonts w:eastAsiaTheme="minorEastAsia"/>
          <w:b w:val="0"/>
          <w:color w:val="auto"/>
          <w:lang w:val="en-US" w:eastAsia="de-DE"/>
        </w:rPr>
        <w:tab/>
      </w:r>
      <w:r w:rsidRPr="00801E9B">
        <w:t>REFERENCES</w:t>
      </w:r>
      <w:r>
        <w:tab/>
      </w:r>
      <w:r>
        <w:fldChar w:fldCharType="begin"/>
      </w:r>
      <w:r>
        <w:instrText xml:space="preserve"> PAGEREF _Toc479846683 \h </w:instrText>
      </w:r>
      <w:r>
        <w:fldChar w:fldCharType="separate"/>
      </w:r>
      <w:ins w:id="51" w:author="Gewies, Stefan" w:date="2017-06-12T08:31:00Z">
        <w:r w:rsidR="00DA7852">
          <w:t>18</w:t>
        </w:r>
      </w:ins>
      <w:del w:id="52" w:author="Gewies, Stefan" w:date="2017-06-12T08:31:00Z">
        <w:r w:rsidDel="00DA7852">
          <w:delText>16</w:delText>
        </w:r>
      </w:del>
      <w:r>
        <w:fldChar w:fldCharType="end"/>
      </w:r>
    </w:p>
    <w:p w14:paraId="5F6FC014" w14:textId="77777777" w:rsidR="00A5289A" w:rsidRPr="0047514D" w:rsidRDefault="00A5289A">
      <w:pPr>
        <w:pStyle w:val="TOC1"/>
        <w:rPr>
          <w:rFonts w:eastAsiaTheme="minorEastAsia"/>
          <w:b w:val="0"/>
          <w:color w:val="auto"/>
          <w:lang w:val="en-US" w:eastAsia="de-DE"/>
        </w:rPr>
      </w:pPr>
      <w:r w:rsidRPr="00801E9B">
        <w:t>7.</w:t>
      </w:r>
      <w:r w:rsidRPr="0047514D">
        <w:rPr>
          <w:rFonts w:eastAsiaTheme="minorEastAsia"/>
          <w:b w:val="0"/>
          <w:color w:val="auto"/>
          <w:lang w:val="en-US" w:eastAsia="de-DE"/>
        </w:rPr>
        <w:tab/>
      </w:r>
      <w:r w:rsidRPr="00801E9B">
        <w:t>ACRONYMS</w:t>
      </w:r>
      <w:r>
        <w:tab/>
      </w:r>
      <w:r>
        <w:fldChar w:fldCharType="begin"/>
      </w:r>
      <w:r>
        <w:instrText xml:space="preserve"> PAGEREF _Toc479846684 \h </w:instrText>
      </w:r>
      <w:r>
        <w:fldChar w:fldCharType="separate"/>
      </w:r>
      <w:ins w:id="53" w:author="Gewies, Stefan" w:date="2017-06-12T08:31:00Z">
        <w:r w:rsidR="00DA7852">
          <w:t>19</w:t>
        </w:r>
      </w:ins>
      <w:del w:id="54" w:author="Gewies, Stefan" w:date="2017-06-12T08:31:00Z">
        <w:r w:rsidDel="00DA7852">
          <w:delText>18</w:delText>
        </w:r>
      </w:del>
      <w:r>
        <w:fldChar w:fldCharType="end"/>
      </w:r>
    </w:p>
    <w:p w14:paraId="5D28B4AD" w14:textId="77777777" w:rsidR="00A5289A" w:rsidRPr="0047514D" w:rsidRDefault="00A5289A">
      <w:pPr>
        <w:pStyle w:val="TOC1"/>
        <w:tabs>
          <w:tab w:val="left" w:pos="1843"/>
        </w:tabs>
        <w:rPr>
          <w:rFonts w:eastAsiaTheme="minorEastAsia"/>
          <w:b w:val="0"/>
          <w:color w:val="auto"/>
          <w:lang w:val="en-US" w:eastAsia="de-DE"/>
        </w:rPr>
      </w:pPr>
      <w:r w:rsidRPr="00801E9B">
        <w:t xml:space="preserve">Appendix: </w:t>
      </w:r>
      <w:r w:rsidRPr="0047514D">
        <w:rPr>
          <w:rFonts w:eastAsiaTheme="minorEastAsia"/>
          <w:b w:val="0"/>
          <w:color w:val="auto"/>
          <w:lang w:val="en-US" w:eastAsia="de-DE"/>
        </w:rPr>
        <w:tab/>
      </w:r>
      <w:r w:rsidRPr="00801E9B">
        <w:t>Definitions</w:t>
      </w:r>
      <w:r>
        <w:tab/>
      </w:r>
      <w:r>
        <w:fldChar w:fldCharType="begin"/>
      </w:r>
      <w:r>
        <w:instrText xml:space="preserve"> PAGEREF _Toc479846685 \h </w:instrText>
      </w:r>
      <w:r>
        <w:fldChar w:fldCharType="separate"/>
      </w:r>
      <w:ins w:id="55" w:author="Gewies, Stefan" w:date="2017-06-12T08:31:00Z">
        <w:r w:rsidR="00DA7852">
          <w:t>21</w:t>
        </w:r>
      </w:ins>
      <w:del w:id="56" w:author="Gewies, Stefan" w:date="2017-06-12T08:31:00Z">
        <w:r w:rsidDel="00DA7852">
          <w:delText>19</w:delText>
        </w:r>
      </w:del>
      <w:r>
        <w:fldChar w:fldCharType="end"/>
      </w:r>
    </w:p>
    <w:p w14:paraId="2AB55CF7"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0ABC2D07" w14:textId="77777777" w:rsidR="00A856DE" w:rsidRDefault="00A856DE">
      <w:pPr>
        <w:spacing w:after="200" w:line="276" w:lineRule="auto"/>
        <w:rPr>
          <w:b/>
          <w:color w:val="009FE3" w:themeColor="accent2"/>
          <w:sz w:val="40"/>
          <w:szCs w:val="40"/>
        </w:rPr>
      </w:pPr>
      <w:r>
        <w:br w:type="page"/>
      </w:r>
    </w:p>
    <w:p w14:paraId="701808FB" w14:textId="77777777" w:rsidR="0078486B" w:rsidRDefault="002F265A" w:rsidP="00C9558A">
      <w:pPr>
        <w:pStyle w:val="ListofFigures"/>
      </w:pPr>
      <w:r>
        <w:lastRenderedPageBreak/>
        <w:t>List of Tables</w:t>
      </w:r>
    </w:p>
    <w:p w14:paraId="3F1334D1" w14:textId="77777777" w:rsidR="00A5289A" w:rsidRPr="00A5289A" w:rsidRDefault="00923B4D">
      <w:pPr>
        <w:pStyle w:val="TableofFigures"/>
        <w:rPr>
          <w:rFonts w:eastAsiaTheme="minorEastAsia"/>
          <w:i w:val="0"/>
          <w:noProof/>
          <w:lang w:val="en-US" w:eastAsia="de-DE"/>
        </w:rPr>
      </w:pPr>
      <w:r>
        <w:fldChar w:fldCharType="begin"/>
      </w:r>
      <w:r>
        <w:instrText xml:space="preserve"> TOC \t "Table caption" \c </w:instrText>
      </w:r>
      <w:r>
        <w:fldChar w:fldCharType="separate"/>
      </w:r>
      <w:r w:rsidR="00A5289A">
        <w:rPr>
          <w:noProof/>
        </w:rPr>
        <w:t>Table 1</w:t>
      </w:r>
      <w:r w:rsidR="00A5289A" w:rsidRPr="00A5289A">
        <w:rPr>
          <w:rFonts w:eastAsiaTheme="minorEastAsia"/>
          <w:i w:val="0"/>
          <w:noProof/>
          <w:lang w:val="en-US" w:eastAsia="de-DE"/>
        </w:rPr>
        <w:tab/>
      </w:r>
      <w:r w:rsidR="00A5289A" w:rsidRPr="0089442B">
        <w:rPr>
          <w:noProof/>
        </w:rPr>
        <w:t>Example use cases for high accurate positioning and ranging</w:t>
      </w:r>
      <w:r w:rsidR="00A5289A">
        <w:rPr>
          <w:noProof/>
        </w:rPr>
        <w:tab/>
      </w:r>
      <w:r w:rsidR="00A5289A">
        <w:rPr>
          <w:noProof/>
        </w:rPr>
        <w:fldChar w:fldCharType="begin"/>
      </w:r>
      <w:r w:rsidR="00A5289A">
        <w:rPr>
          <w:noProof/>
        </w:rPr>
        <w:instrText xml:space="preserve"> PAGEREF _Toc479846686 \h </w:instrText>
      </w:r>
      <w:r w:rsidR="00A5289A">
        <w:rPr>
          <w:noProof/>
        </w:rPr>
      </w:r>
      <w:r w:rsidR="00A5289A">
        <w:rPr>
          <w:noProof/>
        </w:rPr>
        <w:fldChar w:fldCharType="separate"/>
      </w:r>
      <w:ins w:id="57" w:author="Gewies, Stefan" w:date="2017-06-12T08:31:00Z">
        <w:r w:rsidR="00DA7852">
          <w:rPr>
            <w:noProof/>
          </w:rPr>
          <w:t>7</w:t>
        </w:r>
      </w:ins>
      <w:del w:id="58" w:author="Gewies, Stefan" w:date="2017-06-12T08:31:00Z">
        <w:r w:rsidR="00A5289A" w:rsidDel="00DA7852">
          <w:rPr>
            <w:noProof/>
          </w:rPr>
          <w:delText>8</w:delText>
        </w:r>
      </w:del>
      <w:r w:rsidR="00A5289A">
        <w:rPr>
          <w:noProof/>
        </w:rPr>
        <w:fldChar w:fldCharType="end"/>
      </w:r>
    </w:p>
    <w:p w14:paraId="5EDE0DBD" w14:textId="77777777" w:rsidR="00A5289A" w:rsidRPr="00A5289A" w:rsidRDefault="00A5289A">
      <w:pPr>
        <w:pStyle w:val="TableofFigures"/>
        <w:rPr>
          <w:rFonts w:eastAsiaTheme="minorEastAsia"/>
          <w:i w:val="0"/>
          <w:noProof/>
          <w:lang w:val="en-US" w:eastAsia="de-DE"/>
        </w:rPr>
      </w:pPr>
      <w:r>
        <w:rPr>
          <w:noProof/>
        </w:rPr>
        <w:t>Table 2</w:t>
      </w:r>
      <w:r w:rsidRPr="00A5289A">
        <w:rPr>
          <w:rFonts w:eastAsiaTheme="minorEastAsia"/>
          <w:i w:val="0"/>
          <w:noProof/>
          <w:lang w:val="en-US" w:eastAsia="de-DE"/>
        </w:rPr>
        <w:tab/>
      </w:r>
      <w:r w:rsidRPr="0089442B">
        <w:rPr>
          <w:noProof/>
        </w:rPr>
        <w:t>Example navigational applications with demand on high accurate positioning and ranging</w:t>
      </w:r>
      <w:r>
        <w:rPr>
          <w:noProof/>
        </w:rPr>
        <w:tab/>
      </w:r>
      <w:r>
        <w:rPr>
          <w:noProof/>
        </w:rPr>
        <w:fldChar w:fldCharType="begin"/>
      </w:r>
      <w:r>
        <w:rPr>
          <w:noProof/>
        </w:rPr>
        <w:instrText xml:space="preserve"> PAGEREF _Toc479846687 \h </w:instrText>
      </w:r>
      <w:r>
        <w:rPr>
          <w:noProof/>
        </w:rPr>
      </w:r>
      <w:r>
        <w:rPr>
          <w:noProof/>
        </w:rPr>
        <w:fldChar w:fldCharType="separate"/>
      </w:r>
      <w:ins w:id="59" w:author="Gewies, Stefan" w:date="2017-06-12T08:31:00Z">
        <w:r w:rsidR="00DA7852">
          <w:rPr>
            <w:noProof/>
          </w:rPr>
          <w:t>8</w:t>
        </w:r>
      </w:ins>
      <w:del w:id="60" w:author="Gewies, Stefan" w:date="2017-06-12T08:31:00Z">
        <w:r w:rsidDel="00DA7852">
          <w:rPr>
            <w:noProof/>
          </w:rPr>
          <w:delText>9</w:delText>
        </w:r>
      </w:del>
      <w:r>
        <w:rPr>
          <w:noProof/>
        </w:rPr>
        <w:fldChar w:fldCharType="end"/>
      </w:r>
    </w:p>
    <w:p w14:paraId="07C2075F" w14:textId="77777777" w:rsidR="00A5289A" w:rsidRPr="00A5289A" w:rsidRDefault="00A5289A">
      <w:pPr>
        <w:pStyle w:val="TableofFigures"/>
        <w:rPr>
          <w:rFonts w:eastAsiaTheme="minorEastAsia"/>
          <w:i w:val="0"/>
          <w:noProof/>
          <w:lang w:val="en-US" w:eastAsia="de-DE"/>
        </w:rPr>
      </w:pPr>
      <w:r w:rsidRPr="0089442B">
        <w:rPr>
          <w:rFonts w:ascii="Calibri" w:hAnsi="Calibri"/>
          <w:noProof/>
        </w:rPr>
        <w:t>Table 3</w:t>
      </w:r>
      <w:r w:rsidRPr="00A5289A">
        <w:rPr>
          <w:rFonts w:eastAsiaTheme="minorEastAsia"/>
          <w:i w:val="0"/>
          <w:noProof/>
          <w:lang w:val="en-US" w:eastAsia="de-DE"/>
        </w:rPr>
        <w:tab/>
      </w:r>
      <w:r w:rsidRPr="0089442B">
        <w:rPr>
          <w:noProof/>
        </w:rPr>
        <w:t xml:space="preserve">Prospective output data of </w:t>
      </w:r>
      <w:r w:rsidRPr="0089442B">
        <w:rPr>
          <w:rFonts w:ascii="Calibri" w:hAnsi="Calibri"/>
          <w:noProof/>
        </w:rPr>
        <w:t>systems for high-accuracy positioning and ranging</w:t>
      </w:r>
      <w:r>
        <w:rPr>
          <w:noProof/>
        </w:rPr>
        <w:tab/>
      </w:r>
      <w:r>
        <w:rPr>
          <w:noProof/>
        </w:rPr>
        <w:fldChar w:fldCharType="begin"/>
      </w:r>
      <w:r>
        <w:rPr>
          <w:noProof/>
        </w:rPr>
        <w:instrText xml:space="preserve"> PAGEREF _Toc479846688 \h </w:instrText>
      </w:r>
      <w:r>
        <w:rPr>
          <w:noProof/>
        </w:rPr>
      </w:r>
      <w:r>
        <w:rPr>
          <w:noProof/>
        </w:rPr>
        <w:fldChar w:fldCharType="separate"/>
      </w:r>
      <w:ins w:id="61" w:author="Gewies, Stefan" w:date="2017-06-12T08:31:00Z">
        <w:r w:rsidR="00DA7852">
          <w:rPr>
            <w:noProof/>
          </w:rPr>
          <w:t>11</w:t>
        </w:r>
      </w:ins>
      <w:del w:id="62" w:author="Gewies, Stefan" w:date="2017-06-12T08:31:00Z">
        <w:r w:rsidDel="00DA7852">
          <w:rPr>
            <w:noProof/>
          </w:rPr>
          <w:delText>12</w:delText>
        </w:r>
      </w:del>
      <w:r>
        <w:rPr>
          <w:noProof/>
        </w:rPr>
        <w:fldChar w:fldCharType="end"/>
      </w:r>
    </w:p>
    <w:p w14:paraId="39A176B8" w14:textId="77777777" w:rsidR="00A5289A" w:rsidRPr="00A5289A" w:rsidRDefault="00A5289A">
      <w:pPr>
        <w:pStyle w:val="TableofFigures"/>
        <w:rPr>
          <w:rFonts w:eastAsiaTheme="minorEastAsia"/>
          <w:i w:val="0"/>
          <w:noProof/>
          <w:lang w:val="en-US" w:eastAsia="de-DE"/>
        </w:rPr>
      </w:pPr>
      <w:r w:rsidRPr="0089442B">
        <w:rPr>
          <w:rFonts w:ascii="Calibri" w:hAnsi="Calibri"/>
          <w:noProof/>
        </w:rPr>
        <w:t>Table 4</w:t>
      </w:r>
      <w:r w:rsidRPr="00A5289A">
        <w:rPr>
          <w:rFonts w:eastAsiaTheme="minorEastAsia"/>
          <w:i w:val="0"/>
          <w:noProof/>
          <w:lang w:val="en-US" w:eastAsia="de-DE"/>
        </w:rPr>
        <w:tab/>
      </w:r>
      <w:r w:rsidRPr="0089442B">
        <w:rPr>
          <w:noProof/>
        </w:rPr>
        <w:t>Proposed scaling of accuracy specifications</w:t>
      </w:r>
      <w:r>
        <w:rPr>
          <w:noProof/>
        </w:rPr>
        <w:tab/>
      </w:r>
      <w:r>
        <w:rPr>
          <w:noProof/>
        </w:rPr>
        <w:fldChar w:fldCharType="begin"/>
      </w:r>
      <w:r>
        <w:rPr>
          <w:noProof/>
        </w:rPr>
        <w:instrText xml:space="preserve"> PAGEREF _Toc479846689 \h </w:instrText>
      </w:r>
      <w:r>
        <w:rPr>
          <w:noProof/>
        </w:rPr>
      </w:r>
      <w:r>
        <w:rPr>
          <w:noProof/>
        </w:rPr>
        <w:fldChar w:fldCharType="separate"/>
      </w:r>
      <w:ins w:id="63" w:author="Gewies, Stefan" w:date="2017-06-12T08:31:00Z">
        <w:r w:rsidR="00DA7852">
          <w:rPr>
            <w:noProof/>
          </w:rPr>
          <w:t>12</w:t>
        </w:r>
      </w:ins>
      <w:del w:id="64" w:author="Gewies, Stefan" w:date="2017-06-12T08:31:00Z">
        <w:r w:rsidDel="00DA7852">
          <w:rPr>
            <w:noProof/>
          </w:rPr>
          <w:delText>13</w:delText>
        </w:r>
      </w:del>
      <w:r>
        <w:rPr>
          <w:noProof/>
        </w:rPr>
        <w:fldChar w:fldCharType="end"/>
      </w:r>
    </w:p>
    <w:p w14:paraId="025434F5" w14:textId="77777777" w:rsidR="00A5289A" w:rsidRPr="00A5289A" w:rsidRDefault="00A5289A">
      <w:pPr>
        <w:pStyle w:val="TableofFigures"/>
        <w:rPr>
          <w:rFonts w:eastAsiaTheme="minorEastAsia"/>
          <w:i w:val="0"/>
          <w:noProof/>
          <w:lang w:val="en-US" w:eastAsia="de-DE"/>
        </w:rPr>
      </w:pPr>
      <w:r w:rsidRPr="0089442B">
        <w:rPr>
          <w:rFonts w:ascii="Calibri" w:hAnsi="Calibri"/>
          <w:noProof/>
        </w:rPr>
        <w:t>Table 5</w:t>
      </w:r>
      <w:r w:rsidRPr="00A5289A">
        <w:rPr>
          <w:rFonts w:eastAsiaTheme="minorEastAsia"/>
          <w:i w:val="0"/>
          <w:noProof/>
          <w:lang w:val="en-US" w:eastAsia="de-DE"/>
        </w:rPr>
        <w:tab/>
      </w:r>
      <w:r w:rsidRPr="0089442B">
        <w:rPr>
          <w:noProof/>
        </w:rPr>
        <w:t>Systems enabling positioning and ranging [5]</w:t>
      </w:r>
      <w:r>
        <w:rPr>
          <w:noProof/>
        </w:rPr>
        <w:tab/>
      </w:r>
      <w:r>
        <w:rPr>
          <w:noProof/>
        </w:rPr>
        <w:fldChar w:fldCharType="begin"/>
      </w:r>
      <w:r>
        <w:rPr>
          <w:noProof/>
        </w:rPr>
        <w:instrText xml:space="preserve"> PAGEREF _Toc479846690 \h </w:instrText>
      </w:r>
      <w:r>
        <w:rPr>
          <w:noProof/>
        </w:rPr>
      </w:r>
      <w:r>
        <w:rPr>
          <w:noProof/>
        </w:rPr>
        <w:fldChar w:fldCharType="separate"/>
      </w:r>
      <w:r w:rsidR="00DA7852">
        <w:rPr>
          <w:noProof/>
        </w:rPr>
        <w:t>14</w:t>
      </w:r>
      <w:r>
        <w:rPr>
          <w:noProof/>
        </w:rPr>
        <w:fldChar w:fldCharType="end"/>
      </w:r>
    </w:p>
    <w:p w14:paraId="738052BF" w14:textId="77777777" w:rsidR="00A5289A" w:rsidRPr="00A5289A" w:rsidRDefault="00A5289A">
      <w:pPr>
        <w:pStyle w:val="TableofFigures"/>
        <w:rPr>
          <w:rFonts w:eastAsiaTheme="minorEastAsia"/>
          <w:i w:val="0"/>
          <w:noProof/>
          <w:lang w:val="en-US" w:eastAsia="de-DE"/>
        </w:rPr>
      </w:pPr>
      <w:r w:rsidRPr="0089442B">
        <w:rPr>
          <w:rFonts w:ascii="Calibri" w:hAnsi="Calibri"/>
          <w:noProof/>
        </w:rPr>
        <w:t>Table 6</w:t>
      </w:r>
      <w:r w:rsidRPr="00A5289A">
        <w:rPr>
          <w:rFonts w:eastAsiaTheme="minorEastAsia"/>
          <w:i w:val="0"/>
          <w:noProof/>
          <w:lang w:val="en-US" w:eastAsia="de-DE"/>
        </w:rPr>
        <w:tab/>
      </w:r>
      <w:r w:rsidRPr="0089442B">
        <w:rPr>
          <w:noProof/>
        </w:rPr>
        <w:t>Systems supporting positioning and ranging</w:t>
      </w:r>
      <w:r>
        <w:rPr>
          <w:noProof/>
        </w:rPr>
        <w:tab/>
      </w:r>
      <w:r>
        <w:rPr>
          <w:noProof/>
        </w:rPr>
        <w:fldChar w:fldCharType="begin"/>
      </w:r>
      <w:r>
        <w:rPr>
          <w:noProof/>
        </w:rPr>
        <w:instrText xml:space="preserve"> PAGEREF _Toc479846691 \h </w:instrText>
      </w:r>
      <w:r>
        <w:rPr>
          <w:noProof/>
        </w:rPr>
      </w:r>
      <w:r>
        <w:rPr>
          <w:noProof/>
        </w:rPr>
        <w:fldChar w:fldCharType="separate"/>
      </w:r>
      <w:ins w:id="65" w:author="Gewies, Stefan" w:date="2017-06-12T08:31:00Z">
        <w:r w:rsidR="00DA7852">
          <w:rPr>
            <w:noProof/>
          </w:rPr>
          <w:t>14</w:t>
        </w:r>
      </w:ins>
      <w:del w:id="66" w:author="Gewies, Stefan" w:date="2017-06-12T08:31:00Z">
        <w:r w:rsidDel="00DA7852">
          <w:rPr>
            <w:noProof/>
          </w:rPr>
          <w:delText>15</w:delText>
        </w:r>
      </w:del>
      <w:r>
        <w:rPr>
          <w:noProof/>
        </w:rPr>
        <w:fldChar w:fldCharType="end"/>
      </w:r>
    </w:p>
    <w:p w14:paraId="1CF36EFD" w14:textId="77777777" w:rsidR="00A5289A" w:rsidRPr="00A5289A" w:rsidRDefault="00A5289A">
      <w:pPr>
        <w:pStyle w:val="TableofFigures"/>
        <w:rPr>
          <w:rFonts w:eastAsiaTheme="minorEastAsia"/>
          <w:i w:val="0"/>
          <w:noProof/>
          <w:lang w:val="en-US" w:eastAsia="de-DE"/>
        </w:rPr>
      </w:pPr>
      <w:r>
        <w:rPr>
          <w:noProof/>
        </w:rPr>
        <w:t>Table 7</w:t>
      </w:r>
      <w:r w:rsidRPr="00A5289A">
        <w:rPr>
          <w:rFonts w:eastAsiaTheme="minorEastAsia"/>
          <w:i w:val="0"/>
          <w:noProof/>
          <w:lang w:val="en-US" w:eastAsia="de-DE"/>
        </w:rPr>
        <w:tab/>
      </w:r>
      <w:r>
        <w:rPr>
          <w:noProof/>
        </w:rPr>
        <w:t>Performance levels of RTK services enabling high-accurate positioning in harbours</w:t>
      </w:r>
      <w:r>
        <w:rPr>
          <w:noProof/>
        </w:rPr>
        <w:tab/>
      </w:r>
      <w:r>
        <w:rPr>
          <w:noProof/>
        </w:rPr>
        <w:fldChar w:fldCharType="begin"/>
      </w:r>
      <w:r>
        <w:rPr>
          <w:noProof/>
        </w:rPr>
        <w:instrText xml:space="preserve"> PAGEREF _Toc479846692 \h </w:instrText>
      </w:r>
      <w:r>
        <w:rPr>
          <w:noProof/>
        </w:rPr>
      </w:r>
      <w:r>
        <w:rPr>
          <w:noProof/>
        </w:rPr>
        <w:fldChar w:fldCharType="separate"/>
      </w:r>
      <w:ins w:id="67" w:author="Gewies, Stefan" w:date="2017-06-12T08:31:00Z">
        <w:r w:rsidR="00DA7852">
          <w:rPr>
            <w:noProof/>
          </w:rPr>
          <w:t>25</w:t>
        </w:r>
      </w:ins>
      <w:del w:id="68" w:author="Gewies, Stefan" w:date="2017-06-12T08:31:00Z">
        <w:r w:rsidDel="00DA7852">
          <w:rPr>
            <w:noProof/>
          </w:rPr>
          <w:delText>23</w:delText>
        </w:r>
      </w:del>
      <w:r>
        <w:rPr>
          <w:noProof/>
        </w:rPr>
        <w:fldChar w:fldCharType="end"/>
      </w:r>
    </w:p>
    <w:p w14:paraId="35AFF00A" w14:textId="77777777" w:rsidR="00161325" w:rsidRPr="00C91630" w:rsidRDefault="00923B4D" w:rsidP="00923B4D">
      <w:pPr>
        <w:pStyle w:val="BodyText"/>
      </w:pPr>
      <w:r>
        <w:fldChar w:fldCharType="end"/>
      </w:r>
    </w:p>
    <w:p w14:paraId="39986DC0" w14:textId="77777777" w:rsidR="00994D97" w:rsidRDefault="00994D97" w:rsidP="00C9558A">
      <w:pPr>
        <w:pStyle w:val="ListofFigures"/>
      </w:pPr>
      <w:r w:rsidRPr="00441393">
        <w:t>List of Figures</w:t>
      </w:r>
    </w:p>
    <w:p w14:paraId="084881AE" w14:textId="77777777" w:rsidR="00A5289A" w:rsidRPr="00A5289A" w:rsidRDefault="00923B4D">
      <w:pPr>
        <w:pStyle w:val="TableofFigures"/>
        <w:rPr>
          <w:rFonts w:eastAsiaTheme="minorEastAsia"/>
          <w:i w:val="0"/>
          <w:noProof/>
          <w:lang w:val="en-US" w:eastAsia="de-DE"/>
        </w:rPr>
      </w:pPr>
      <w:r>
        <w:fldChar w:fldCharType="begin"/>
      </w:r>
      <w:r>
        <w:instrText xml:space="preserve"> TOC \t "Figure caption" \c </w:instrText>
      </w:r>
      <w:r>
        <w:fldChar w:fldCharType="separate"/>
      </w:r>
      <w:r w:rsidR="00A5289A">
        <w:rPr>
          <w:noProof/>
        </w:rPr>
        <w:t>Figure 1</w:t>
      </w:r>
      <w:r w:rsidR="00A5289A" w:rsidRPr="00A5289A">
        <w:rPr>
          <w:rFonts w:eastAsiaTheme="minorEastAsia"/>
          <w:i w:val="0"/>
          <w:noProof/>
          <w:lang w:val="en-US" w:eastAsia="de-DE"/>
        </w:rPr>
        <w:tab/>
      </w:r>
      <w:r w:rsidR="00A5289A">
        <w:rPr>
          <w:noProof/>
        </w:rPr>
        <w:t>Inaccuracies of indicated positions due to latency of information</w:t>
      </w:r>
      <w:r w:rsidR="00A5289A">
        <w:rPr>
          <w:noProof/>
        </w:rPr>
        <w:tab/>
      </w:r>
      <w:r w:rsidR="00A5289A">
        <w:rPr>
          <w:noProof/>
        </w:rPr>
        <w:fldChar w:fldCharType="begin"/>
      </w:r>
      <w:r w:rsidR="00A5289A">
        <w:rPr>
          <w:noProof/>
        </w:rPr>
        <w:instrText xml:space="preserve"> PAGEREF _Toc479846693 \h </w:instrText>
      </w:r>
      <w:r w:rsidR="00A5289A">
        <w:rPr>
          <w:noProof/>
        </w:rPr>
      </w:r>
      <w:r w:rsidR="00A5289A">
        <w:rPr>
          <w:noProof/>
        </w:rPr>
        <w:fldChar w:fldCharType="separate"/>
      </w:r>
      <w:r w:rsidR="00DA7852">
        <w:rPr>
          <w:noProof/>
        </w:rPr>
        <w:t>13</w:t>
      </w:r>
      <w:r w:rsidR="00A5289A">
        <w:rPr>
          <w:noProof/>
        </w:rPr>
        <w:fldChar w:fldCharType="end"/>
      </w:r>
    </w:p>
    <w:p w14:paraId="60A39539" w14:textId="77777777" w:rsidR="00A5289A" w:rsidRPr="00A5289A" w:rsidRDefault="00A5289A">
      <w:pPr>
        <w:pStyle w:val="TableofFigures"/>
        <w:rPr>
          <w:rFonts w:eastAsiaTheme="minorEastAsia"/>
          <w:i w:val="0"/>
          <w:noProof/>
          <w:lang w:val="en-US" w:eastAsia="de-DE"/>
        </w:rPr>
      </w:pPr>
      <w:r>
        <w:rPr>
          <w:noProof/>
        </w:rPr>
        <w:t>Figure 2</w:t>
      </w:r>
      <w:r w:rsidRPr="00A5289A">
        <w:rPr>
          <w:rFonts w:eastAsiaTheme="minorEastAsia"/>
          <w:i w:val="0"/>
          <w:noProof/>
          <w:lang w:val="en-US" w:eastAsia="de-DE"/>
        </w:rPr>
        <w:tab/>
      </w:r>
      <w:r>
        <w:rPr>
          <w:noProof/>
        </w:rPr>
        <w:t>Implementation of a phase-based DGNSS service taking into account supported transmission</w:t>
      </w:r>
      <w:r>
        <w:rPr>
          <w:noProof/>
        </w:rPr>
        <w:tab/>
      </w:r>
      <w:r>
        <w:rPr>
          <w:noProof/>
        </w:rPr>
        <w:fldChar w:fldCharType="begin"/>
      </w:r>
      <w:r>
        <w:rPr>
          <w:noProof/>
        </w:rPr>
        <w:instrText xml:space="preserve"> PAGEREF _Toc479846694 \h </w:instrText>
      </w:r>
      <w:r>
        <w:rPr>
          <w:noProof/>
        </w:rPr>
      </w:r>
      <w:r>
        <w:rPr>
          <w:noProof/>
        </w:rPr>
        <w:fldChar w:fldCharType="separate"/>
      </w:r>
      <w:ins w:id="69" w:author="Gewies, Stefan" w:date="2017-06-12T08:31:00Z">
        <w:r w:rsidR="00DA7852">
          <w:rPr>
            <w:noProof/>
          </w:rPr>
          <w:t>28</w:t>
        </w:r>
      </w:ins>
      <w:del w:id="70" w:author="Gewies, Stefan" w:date="2017-06-12T08:31:00Z">
        <w:r w:rsidDel="00DA7852">
          <w:rPr>
            <w:noProof/>
          </w:rPr>
          <w:delText>26</w:delText>
        </w:r>
      </w:del>
      <w:r>
        <w:rPr>
          <w:noProof/>
        </w:rPr>
        <w:fldChar w:fldCharType="end"/>
      </w:r>
    </w:p>
    <w:p w14:paraId="3454F2F5" w14:textId="77777777" w:rsidR="005E4659" w:rsidRDefault="00923B4D" w:rsidP="007D1805">
      <w:pPr>
        <w:pStyle w:val="TableofFigures"/>
      </w:pPr>
      <w:r>
        <w:fldChar w:fldCharType="end"/>
      </w:r>
    </w:p>
    <w:p w14:paraId="39F962A4" w14:textId="77777777" w:rsidR="00B07717" w:rsidRPr="00161325" w:rsidRDefault="00B07717" w:rsidP="007D1805">
      <w:pPr>
        <w:pStyle w:val="TableofFigures"/>
      </w:pPr>
    </w:p>
    <w:p w14:paraId="603874FE" w14:textId="77777777" w:rsidR="00790277" w:rsidRPr="0078486B" w:rsidRDefault="00790277" w:rsidP="003274DB">
      <w:pPr>
        <w:rPr>
          <w:lang w:val="fr-FR"/>
        </w:rPr>
        <w:sectPr w:rsidR="00790277" w:rsidRPr="0078486B" w:rsidSect="00C716E5">
          <w:headerReference w:type="even" r:id="rId22"/>
          <w:headerReference w:type="default" r:id="rId23"/>
          <w:headerReference w:type="first" r:id="rId24"/>
          <w:footerReference w:type="first" r:id="rId25"/>
          <w:pgSz w:w="11906" w:h="16838" w:code="9"/>
          <w:pgMar w:top="567" w:right="794" w:bottom="567" w:left="907" w:header="850" w:footer="567" w:gutter="0"/>
          <w:cols w:space="708"/>
          <w:titlePg/>
          <w:docGrid w:linePitch="360"/>
        </w:sectPr>
      </w:pPr>
    </w:p>
    <w:p w14:paraId="70ED0C16" w14:textId="77777777" w:rsidR="004944C8" w:rsidRDefault="004334CC" w:rsidP="00DE2814">
      <w:pPr>
        <w:pStyle w:val="Heading1"/>
      </w:pPr>
      <w:bookmarkStart w:id="77" w:name="_Toc479846666"/>
      <w:r>
        <w:lastRenderedPageBreak/>
        <w:t>P</w:t>
      </w:r>
      <w:r w:rsidR="0026406A">
        <w:t>URPOSE</w:t>
      </w:r>
      <w:r>
        <w:t>, SCOPE AND STRUCTURE OF DOCUMENT</w:t>
      </w:r>
      <w:bookmarkEnd w:id="77"/>
    </w:p>
    <w:p w14:paraId="50F5A3B3" w14:textId="77777777" w:rsidR="004944C8" w:rsidRDefault="004944C8" w:rsidP="004944C8">
      <w:pPr>
        <w:pStyle w:val="Heading1separatationline"/>
      </w:pPr>
    </w:p>
    <w:p w14:paraId="7A95DFAB" w14:textId="77777777" w:rsidR="00C11B5A" w:rsidRDefault="00C11B5A" w:rsidP="00C11B5A">
      <w:pPr>
        <w:pStyle w:val="Heading2"/>
      </w:pPr>
      <w:bookmarkStart w:id="78" w:name="_Toc479846667"/>
      <w:r>
        <w:t>Purpose</w:t>
      </w:r>
      <w:bookmarkEnd w:id="78"/>
    </w:p>
    <w:p w14:paraId="62B29490" w14:textId="77777777" w:rsidR="0082393F" w:rsidRPr="004A5EE6" w:rsidRDefault="0082393F" w:rsidP="004A5EE6">
      <w:pPr>
        <w:pStyle w:val="Heading2separationline"/>
      </w:pPr>
    </w:p>
    <w:p w14:paraId="0D192836" w14:textId="01C77760" w:rsidR="00D05701" w:rsidRDefault="00D05701" w:rsidP="00474771">
      <w:pPr>
        <w:pStyle w:val="BodyText"/>
        <w:jc w:val="both"/>
        <w:rPr>
          <w:ins w:id="79" w:author="KN-NZ-Presentation, Funktional" w:date="2017-06-12T15:12:00Z"/>
        </w:rPr>
      </w:pPr>
      <w:moveToRangeStart w:id="80" w:author="KN-NZ-Presentation, Funktional" w:date="2017-06-12T15:02:00Z" w:name="move485043104"/>
      <w:moveTo w:id="81" w:author="KN-NZ-Presentation, Funktional" w:date="2017-06-12T15:02:00Z">
        <w:r>
          <w:t xml:space="preserve">The purpose of this document is to </w:t>
        </w:r>
        <w:del w:id="82" w:author="KN-NZ-Presentation, Funktional" w:date="2017-06-12T15:28:00Z">
          <w:r w:rsidDel="00ED18CC">
            <w:delText>give</w:delText>
          </w:r>
        </w:del>
      </w:moveTo>
      <w:ins w:id="83" w:author="KN-NZ-Presentation, Funktional" w:date="2017-06-12T15:28:00Z">
        <w:r w:rsidR="00ED18CC">
          <w:t xml:space="preserve">provide </w:t>
        </w:r>
      </w:ins>
      <w:moveTo w:id="84" w:author="KN-NZ-Presentation, Funktional" w:date="2017-06-12T15:02:00Z">
        <w:del w:id="85" w:author="KN-NZ-Presentation, Funktional" w:date="2017-06-12T15:28:00Z">
          <w:r w:rsidDel="00ED18CC">
            <w:delText xml:space="preserve"> </w:delText>
          </w:r>
        </w:del>
      </w:moveTo>
      <w:ins w:id="86" w:author="KN-NZ-Presentation, Funktional" w:date="2017-06-12T15:28:00Z">
        <w:r w:rsidR="00ED18CC">
          <w:t>an overview about systems and services</w:t>
        </w:r>
        <w:r w:rsidR="00ED18CC" w:rsidRPr="00ED18CC">
          <w:t xml:space="preserve"> </w:t>
        </w:r>
      </w:ins>
      <w:ins w:id="87" w:author="KN-NZ-Presentation, Funktional" w:date="2017-06-12T15:29:00Z">
        <w:r w:rsidR="00354906">
          <w:t>enabling</w:t>
        </w:r>
      </w:ins>
      <w:ins w:id="88" w:author="KN-NZ-Presentation, Funktional" w:date="2017-06-12T15:28:00Z">
        <w:r w:rsidR="00ED18CC">
          <w:t xml:space="preserve"> </w:t>
        </w:r>
        <w:r w:rsidR="00ED18CC" w:rsidRPr="000C696B">
          <w:t>high</w:t>
        </w:r>
        <w:r w:rsidR="00ED18CC">
          <w:t>-</w:t>
        </w:r>
        <w:r w:rsidR="00ED18CC" w:rsidRPr="000C696B">
          <w:t xml:space="preserve">accuracy positioning </w:t>
        </w:r>
        <w:r w:rsidR="00ED18CC">
          <w:t>or rangin</w:t>
        </w:r>
      </w:ins>
      <w:ins w:id="89" w:author="KN-NZ-Presentation, Funktional" w:date="2017-06-12T15:29:00Z">
        <w:r w:rsidR="00ED18CC">
          <w:t>g</w:t>
        </w:r>
      </w:ins>
      <w:ins w:id="90" w:author="KN-NZ-Presentation, Funktional" w:date="2017-06-12T15:28:00Z">
        <w:r w:rsidR="00ED18CC">
          <w:t xml:space="preserve"> </w:t>
        </w:r>
      </w:ins>
      <w:moveTo w:id="91" w:author="KN-NZ-Presentation, Funktional" w:date="2017-06-12T15:02:00Z">
        <w:del w:id="92" w:author="KN-NZ-Presentation, Funktional" w:date="2017-06-12T15:28:00Z">
          <w:r w:rsidDel="00ED18CC">
            <w:delText>guidance</w:delText>
          </w:r>
          <w:r w:rsidRPr="00DA368E" w:rsidDel="00ED18CC">
            <w:delText xml:space="preserve"> for deployment, installation and operation of </w:delText>
          </w:r>
          <w:r w:rsidRPr="004A5EE6" w:rsidDel="00ED18CC">
            <w:delText xml:space="preserve">maritime </w:delText>
          </w:r>
          <w:r w:rsidRPr="000C696B" w:rsidDel="00ED18CC">
            <w:delText>systems and services,</w:delText>
          </w:r>
        </w:del>
        <w:del w:id="93" w:author="KN-NZ-Presentation, Funktional" w:date="2017-06-12T15:29:00Z">
          <w:r w:rsidRPr="000C696B" w:rsidDel="00ED18CC">
            <w:delText xml:space="preserve"> which enable high</w:delText>
          </w:r>
          <w:r w:rsidDel="00ED18CC">
            <w:delText>-</w:delText>
          </w:r>
          <w:r w:rsidRPr="000C696B" w:rsidDel="00ED18CC">
            <w:delText xml:space="preserve">accuracy positioning </w:delText>
          </w:r>
          <w:r w:rsidDel="00ED18CC">
            <w:delText xml:space="preserve">or ranging </w:delText>
          </w:r>
        </w:del>
        <w:r>
          <w:t>in specific areas such as</w:t>
        </w:r>
        <w:r w:rsidRPr="00DB2671">
          <w:t xml:space="preserve"> </w:t>
        </w:r>
        <w:r w:rsidRPr="000C696B">
          <w:t>waterways</w:t>
        </w:r>
        <w:r>
          <w:t xml:space="preserve">, traffic separation schemes, </w:t>
        </w:r>
        <w:r w:rsidRPr="000C696B">
          <w:t>traffic zones with limited manoeuvring space, ports and harbours</w:t>
        </w:r>
        <w:r>
          <w:t>,</w:t>
        </w:r>
        <w:r w:rsidRPr="000C696B">
          <w:t xml:space="preserve"> and </w:t>
        </w:r>
        <w:r>
          <w:t xml:space="preserve">highly frequented traffic </w:t>
        </w:r>
        <w:r w:rsidRPr="000C696B">
          <w:t>areas with increased risks of collisions and groundings</w:t>
        </w:r>
        <w:r>
          <w:t>.</w:t>
        </w:r>
      </w:moveTo>
      <w:moveToRangeEnd w:id="80"/>
    </w:p>
    <w:p w14:paraId="41DEE30F" w14:textId="5153D469" w:rsidR="00673356" w:rsidRDefault="00673356" w:rsidP="00474771">
      <w:pPr>
        <w:pStyle w:val="BodyText"/>
        <w:jc w:val="both"/>
        <w:rPr>
          <w:ins w:id="94" w:author="KN-NZ-Presentation, Funktional" w:date="2017-06-12T15:15:00Z"/>
        </w:rPr>
      </w:pPr>
      <w:moveToRangeStart w:id="95" w:author="KN-NZ-Presentation, Funktional" w:date="2017-06-12T15:12:00Z" w:name="move485043675"/>
      <w:moveTo w:id="96" w:author="KN-NZ-Presentation, Funktional" w:date="2017-06-12T15:12:00Z">
        <w:r>
          <w:t xml:space="preserve">In </w:t>
        </w:r>
        <w:del w:id="97" w:author="KN-NZ-Presentation, Funktional" w:date="2017-06-12T15:12:00Z">
          <w:r w:rsidDel="00673356">
            <w:delText>these</w:delText>
          </w:r>
        </w:del>
      </w:moveTo>
      <w:proofErr w:type="gramStart"/>
      <w:ins w:id="98" w:author="KN-NZ-Presentation, Funktional" w:date="2017-06-12T15:12:00Z">
        <w:r>
          <w:t>this</w:t>
        </w:r>
      </w:ins>
      <w:moveTo w:id="99" w:author="KN-NZ-Presentation, Funktional" w:date="2017-06-12T15:12:00Z">
        <w:r>
          <w:t xml:space="preserve"> Guideline</w:t>
        </w:r>
        <w:proofErr w:type="gramEnd"/>
        <w:del w:id="100" w:author="KN-NZ-Presentation, Funktional" w:date="2017-06-12T15:12:00Z">
          <w:r w:rsidDel="00673356">
            <w:delText>s,</w:delText>
          </w:r>
        </w:del>
        <w:r>
          <w:t xml:space="preserve"> the term “high-</w:t>
        </w:r>
        <w:r w:rsidRPr="003D345F">
          <w:t>accuracy</w:t>
        </w:r>
        <w:r>
          <w:t xml:space="preserve"> positioning and ranging” </w:t>
        </w:r>
        <w:del w:id="101" w:author="KN-NZ-Presentation, Funktional" w:date="2017-06-12T15:30:00Z">
          <w:r w:rsidDel="00354906">
            <w:delText>complies</w:delText>
          </w:r>
        </w:del>
      </w:moveTo>
      <w:ins w:id="102" w:author="KN-NZ-Presentation, Funktional" w:date="2017-06-12T15:30:00Z">
        <w:r w:rsidR="00354906">
          <w:t>refers to</w:t>
        </w:r>
      </w:ins>
      <w:moveTo w:id="103" w:author="KN-NZ-Presentation, Funktional" w:date="2017-06-12T15:12:00Z">
        <w:r>
          <w:t xml:space="preserve"> </w:t>
        </w:r>
        <w:del w:id="104" w:author="KN-NZ-Presentation, Funktional" w:date="2017-06-12T15:30:00Z">
          <w:r w:rsidDel="00354906">
            <w:delText xml:space="preserve">with </w:delText>
          </w:r>
        </w:del>
        <w:r>
          <w:t>accuracies at sub-</w:t>
        </w:r>
        <w:r w:rsidRPr="003D345F">
          <w:t>met</w:t>
        </w:r>
        <w:del w:id="105" w:author="KN-NZ-Presentation, Funktional" w:date="2017-06-12T15:13:00Z">
          <w:r w:rsidDel="00673356">
            <w:delText>er</w:delText>
          </w:r>
        </w:del>
      </w:moveTo>
      <w:ins w:id="106" w:author="KN-NZ-Presentation, Funktional" w:date="2017-06-12T15:13:00Z">
        <w:r>
          <w:t>re</w:t>
        </w:r>
      </w:ins>
      <w:moveTo w:id="107" w:author="KN-NZ-Presentation, Funktional" w:date="2017-06-12T15:12:00Z">
        <w:r>
          <w:t xml:space="preserve"> level.</w:t>
        </w:r>
      </w:moveTo>
      <w:moveToRangeEnd w:id="95"/>
    </w:p>
    <w:p w14:paraId="77FA324C" w14:textId="52DBA7D5" w:rsidR="00F821B5" w:rsidDel="00673356" w:rsidRDefault="00891414" w:rsidP="00474771">
      <w:pPr>
        <w:pStyle w:val="BodyText"/>
        <w:jc w:val="both"/>
        <w:rPr>
          <w:del w:id="108" w:author="KN-NZ-Presentation, Funktional" w:date="2017-06-12T15:09:00Z"/>
        </w:rPr>
      </w:pPr>
      <w:del w:id="109" w:author="KN-NZ-Presentation, Funktional" w:date="2017-06-12T15:09:00Z">
        <w:r w:rsidDel="00673356">
          <w:delText xml:space="preserve">Over the last decades, Global Navigation Satellite Systems (GNSS) </w:delText>
        </w:r>
        <w:r w:rsidR="0020422F" w:rsidDel="00673356">
          <w:delText>be</w:delText>
        </w:r>
        <w:r w:rsidR="00C11B5A" w:rsidDel="00673356">
          <w:delText xml:space="preserve">came </w:delText>
        </w:r>
        <w:r w:rsidR="0020422F" w:rsidDel="00673356">
          <w:delText xml:space="preserve">the </w:delText>
        </w:r>
        <w:r w:rsidDel="00673356">
          <w:delText xml:space="preserve">primary mean for </w:delText>
        </w:r>
        <w:r w:rsidR="00531E38" w:rsidDel="00673356">
          <w:delText>worldwide</w:delText>
        </w:r>
        <w:r w:rsidDel="00673356">
          <w:delText xml:space="preserve"> absolute position fixing</w:delText>
        </w:r>
        <w:r w:rsidR="0020422F" w:rsidRPr="0020422F" w:rsidDel="00673356">
          <w:delText xml:space="preserve"> </w:delText>
        </w:r>
        <w:r w:rsidR="0020422F" w:rsidDel="00673356">
          <w:delText>in the maritime community</w:delText>
        </w:r>
        <w:r w:rsidDel="00673356">
          <w:delText xml:space="preserve">. </w:delText>
        </w:r>
        <w:r w:rsidR="00C62129" w:rsidDel="00673356">
          <w:delText>B</w:delText>
        </w:r>
        <w:r w:rsidR="008F1BDD" w:rsidDel="00673356">
          <w:delText>y using one of the first GNSS (GPS, GLONASS)</w:delText>
        </w:r>
        <w:r w:rsidR="00C62129" w:rsidRPr="00C62129" w:rsidDel="00673356">
          <w:delText xml:space="preserve"> </w:delText>
        </w:r>
        <w:r w:rsidR="000C1336" w:rsidDel="00673356">
          <w:delText xml:space="preserve">it was possible to determine the horizontal position with </w:delText>
        </w:r>
        <w:r w:rsidR="0069421E" w:rsidDel="00673356">
          <w:delText xml:space="preserve">an </w:delText>
        </w:r>
        <w:r w:rsidR="00321768" w:rsidDel="00673356">
          <w:delText>accurac</w:delText>
        </w:r>
        <w:r w:rsidR="0069421E" w:rsidDel="00673356">
          <w:delText xml:space="preserve">y </w:delText>
        </w:r>
        <w:r w:rsidR="00C62129" w:rsidDel="00673356">
          <w:delText>of several 10 meters</w:delText>
        </w:r>
        <w:r w:rsidR="000C1336" w:rsidDel="00673356">
          <w:delText xml:space="preserve">. </w:delText>
        </w:r>
        <w:r w:rsidDel="00673356">
          <w:delText xml:space="preserve">In the </w:delText>
        </w:r>
        <w:r w:rsidR="0020422F" w:rsidDel="00673356">
          <w:delText>1990s</w:delText>
        </w:r>
        <w:r w:rsidDel="00673356">
          <w:delText xml:space="preserve">, GNSS augmentation systems such as IALA Beacon DGNSS </w:delText>
        </w:r>
        <w:r w:rsidR="006A434C" w:rsidRPr="006A434C" w:rsidDel="00673356">
          <w:delText>[1</w:delText>
        </w:r>
        <w:r w:rsidR="00302CF8" w:rsidDel="00673356">
          <w:delText>,</w:delText>
        </w:r>
        <w:r w:rsidR="006A434C" w:rsidDel="00673356">
          <w:delText xml:space="preserve">2] </w:delText>
        </w:r>
        <w:r w:rsidDel="00673356">
          <w:delText>ha</w:delText>
        </w:r>
        <w:r w:rsidR="00474771" w:rsidDel="00673356">
          <w:delText>ve</w:delText>
        </w:r>
        <w:r w:rsidDel="00673356">
          <w:delText xml:space="preserve"> been developed and established to </w:delText>
        </w:r>
        <w:r w:rsidR="00AB2EFD" w:rsidDel="00673356">
          <w:delText xml:space="preserve">provide </w:delText>
        </w:r>
        <w:r w:rsidR="00785EC5" w:rsidDel="00673356">
          <w:delText xml:space="preserve">correction </w:delText>
        </w:r>
        <w:r w:rsidR="00AB2EFD" w:rsidDel="00673356">
          <w:delText xml:space="preserve">data for GPS or GLONASS signals in the upper L-band. </w:delText>
        </w:r>
        <w:r w:rsidR="0020422F" w:rsidDel="00673356">
          <w:delText>T</w:delText>
        </w:r>
        <w:r w:rsidR="00FE0BA7" w:rsidDel="00673356">
          <w:delText xml:space="preserve">hese services </w:delText>
        </w:r>
        <w:r w:rsidR="0020422F" w:rsidDel="00673356">
          <w:delText>made it possible</w:delText>
        </w:r>
        <w:r w:rsidR="00AB2EFD" w:rsidDel="00673356">
          <w:delText xml:space="preserve"> to </w:delText>
        </w:r>
        <w:r w:rsidR="00321768" w:rsidDel="00673356">
          <w:delText>meet</w:delText>
        </w:r>
        <w:r w:rsidR="000C1336" w:rsidDel="00673356">
          <w:delText xml:space="preserve"> </w:delText>
        </w:r>
        <w:r w:rsidDel="00673356">
          <w:delText xml:space="preserve">the requirements on position accuracy and integrity for ship’s navigation in coastal areas. </w:delText>
        </w:r>
        <w:r w:rsidR="00B73035" w:rsidDel="00673356">
          <w:delText>At present</w:delText>
        </w:r>
        <w:r w:rsidR="00321768" w:rsidDel="00673356">
          <w:delText xml:space="preserve"> and</w:delText>
        </w:r>
        <w:r w:rsidDel="00673356">
          <w:delText xml:space="preserve"> </w:delText>
        </w:r>
        <w:r w:rsidR="00C62129" w:rsidDel="00673356">
          <w:delText>under nominal condition</w:delText>
        </w:r>
        <w:r w:rsidR="00321768" w:rsidDel="00673356">
          <w:delText>s</w:delText>
        </w:r>
        <w:r w:rsidR="00C62129" w:rsidDel="00673356">
          <w:delText xml:space="preserve"> </w:delText>
        </w:r>
        <w:r w:rsidR="00321768" w:rsidDel="00673356">
          <w:delText>horizontal position accuracies (</w:delText>
        </w:r>
        <w:r w:rsidR="008F1BDD" w:rsidDel="00673356">
          <w:delText>HPA</w:delText>
        </w:r>
        <w:r w:rsidR="00321768" w:rsidDel="00673356">
          <w:delText>)</w:delText>
        </w:r>
        <w:r w:rsidDel="00673356">
          <w:delText xml:space="preserve"> of few meters </w:delText>
        </w:r>
        <w:r w:rsidR="00321768" w:rsidDel="00673356">
          <w:delText>are</w:delText>
        </w:r>
        <w:r w:rsidR="00C62129" w:rsidDel="00673356">
          <w:delText xml:space="preserve"> achievable </w:delText>
        </w:r>
        <w:r w:rsidR="00474771" w:rsidDel="00673356">
          <w:delText>with</w:delText>
        </w:r>
        <w:r w:rsidR="00B73035" w:rsidDel="00673356">
          <w:delText xml:space="preserve"> operational GNSS</w:delText>
        </w:r>
        <w:r w:rsidR="00474771" w:rsidDel="00673356">
          <w:delText xml:space="preserve">, if </w:delText>
        </w:r>
        <w:r w:rsidR="008F1BDD" w:rsidDel="00673356">
          <w:delText>d</w:delText>
        </w:r>
        <w:r w:rsidR="00B73035" w:rsidDel="00673356">
          <w:delText>ual</w:delText>
        </w:r>
        <w:r w:rsidR="008F1BDD" w:rsidDel="00673356">
          <w:delText>-</w:delText>
        </w:r>
        <w:r w:rsidR="00B73035" w:rsidDel="00673356">
          <w:delText>frequency signal processing</w:delText>
        </w:r>
        <w:r w:rsidR="00C62129" w:rsidDel="00673356">
          <w:delText xml:space="preserve"> techniques </w:delText>
        </w:r>
        <w:r w:rsidR="008F1BDD" w:rsidDel="00673356">
          <w:delText>mitigate the influence</w:delText>
        </w:r>
        <w:r w:rsidR="00117E90" w:rsidDel="00673356">
          <w:delText xml:space="preserve"> of </w:delText>
        </w:r>
        <w:r w:rsidR="00474771" w:rsidDel="00673356">
          <w:delText>ionospheric propagation effects</w:delText>
        </w:r>
        <w:r w:rsidR="00B73035" w:rsidDel="00673356">
          <w:delText xml:space="preserve">. </w:delText>
        </w:r>
        <w:r w:rsidR="0069421E" w:rsidDel="00673356">
          <w:delText xml:space="preserve">The demand on systems and services </w:delText>
        </w:r>
        <w:r w:rsidR="0020422F" w:rsidDel="00673356">
          <w:delText>for</w:delText>
        </w:r>
        <w:r w:rsidR="00D919C6" w:rsidDel="00673356">
          <w:delText xml:space="preserve"> high-</w:delText>
        </w:r>
        <w:r w:rsidR="0069421E" w:rsidDel="00673356">
          <w:delText xml:space="preserve">accurate positioning and ranging </w:delText>
        </w:r>
        <w:r w:rsidR="0082393F" w:rsidDel="00673356">
          <w:delText>result</w:delText>
        </w:r>
        <w:r w:rsidR="0069421E" w:rsidDel="00673356">
          <w:delText>s</w:delText>
        </w:r>
        <w:r w:rsidR="0082393F" w:rsidDel="00673356">
          <w:delText xml:space="preserve"> from </w:delText>
        </w:r>
        <w:r w:rsidR="00321768" w:rsidDel="00673356">
          <w:delText xml:space="preserve">specific </w:delText>
        </w:r>
        <w:r w:rsidR="0082393F" w:rsidDel="00673356">
          <w:delText xml:space="preserve">navigational </w:delText>
        </w:r>
        <w:r w:rsidR="0082393F" w:rsidRPr="00A36772" w:rsidDel="00673356">
          <w:delText>manoeuvres</w:delText>
        </w:r>
        <w:r w:rsidR="0082393F" w:rsidDel="00673356">
          <w:delText xml:space="preserve"> (e.g. </w:delText>
        </w:r>
        <w:r w:rsidR="0082393F" w:rsidRPr="00A36772" w:rsidDel="00673356">
          <w:delText>automatic docking</w:delText>
        </w:r>
        <w:r w:rsidR="0082393F" w:rsidDel="00673356">
          <w:delText>) as well as specific nautical applications (e.g. automatic track control in critical areas</w:delText>
        </w:r>
        <w:r w:rsidR="00117E90" w:rsidDel="00673356">
          <w:delText>, dynamic positioning</w:delText>
        </w:r>
        <w:r w:rsidR="0059171D" w:rsidDel="00673356">
          <w:delText>, pilotage</w:delText>
        </w:r>
        <w:r w:rsidR="0082393F" w:rsidDel="00673356">
          <w:delText xml:space="preserve">). </w:delText>
        </w:r>
      </w:del>
      <w:moveFromRangeStart w:id="110" w:author="KN-NZ-Presentation, Funktional" w:date="2017-06-12T15:02:00Z" w:name="move485043104"/>
      <w:moveFrom w:id="111" w:author="KN-NZ-Presentation, Funktional" w:date="2017-06-12T15:02:00Z">
        <w:del w:id="112" w:author="KN-NZ-Presentation, Funktional" w:date="2017-06-12T15:09:00Z">
          <w:r w:rsidR="0069421E" w:rsidDel="00673356">
            <w:delText xml:space="preserve">The purpose of </w:delText>
          </w:r>
          <w:r w:rsidR="0020422F" w:rsidDel="00673356">
            <w:delText>this document</w:delText>
          </w:r>
          <w:r w:rsidR="0069421E" w:rsidDel="00673356">
            <w:delText xml:space="preserve"> is to </w:delText>
          </w:r>
          <w:r w:rsidR="00DB2671" w:rsidDel="00673356">
            <w:delText>give guidance</w:delText>
          </w:r>
          <w:r w:rsidR="0069421E" w:rsidRPr="00DA368E" w:rsidDel="00673356">
            <w:delText xml:space="preserve"> for deployment, installation and operation of </w:delText>
          </w:r>
          <w:r w:rsidR="0069421E" w:rsidRPr="004A5EE6" w:rsidDel="00673356">
            <w:delText xml:space="preserve">maritime </w:delText>
          </w:r>
          <w:r w:rsidR="0069421E" w:rsidRPr="000C696B" w:rsidDel="00673356">
            <w:delText>systems and services, which enable high</w:delText>
          </w:r>
          <w:r w:rsidR="00D919C6" w:rsidDel="00673356">
            <w:delText>-</w:delText>
          </w:r>
          <w:r w:rsidR="0069421E" w:rsidRPr="000C696B" w:rsidDel="00673356">
            <w:delText xml:space="preserve">accuracy positioning </w:delText>
          </w:r>
          <w:r w:rsidR="0069421E" w:rsidDel="00673356">
            <w:delText>or ranging</w:delText>
          </w:r>
          <w:r w:rsidR="00DB2671" w:rsidDel="00673356">
            <w:delText xml:space="preserve"> in specific areas such as</w:delText>
          </w:r>
          <w:r w:rsidR="00DB2671" w:rsidRPr="00DB2671" w:rsidDel="00673356">
            <w:delText xml:space="preserve"> </w:delText>
          </w:r>
          <w:r w:rsidR="00DB2671" w:rsidRPr="000C696B" w:rsidDel="00673356">
            <w:delText>waterways</w:delText>
          </w:r>
          <w:r w:rsidR="00DB2671" w:rsidDel="00673356">
            <w:delText xml:space="preserve">, traffic separation schemes, </w:delText>
          </w:r>
          <w:r w:rsidR="00DB2671" w:rsidRPr="000C696B" w:rsidDel="00673356">
            <w:delText>traffic zones with limited manoeuvring space, ports and harbours</w:delText>
          </w:r>
          <w:r w:rsidR="00F926AD" w:rsidDel="00673356">
            <w:delText>,</w:delText>
          </w:r>
          <w:r w:rsidR="00DB2671" w:rsidRPr="000C696B" w:rsidDel="00673356">
            <w:delText xml:space="preserve"> and </w:delText>
          </w:r>
          <w:r w:rsidR="00DB2671" w:rsidDel="00673356">
            <w:delText>high</w:delText>
          </w:r>
          <w:r w:rsidR="0020422F" w:rsidDel="00673356">
            <w:delText>ly frequented</w:delText>
          </w:r>
          <w:r w:rsidR="00DB2671" w:rsidDel="00673356">
            <w:delText xml:space="preserve"> traffic </w:delText>
          </w:r>
          <w:r w:rsidR="00DB2671" w:rsidRPr="000C696B" w:rsidDel="00673356">
            <w:delText>areas with increased risks of collisions and groundings</w:delText>
          </w:r>
          <w:r w:rsidR="00DB2671" w:rsidDel="00673356">
            <w:delText>.</w:delText>
          </w:r>
        </w:del>
      </w:moveFrom>
      <w:moveFromRangeEnd w:id="110"/>
    </w:p>
    <w:p w14:paraId="54689395" w14:textId="77777777" w:rsidR="00EA3271" w:rsidRDefault="00EA3271" w:rsidP="00EA3271">
      <w:pPr>
        <w:pStyle w:val="BodyText"/>
        <w:spacing w:after="0"/>
        <w:jc w:val="both"/>
      </w:pPr>
    </w:p>
    <w:p w14:paraId="4AF28C47" w14:textId="77777777" w:rsidR="0082393F" w:rsidRDefault="0082393F" w:rsidP="00DA368E">
      <w:pPr>
        <w:pStyle w:val="Heading2"/>
      </w:pPr>
      <w:bookmarkStart w:id="113" w:name="_Toc479846668"/>
      <w:r>
        <w:t>Scope</w:t>
      </w:r>
      <w:bookmarkEnd w:id="113"/>
    </w:p>
    <w:p w14:paraId="55FC4EC4" w14:textId="77777777" w:rsidR="0082393F" w:rsidRPr="003F277F" w:rsidRDefault="0082393F" w:rsidP="0082393F">
      <w:pPr>
        <w:pStyle w:val="Heading2separationline"/>
      </w:pPr>
    </w:p>
    <w:p w14:paraId="1466A887" w14:textId="343FACF8" w:rsidR="00D565B3" w:rsidRDefault="00D565B3" w:rsidP="004A5EE6">
      <w:pPr>
        <w:pStyle w:val="BodyText"/>
        <w:jc w:val="both"/>
        <w:rPr>
          <w:ins w:id="114" w:author="KN-NZ-Presentation, Funktional" w:date="2017-06-12T15:37:00Z"/>
        </w:rPr>
      </w:pPr>
      <w:ins w:id="115" w:author="KN-NZ-Presentation, Funktional" w:date="2017-06-12T15:32:00Z">
        <w:r>
          <w:t xml:space="preserve">The document provides </w:t>
        </w:r>
      </w:ins>
      <w:ins w:id="116" w:author="KN-NZ-Presentation, Funktional" w:date="2017-06-12T15:34:00Z">
        <w:r>
          <w:t>guidance</w:t>
        </w:r>
      </w:ins>
      <w:ins w:id="117" w:author="KN-NZ-Presentation, Funktional" w:date="2017-06-12T15:32:00Z">
        <w:r>
          <w:t xml:space="preserve"> to stakeholder</w:t>
        </w:r>
      </w:ins>
      <w:ins w:id="118" w:author="KN-NZ-Presentation, Funktional" w:date="2017-06-12T15:44:00Z">
        <w:r w:rsidR="005745F7">
          <w:t>s</w:t>
        </w:r>
      </w:ins>
      <w:ins w:id="119" w:author="KN-NZ-Presentation, Funktional" w:date="2017-06-12T15:32:00Z">
        <w:r>
          <w:t xml:space="preserve">, </w:t>
        </w:r>
      </w:ins>
      <w:ins w:id="120" w:author="KN-NZ-Presentation, Funktional" w:date="2017-06-12T15:33:00Z">
        <w:r>
          <w:t>operators,</w:t>
        </w:r>
      </w:ins>
      <w:ins w:id="121" w:author="KN-NZ-Presentation, Funktional" w:date="2017-06-12T15:32:00Z">
        <w:r>
          <w:t xml:space="preserve"> and en</w:t>
        </w:r>
      </w:ins>
      <w:ins w:id="122" w:author="KN-NZ-Presentation, Funktional" w:date="2017-06-12T15:33:00Z">
        <w:r>
          <w:t xml:space="preserve">d </w:t>
        </w:r>
      </w:ins>
      <w:ins w:id="123" w:author="KN-NZ-Presentation, Funktional" w:date="2017-06-12T15:32:00Z">
        <w:r>
          <w:t xml:space="preserve">users </w:t>
        </w:r>
      </w:ins>
      <w:ins w:id="124" w:author="KN-NZ-Presentation, Funktional" w:date="2017-06-12T15:33:00Z">
        <w:r>
          <w:t xml:space="preserve">regarding </w:t>
        </w:r>
      </w:ins>
      <w:ins w:id="125" w:author="KN-NZ-Presentation, Funktional" w:date="2017-06-12T15:53:00Z">
        <w:r w:rsidR="00A80A84">
          <w:t xml:space="preserve">principal </w:t>
        </w:r>
      </w:ins>
      <w:proofErr w:type="gramStart"/>
      <w:ins w:id="126" w:author="KN-NZ-Presentation, Funktional" w:date="2017-06-12T15:33:00Z">
        <w:r>
          <w:t>aspects which</w:t>
        </w:r>
        <w:proofErr w:type="gramEnd"/>
        <w:r>
          <w:t xml:space="preserve"> should be </w:t>
        </w:r>
      </w:ins>
      <w:ins w:id="127" w:author="KN-NZ-Presentation, Funktional" w:date="2017-06-12T15:34:00Z">
        <w:r>
          <w:t xml:space="preserve">considered </w:t>
        </w:r>
      </w:ins>
      <w:ins w:id="128" w:author="KN-NZ-Presentation, Funktional" w:date="2017-06-12T15:33:00Z">
        <w:r>
          <w:t xml:space="preserve">for </w:t>
        </w:r>
      </w:ins>
      <w:ins w:id="129" w:author="KN-NZ-Presentation, Funktional" w:date="2017-06-12T15:34:00Z">
        <w:r>
          <w:t>deployment</w:t>
        </w:r>
      </w:ins>
      <w:ins w:id="130" w:author="KN-NZ-Presentation, Funktional" w:date="2017-06-12T15:33:00Z">
        <w:r>
          <w:t xml:space="preserve"> </w:t>
        </w:r>
      </w:ins>
      <w:ins w:id="131" w:author="KN-NZ-Presentation, Funktional" w:date="2017-06-12T15:34:00Z">
        <w:r>
          <w:t>and operation</w:t>
        </w:r>
        <w:r w:rsidRPr="00D565B3">
          <w:t xml:space="preserve"> </w:t>
        </w:r>
        <w:r>
          <w:t xml:space="preserve">of systems </w:t>
        </w:r>
      </w:ins>
      <w:ins w:id="132" w:author="KN-NZ-Presentation, Funktional" w:date="2017-06-12T15:37:00Z">
        <w:r>
          <w:t>as well as utilization of</w:t>
        </w:r>
      </w:ins>
      <w:ins w:id="133" w:author="KN-NZ-Presentation, Funktional" w:date="2017-06-12T15:34:00Z">
        <w:r>
          <w:t xml:space="preserve"> services.</w:t>
        </w:r>
      </w:ins>
      <w:del w:id="134" w:author="KN-NZ-Presentation, Funktional" w:date="2017-06-12T15:35:00Z">
        <w:r w:rsidR="00321768" w:rsidDel="00D565B3">
          <w:delText xml:space="preserve">The document provides </w:delText>
        </w:r>
      </w:del>
      <w:del w:id="135" w:author="KN-NZ-Presentation, Funktional" w:date="2017-06-12T15:16:00Z">
        <w:r w:rsidR="00321768" w:rsidDel="006663B1">
          <w:delText>state-of-the-art</w:delText>
        </w:r>
      </w:del>
      <w:del w:id="136" w:author="KN-NZ-Presentation, Funktional" w:date="2017-06-12T15:19:00Z">
        <w:r w:rsidR="00321768" w:rsidDel="00ED18CC">
          <w:delText xml:space="preserve"> information for stakeholders, operators and end users </w:delText>
        </w:r>
        <w:r w:rsidR="00DB2671" w:rsidDel="00ED18CC">
          <w:delText xml:space="preserve">of </w:delText>
        </w:r>
      </w:del>
      <w:del w:id="137" w:author="KN-NZ-Presentation, Funktional" w:date="2017-06-12T15:35:00Z">
        <w:r w:rsidR="00256C8C" w:rsidDel="00D565B3">
          <w:delText xml:space="preserve">systems and services supporting </w:delText>
        </w:r>
        <w:r w:rsidR="00DB2671" w:rsidRPr="000C696B" w:rsidDel="00D565B3">
          <w:delText>high</w:delText>
        </w:r>
        <w:r w:rsidR="00D919C6" w:rsidDel="00D565B3">
          <w:delText>-</w:delText>
        </w:r>
        <w:r w:rsidR="00DB2671" w:rsidRPr="000C696B" w:rsidDel="00D565B3">
          <w:delText xml:space="preserve">accuracy positioning </w:delText>
        </w:r>
        <w:r w:rsidR="00DB2671" w:rsidDel="00D565B3">
          <w:delText>or ranging</w:delText>
        </w:r>
        <w:r w:rsidR="00256C8C" w:rsidDel="00D565B3">
          <w:delText>.</w:delText>
        </w:r>
      </w:del>
      <w:ins w:id="138" w:author="KN-NZ-Presentation, Funktional" w:date="2017-06-12T15:35:00Z">
        <w:r>
          <w:t xml:space="preserve"> </w:t>
        </w:r>
      </w:ins>
      <w:ins w:id="139" w:author="KN-NZ-Presentation, Funktional" w:date="2017-06-12T15:43:00Z">
        <w:r w:rsidR="005745F7">
          <w:t>These</w:t>
        </w:r>
      </w:ins>
      <w:ins w:id="140" w:author="KN-NZ-Presentation, Funktional" w:date="2017-06-12T15:40:00Z">
        <w:r w:rsidR="005745F7">
          <w:t xml:space="preserve"> include </w:t>
        </w:r>
      </w:ins>
      <w:ins w:id="141" w:author="KN-NZ-Presentation, Funktional" w:date="2017-06-12T15:49:00Z">
        <w:r w:rsidR="00A80A84">
          <w:t>applications</w:t>
        </w:r>
      </w:ins>
      <w:ins w:id="142" w:author="KN-NZ-Presentation, Funktional" w:date="2017-06-12T15:41:00Z">
        <w:r w:rsidR="005745F7">
          <w:t xml:space="preserve">, </w:t>
        </w:r>
      </w:ins>
      <w:ins w:id="143" w:author="KN-NZ-Presentation, Funktional" w:date="2017-06-12T15:42:00Z">
        <w:r w:rsidR="005745F7">
          <w:t xml:space="preserve">performance </w:t>
        </w:r>
      </w:ins>
      <w:ins w:id="144" w:author="KN-NZ-Presentation, Funktional" w:date="2017-06-12T15:40:00Z">
        <w:r w:rsidR="005745F7">
          <w:t xml:space="preserve">requirements, </w:t>
        </w:r>
      </w:ins>
      <w:ins w:id="145" w:author="KN-NZ-Presentation, Funktional" w:date="2017-06-12T15:50:00Z">
        <w:r w:rsidR="00A80A84">
          <w:t xml:space="preserve">functional principles, </w:t>
        </w:r>
      </w:ins>
      <w:ins w:id="146" w:author="KN-NZ-Presentation, Funktional" w:date="2017-06-12T15:42:00Z">
        <w:r w:rsidR="005745F7">
          <w:t>and generic description</w:t>
        </w:r>
      </w:ins>
      <w:ins w:id="147" w:author="KN-NZ-Presentation, Funktional" w:date="2017-06-12T15:52:00Z">
        <w:r w:rsidR="00A80A84">
          <w:t>s</w:t>
        </w:r>
      </w:ins>
      <w:ins w:id="148" w:author="KN-NZ-Presentation, Funktional" w:date="2017-06-12T15:42:00Z">
        <w:r w:rsidR="005745F7">
          <w:t xml:space="preserve"> </w:t>
        </w:r>
      </w:ins>
      <w:ins w:id="149" w:author="KN-NZ-Presentation, Funktional" w:date="2017-06-12T15:52:00Z">
        <w:r w:rsidR="00A80A84">
          <w:t>of</w:t>
        </w:r>
      </w:ins>
      <w:ins w:id="150" w:author="KN-NZ-Presentation, Funktional" w:date="2017-06-12T15:43:00Z">
        <w:r w:rsidR="005745F7">
          <w:t xml:space="preserve"> their </w:t>
        </w:r>
      </w:ins>
      <w:ins w:id="151" w:author="KN-NZ-Presentation, Funktional" w:date="2017-06-12T15:42:00Z">
        <w:r w:rsidR="005745F7">
          <w:t>implementation and operation</w:t>
        </w:r>
      </w:ins>
      <w:ins w:id="152" w:author="KN-NZ-Presentation, Funktional" w:date="2017-06-12T15:43:00Z">
        <w:r w:rsidR="005745F7">
          <w:t>.</w:t>
        </w:r>
      </w:ins>
      <w:ins w:id="153" w:author="KN-NZ-Presentation, Funktional" w:date="2017-06-12T16:13:00Z">
        <w:r w:rsidR="00436115">
          <w:t xml:space="preserve"> </w:t>
        </w:r>
      </w:ins>
    </w:p>
    <w:p w14:paraId="4B66A046" w14:textId="5A18DCB0" w:rsidR="00256C8C" w:rsidDel="00436115" w:rsidRDefault="00256C8C" w:rsidP="004A5EE6">
      <w:pPr>
        <w:pStyle w:val="BodyText"/>
        <w:jc w:val="both"/>
        <w:rPr>
          <w:del w:id="154" w:author="KN-NZ-Presentation, Funktional" w:date="2017-06-12T16:15:00Z"/>
        </w:rPr>
      </w:pPr>
      <w:del w:id="155" w:author="KN-NZ-Presentation, Funktional" w:date="2017-06-12T15:35:00Z">
        <w:r w:rsidDel="00D565B3">
          <w:delText xml:space="preserve"> </w:delText>
        </w:r>
      </w:del>
      <w:moveFromRangeStart w:id="156" w:author="KN-NZ-Presentation, Funktional" w:date="2017-06-12T15:12:00Z" w:name="move485043675"/>
      <w:moveFrom w:id="157" w:author="KN-NZ-Presentation, Funktional" w:date="2017-06-12T15:12:00Z">
        <w:del w:id="158" w:author="KN-NZ-Presentation, Funktional" w:date="2017-06-12T16:15:00Z">
          <w:r w:rsidR="00B11A2C" w:rsidDel="00436115">
            <w:delText xml:space="preserve">In </w:delText>
          </w:r>
          <w:r w:rsidR="009B2DB1" w:rsidDel="00436115">
            <w:delText>these Guidelines,</w:delText>
          </w:r>
          <w:r w:rsidR="00B11A2C" w:rsidDel="00436115">
            <w:delText xml:space="preserve"> t</w:delText>
          </w:r>
          <w:r w:rsidR="00F64820" w:rsidDel="00436115">
            <w:delText>he term “h</w:delText>
          </w:r>
          <w:r w:rsidR="00D919C6" w:rsidDel="00436115">
            <w:delText>igh-</w:delText>
          </w:r>
          <w:r w:rsidR="00F64820" w:rsidRPr="003D345F" w:rsidDel="00436115">
            <w:delText>accuracy</w:delText>
          </w:r>
          <w:r w:rsidR="00F64820" w:rsidDel="00436115">
            <w:delText xml:space="preserve"> positioning</w:delText>
          </w:r>
          <w:r w:rsidR="00F805C1" w:rsidDel="00436115">
            <w:delText xml:space="preserve"> and ranging</w:delText>
          </w:r>
          <w:r w:rsidR="00F64820" w:rsidDel="00436115">
            <w:delText xml:space="preserve">” </w:delText>
          </w:r>
          <w:r w:rsidR="009B2DB1" w:rsidDel="00436115">
            <w:delText>complies</w:delText>
          </w:r>
          <w:r w:rsidR="009C3318" w:rsidDel="00436115">
            <w:delText xml:space="preserve"> with </w:delText>
          </w:r>
          <w:r w:rsidR="00F64820" w:rsidDel="00436115">
            <w:delText xml:space="preserve">accuracies </w:delText>
          </w:r>
          <w:r w:rsidR="000C696B" w:rsidDel="00436115">
            <w:delText>at sub-</w:delText>
          </w:r>
          <w:r w:rsidR="00F64820" w:rsidRPr="003D345F" w:rsidDel="00436115">
            <w:delText>met</w:delText>
          </w:r>
          <w:r w:rsidR="000C696B" w:rsidDel="00436115">
            <w:delText>er level</w:delText>
          </w:r>
          <w:r w:rsidR="00F64820" w:rsidDel="00436115">
            <w:delText>.</w:delText>
          </w:r>
          <w:r w:rsidR="009C3318" w:rsidDel="00436115">
            <w:delText xml:space="preserve"> </w:delText>
          </w:r>
        </w:del>
      </w:moveFrom>
      <w:moveFromRangeEnd w:id="156"/>
      <w:del w:id="159" w:author="KN-NZ-Presentation, Funktional" w:date="2017-06-12T16:15:00Z">
        <w:r w:rsidR="009C3318" w:rsidDel="00436115">
          <w:delText xml:space="preserve">The intended use </w:delText>
        </w:r>
        <w:r w:rsidR="009B2DB1" w:rsidDel="00436115">
          <w:delText xml:space="preserve">of position data </w:delText>
        </w:r>
        <w:r w:rsidR="009C3318" w:rsidDel="00436115">
          <w:delText>determines the demand on either absolute or relative position accuracies.</w:delText>
        </w:r>
        <w:r w:rsidR="009B2DB1" w:rsidDel="00436115">
          <w:delText xml:space="preserve"> </w:delText>
        </w:r>
        <w:r w:rsidR="00117E90" w:rsidDel="00436115">
          <w:delText xml:space="preserve">For specific applications, it may be sufficient to determine the distance to obstacles or other traffic participants. </w:delText>
        </w:r>
        <w:r w:rsidDel="00436115">
          <w:delText xml:space="preserve">Enhanced </w:delText>
        </w:r>
        <w:r w:rsidR="009B2DB1" w:rsidDel="00436115">
          <w:delText>GNSS augmentation services as well as alternative and complementary localisation systems</w:delText>
        </w:r>
        <w:r w:rsidR="004A5EE6" w:rsidDel="00436115">
          <w:delText xml:space="preserve"> are suitable </w:delText>
        </w:r>
        <w:r w:rsidR="00117E90" w:rsidDel="00436115">
          <w:delText xml:space="preserve">approaches for </w:delText>
        </w:r>
        <w:r w:rsidR="00D919C6" w:rsidDel="00436115">
          <w:delText>high accurate</w:delText>
        </w:r>
        <w:r w:rsidR="004A5EE6" w:rsidDel="00436115">
          <w:delText xml:space="preserve"> positioning</w:delText>
        </w:r>
        <w:r w:rsidR="00117E90" w:rsidDel="00436115">
          <w:delText xml:space="preserve"> </w:delText>
        </w:r>
        <w:r w:rsidDel="00436115">
          <w:delText>and</w:delText>
        </w:r>
        <w:r w:rsidR="00117E90" w:rsidDel="00436115">
          <w:delText xml:space="preserve"> ranging</w:delText>
        </w:r>
        <w:r w:rsidR="004A5EE6" w:rsidDel="00436115">
          <w:delText>.</w:delText>
        </w:r>
        <w:r w:rsidR="009B2DB1" w:rsidDel="00436115">
          <w:delText xml:space="preserve"> </w:delText>
        </w:r>
        <w:r w:rsidDel="00436115">
          <w:delText>Systems and services for high</w:delText>
        </w:r>
        <w:r w:rsidR="00D919C6" w:rsidDel="00436115">
          <w:delText>-</w:delText>
        </w:r>
        <w:r w:rsidDel="00436115">
          <w:delText>accuracy positioning and ranging are particularly needed</w:delText>
        </w:r>
        <w:r w:rsidR="00E17647" w:rsidDel="00436115">
          <w:delText xml:space="preserve"> in </w:delText>
        </w:r>
        <w:r w:rsidR="0059171D" w:rsidDel="00436115">
          <w:delText xml:space="preserve">more demanding </w:delText>
        </w:r>
        <w:r w:rsidR="00E17647" w:rsidDel="00436115">
          <w:delText>safety-critical situations and areas</w:delText>
        </w:r>
        <w:r w:rsidR="0059171D" w:rsidDel="00436115">
          <w:delText xml:space="preserve"> (where accuracies less than one meter is needed)</w:delText>
        </w:r>
        <w:r w:rsidR="00E17647" w:rsidDel="00436115">
          <w:delText>. Therefore, the guidelines</w:delText>
        </w:r>
        <w:r w:rsidDel="00436115">
          <w:delText xml:space="preserve"> </w:delText>
        </w:r>
        <w:r w:rsidR="00BD5225" w:rsidDel="00436115">
          <w:delText>should outline if and how the systems and services monitor the integrity of functions performed and data provided.</w:delText>
        </w:r>
      </w:del>
    </w:p>
    <w:p w14:paraId="3B1F8CEC" w14:textId="77777777" w:rsidR="00EA3271" w:rsidRDefault="00EA3271" w:rsidP="00EA3271">
      <w:pPr>
        <w:pStyle w:val="BodyText"/>
        <w:spacing w:after="0"/>
        <w:jc w:val="both"/>
      </w:pPr>
    </w:p>
    <w:p w14:paraId="446E1E5D" w14:textId="77777777" w:rsidR="009B2DB1" w:rsidRDefault="009B2DB1" w:rsidP="009B2DB1">
      <w:pPr>
        <w:pStyle w:val="Heading2"/>
      </w:pPr>
      <w:bookmarkStart w:id="160" w:name="_Toc479846669"/>
      <w:r>
        <w:t>Structure of document</w:t>
      </w:r>
      <w:bookmarkEnd w:id="160"/>
    </w:p>
    <w:p w14:paraId="4F8FAD73" w14:textId="77777777" w:rsidR="004A5EE6" w:rsidRPr="003F277F" w:rsidRDefault="004A5EE6" w:rsidP="004A5EE6">
      <w:pPr>
        <w:pStyle w:val="Heading2separationline"/>
      </w:pPr>
    </w:p>
    <w:p w14:paraId="55FE028C" w14:textId="3D5A1C45" w:rsidR="00130C0D" w:rsidRDefault="00512A81" w:rsidP="00130C0D">
      <w:pPr>
        <w:pStyle w:val="BodyText"/>
        <w:jc w:val="both"/>
      </w:pPr>
      <w:commentRangeStart w:id="161"/>
      <w:r w:rsidRPr="0090216A">
        <w:rPr>
          <w:highlight w:val="yellow"/>
          <w:rPrChange w:id="162" w:author="KN-NZ-Presentation, Funktional" w:date="2017-06-13T14:04:00Z">
            <w:rPr/>
          </w:rPrChange>
        </w:rPr>
        <w:t xml:space="preserve">In general, IMO’s performance standards often specify minimum requirements on systems, services and equipment. </w:t>
      </w:r>
      <w:r w:rsidR="0020422F" w:rsidRPr="0090216A">
        <w:rPr>
          <w:highlight w:val="yellow"/>
          <w:rPrChange w:id="163" w:author="KN-NZ-Presentation, Funktional" w:date="2017-06-13T14:04:00Z">
            <w:rPr/>
          </w:rPrChange>
        </w:rPr>
        <w:t>Because of this</w:t>
      </w:r>
      <w:r w:rsidR="0084223D" w:rsidRPr="0090216A">
        <w:rPr>
          <w:highlight w:val="yellow"/>
          <w:rPrChange w:id="164" w:author="KN-NZ-Presentation, Funktional" w:date="2017-06-13T14:04:00Z">
            <w:rPr/>
          </w:rPrChange>
        </w:rPr>
        <w:t xml:space="preserve">, solutions enabling </w:t>
      </w:r>
      <w:r w:rsidR="00D060BF" w:rsidRPr="0090216A">
        <w:rPr>
          <w:highlight w:val="yellow"/>
          <w:rPrChange w:id="165" w:author="KN-NZ-Presentation, Funktional" w:date="2017-06-13T14:04:00Z">
            <w:rPr/>
          </w:rPrChange>
        </w:rPr>
        <w:t>high</w:t>
      </w:r>
      <w:r w:rsidR="00696993" w:rsidRPr="0090216A">
        <w:rPr>
          <w:highlight w:val="yellow"/>
          <w:rPrChange w:id="166" w:author="KN-NZ-Presentation, Funktional" w:date="2017-06-13T14:04:00Z">
            <w:rPr/>
          </w:rPrChange>
        </w:rPr>
        <w:t>-accuracy</w:t>
      </w:r>
      <w:r w:rsidR="00D060BF" w:rsidRPr="0090216A">
        <w:rPr>
          <w:highlight w:val="yellow"/>
          <w:rPrChange w:id="167" w:author="KN-NZ-Presentation, Funktional" w:date="2017-06-13T14:04:00Z">
            <w:rPr/>
          </w:rPrChange>
        </w:rPr>
        <w:t xml:space="preserve"> positioning and ranging </w:t>
      </w:r>
      <w:r w:rsidR="006F5F19" w:rsidRPr="0090216A">
        <w:rPr>
          <w:highlight w:val="yellow"/>
          <w:rPrChange w:id="168" w:author="KN-NZ-Presentation, Funktional" w:date="2017-06-13T14:04:00Z">
            <w:rPr/>
          </w:rPrChange>
        </w:rPr>
        <w:t>remain</w:t>
      </w:r>
      <w:r w:rsidR="00D060BF" w:rsidRPr="0090216A">
        <w:rPr>
          <w:highlight w:val="yellow"/>
          <w:rPrChange w:id="169" w:author="KN-NZ-Presentation, Funktional" w:date="2017-06-13T14:04:00Z">
            <w:rPr/>
          </w:rPrChange>
        </w:rPr>
        <w:t xml:space="preserve"> often undiscussed in </w:t>
      </w:r>
      <w:r w:rsidR="00D060BF" w:rsidRPr="0090216A">
        <w:rPr>
          <w:highlight w:val="yellow"/>
          <w:rPrChange w:id="170" w:author="KN-NZ-Presentation, Funktional" w:date="2017-06-13T14:04:00Z">
            <w:rPr/>
          </w:rPrChange>
        </w:rPr>
        <w:lastRenderedPageBreak/>
        <w:t>current performance standards.</w:t>
      </w:r>
      <w:r w:rsidR="006F5F19" w:rsidRPr="0090216A">
        <w:rPr>
          <w:highlight w:val="yellow"/>
          <w:rPrChange w:id="171" w:author="KN-NZ-Presentation, Funktional" w:date="2017-06-13T14:04:00Z">
            <w:rPr/>
          </w:rPrChange>
        </w:rPr>
        <w:t xml:space="preserve"> </w:t>
      </w:r>
      <w:r w:rsidR="00130C0D" w:rsidRPr="0090216A">
        <w:rPr>
          <w:highlight w:val="yellow"/>
          <w:rPrChange w:id="172" w:author="KN-NZ-Presentation, Funktional" w:date="2017-06-13T14:04:00Z">
            <w:rPr/>
          </w:rPrChange>
        </w:rPr>
        <w:t>Therefore,</w:t>
      </w:r>
      <w:r w:rsidR="00882FBB" w:rsidRPr="0090216A">
        <w:rPr>
          <w:highlight w:val="yellow"/>
          <w:rPrChange w:id="173" w:author="KN-NZ-Presentation, Funktional" w:date="2017-06-13T14:04:00Z">
            <w:rPr/>
          </w:rPrChange>
        </w:rPr>
        <w:t xml:space="preserve"> ch</w:t>
      </w:r>
      <w:r w:rsidR="00CB3F05" w:rsidRPr="0090216A">
        <w:rPr>
          <w:highlight w:val="yellow"/>
          <w:rPrChange w:id="174" w:author="KN-NZ-Presentation, Funktional" w:date="2017-06-13T14:04:00Z">
            <w:rPr/>
          </w:rPrChange>
        </w:rPr>
        <w:t xml:space="preserve">apter 2 </w:t>
      </w:r>
      <w:r w:rsidR="00882FBB" w:rsidRPr="0090216A">
        <w:rPr>
          <w:highlight w:val="yellow"/>
          <w:rPrChange w:id="175" w:author="KN-NZ-Presentation, Funktional" w:date="2017-06-13T14:04:00Z">
            <w:rPr/>
          </w:rPrChange>
        </w:rPr>
        <w:t>starts with a list of</w:t>
      </w:r>
      <w:r w:rsidR="0084223D" w:rsidRPr="0090216A">
        <w:rPr>
          <w:highlight w:val="yellow"/>
          <w:rPrChange w:id="176" w:author="KN-NZ-Presentation, Funktional" w:date="2017-06-13T14:04:00Z">
            <w:rPr/>
          </w:rPrChange>
        </w:rPr>
        <w:t xml:space="preserve"> </w:t>
      </w:r>
      <w:r w:rsidR="00CB3F05" w:rsidRPr="0090216A">
        <w:rPr>
          <w:highlight w:val="yellow"/>
          <w:rPrChange w:id="177" w:author="KN-NZ-Presentation, Funktional" w:date="2017-06-13T14:04:00Z">
            <w:rPr/>
          </w:rPrChange>
        </w:rPr>
        <w:t>use cases and specific na</w:t>
      </w:r>
      <w:r w:rsidR="0084223D" w:rsidRPr="0090216A">
        <w:rPr>
          <w:highlight w:val="yellow"/>
          <w:rPrChange w:id="178" w:author="KN-NZ-Presentation, Funktional" w:date="2017-06-13T14:04:00Z">
            <w:rPr/>
          </w:rPrChange>
        </w:rPr>
        <w:t xml:space="preserve">utical applications </w:t>
      </w:r>
      <w:r w:rsidR="00882FBB" w:rsidRPr="0090216A">
        <w:rPr>
          <w:highlight w:val="yellow"/>
          <w:rPrChange w:id="179" w:author="KN-NZ-Presentation, Funktional" w:date="2017-06-13T14:04:00Z">
            <w:rPr/>
          </w:rPrChange>
        </w:rPr>
        <w:t xml:space="preserve">to explain </w:t>
      </w:r>
      <w:r w:rsidR="00CB3F05" w:rsidRPr="0090216A">
        <w:rPr>
          <w:highlight w:val="yellow"/>
          <w:rPrChange w:id="180" w:author="KN-NZ-Presentation, Funktional" w:date="2017-06-13T14:04:00Z">
            <w:rPr/>
          </w:rPrChange>
        </w:rPr>
        <w:t>conditions under which an increased demand on accuracy of position</w:t>
      </w:r>
      <w:r w:rsidR="00787D08" w:rsidRPr="0090216A">
        <w:rPr>
          <w:highlight w:val="yellow"/>
          <w:rPrChange w:id="181" w:author="KN-NZ-Presentation, Funktional" w:date="2017-06-13T14:04:00Z">
            <w:rPr/>
          </w:rPrChange>
        </w:rPr>
        <w:t xml:space="preserve">ing </w:t>
      </w:r>
      <w:r w:rsidR="00CB3F05" w:rsidRPr="0090216A">
        <w:rPr>
          <w:highlight w:val="yellow"/>
          <w:rPrChange w:id="182" w:author="KN-NZ-Presentation, Funktional" w:date="2017-06-13T14:04:00Z">
            <w:rPr/>
          </w:rPrChange>
        </w:rPr>
        <w:t xml:space="preserve">becomes necessary. This approach is compliant to </w:t>
      </w:r>
      <w:r w:rsidRPr="0090216A">
        <w:rPr>
          <w:highlight w:val="yellow"/>
          <w:rPrChange w:id="183" w:author="KN-NZ-Presentation, Funktional" w:date="2017-06-13T14:04:00Z">
            <w:rPr/>
          </w:rPrChange>
        </w:rPr>
        <w:t xml:space="preserve">IMO Resolution </w:t>
      </w:r>
      <w:proofErr w:type="gramStart"/>
      <w:r w:rsidRPr="0090216A">
        <w:rPr>
          <w:highlight w:val="yellow"/>
          <w:rPrChange w:id="184" w:author="KN-NZ-Presentation, Funktional" w:date="2017-06-13T14:04:00Z">
            <w:rPr/>
          </w:rPrChange>
        </w:rPr>
        <w:t>A.915(</w:t>
      </w:r>
      <w:proofErr w:type="gramEnd"/>
      <w:r w:rsidRPr="0090216A">
        <w:rPr>
          <w:highlight w:val="yellow"/>
          <w:rPrChange w:id="185" w:author="KN-NZ-Presentation, Funktional" w:date="2017-06-13T14:04:00Z">
            <w:rPr/>
          </w:rPrChange>
        </w:rPr>
        <w:t>22) provid</w:t>
      </w:r>
      <w:r w:rsidR="00CB3F05" w:rsidRPr="0090216A">
        <w:rPr>
          <w:highlight w:val="yellow"/>
          <w:rPrChange w:id="186" w:author="KN-NZ-Presentation, Funktional" w:date="2017-06-13T14:04:00Z">
            <w:rPr/>
          </w:rPrChange>
        </w:rPr>
        <w:t>ing</w:t>
      </w:r>
      <w:r w:rsidRPr="0090216A">
        <w:rPr>
          <w:highlight w:val="yellow"/>
          <w:rPrChange w:id="187" w:author="KN-NZ-Presentation, Funktional" w:date="2017-06-13T14:04:00Z">
            <w:rPr/>
          </w:rPrChange>
        </w:rPr>
        <w:t xml:space="preserve"> the “Revised Maritime Policy and Requirements for a Future Global Navigation Satellite System (GNSS)” [</w:t>
      </w:r>
      <w:r w:rsidR="00D26C57" w:rsidRPr="0090216A">
        <w:rPr>
          <w:highlight w:val="yellow"/>
          <w:rPrChange w:id="188" w:author="KN-NZ-Presentation, Funktional" w:date="2017-06-13T14:04:00Z">
            <w:rPr/>
          </w:rPrChange>
        </w:rPr>
        <w:t>4</w:t>
      </w:r>
      <w:r w:rsidRPr="0090216A">
        <w:rPr>
          <w:highlight w:val="yellow"/>
          <w:rPrChange w:id="189" w:author="KN-NZ-Presentation, Funktional" w:date="2017-06-13T14:04:00Z">
            <w:rPr/>
          </w:rPrChange>
        </w:rPr>
        <w:t>]</w:t>
      </w:r>
      <w:r w:rsidR="00882FBB" w:rsidRPr="0090216A">
        <w:rPr>
          <w:highlight w:val="yellow"/>
          <w:rPrChange w:id="190" w:author="KN-NZ-Presentation, Funktional" w:date="2017-06-13T14:04:00Z">
            <w:rPr/>
          </w:rPrChange>
        </w:rPr>
        <w:t xml:space="preserve"> and defining performance requirements i</w:t>
      </w:r>
      <w:r w:rsidRPr="0090216A">
        <w:rPr>
          <w:highlight w:val="yellow"/>
          <w:rPrChange w:id="191" w:author="KN-NZ-Presentation, Funktional" w:date="2017-06-13T14:04:00Z">
            <w:rPr/>
          </w:rPrChange>
        </w:rPr>
        <w:t>n relation to specific navigational phases, nautical applications as well as diversity of maritime professions.</w:t>
      </w:r>
      <w:r w:rsidR="00CB3F05" w:rsidRPr="0090216A">
        <w:rPr>
          <w:highlight w:val="yellow"/>
          <w:rPrChange w:id="192" w:author="KN-NZ-Presentation, Funktional" w:date="2017-06-13T14:04:00Z">
            <w:rPr/>
          </w:rPrChange>
        </w:rPr>
        <w:t xml:space="preserve"> </w:t>
      </w:r>
      <w:r w:rsidR="005E4BB6" w:rsidRPr="0090216A">
        <w:rPr>
          <w:highlight w:val="yellow"/>
          <w:rPrChange w:id="193" w:author="KN-NZ-Presentation, Funktional" w:date="2017-06-13T14:04:00Z">
            <w:rPr/>
          </w:rPrChange>
        </w:rPr>
        <w:t>C</w:t>
      </w:r>
      <w:r w:rsidR="000E2A87" w:rsidRPr="0090216A">
        <w:rPr>
          <w:highlight w:val="yellow"/>
          <w:rPrChange w:id="194" w:author="KN-NZ-Presentation, Funktional" w:date="2017-06-13T14:04:00Z">
            <w:rPr/>
          </w:rPrChange>
        </w:rPr>
        <w:t xml:space="preserve">hapter 3 </w:t>
      </w:r>
      <w:r w:rsidR="005E4BB6" w:rsidRPr="0090216A">
        <w:rPr>
          <w:highlight w:val="yellow"/>
          <w:rPrChange w:id="195" w:author="KN-NZ-Presentation, Funktional" w:date="2017-06-13T14:04:00Z">
            <w:rPr/>
          </w:rPrChange>
        </w:rPr>
        <w:t>starts with</w:t>
      </w:r>
      <w:r w:rsidR="000E2A87" w:rsidRPr="0090216A">
        <w:rPr>
          <w:highlight w:val="yellow"/>
          <w:rPrChange w:id="196" w:author="KN-NZ-Presentation, Funktional" w:date="2017-06-13T14:04:00Z">
            <w:rPr/>
          </w:rPrChange>
        </w:rPr>
        <w:t xml:space="preserve"> a short summary of </w:t>
      </w:r>
      <w:r w:rsidR="00D619CC" w:rsidRPr="0090216A">
        <w:rPr>
          <w:highlight w:val="yellow"/>
          <w:rPrChange w:id="197" w:author="KN-NZ-Presentation, Funktional" w:date="2017-06-13T14:04:00Z">
            <w:rPr/>
          </w:rPrChange>
        </w:rPr>
        <w:t xml:space="preserve">these existing performance specifications. The chapter </w:t>
      </w:r>
      <w:r w:rsidR="006D6EB6" w:rsidRPr="0090216A">
        <w:rPr>
          <w:highlight w:val="yellow"/>
          <w:rPrChange w:id="198" w:author="KN-NZ-Presentation, Funktional" w:date="2017-06-13T14:04:00Z">
            <w:rPr/>
          </w:rPrChange>
        </w:rPr>
        <w:t xml:space="preserve">discusses performance identifiers and levels under consideration of their relevance for system operation and utilization. </w:t>
      </w:r>
      <w:r w:rsidR="00130C0D" w:rsidRPr="0090216A">
        <w:rPr>
          <w:highlight w:val="yellow"/>
          <w:rPrChange w:id="199" w:author="KN-NZ-Presentation, Funktional" w:date="2017-06-13T14:04:00Z">
            <w:rPr/>
          </w:rPrChange>
        </w:rPr>
        <w:t xml:space="preserve">For this purpose, a generalized scaling of all performance parameters </w:t>
      </w:r>
      <w:proofErr w:type="gramStart"/>
      <w:r w:rsidR="00696993" w:rsidRPr="0090216A">
        <w:rPr>
          <w:highlight w:val="yellow"/>
          <w:rPrChange w:id="200" w:author="KN-NZ-Presentation, Funktional" w:date="2017-06-13T14:04:00Z">
            <w:rPr/>
          </w:rPrChange>
        </w:rPr>
        <w:t xml:space="preserve">are </w:t>
      </w:r>
      <w:r w:rsidR="00130C0D" w:rsidRPr="0090216A">
        <w:rPr>
          <w:highlight w:val="yellow"/>
          <w:rPrChange w:id="201" w:author="KN-NZ-Presentation, Funktional" w:date="2017-06-13T14:04:00Z">
            <w:rPr/>
          </w:rPrChange>
        </w:rPr>
        <w:t>introduced</w:t>
      </w:r>
      <w:proofErr w:type="gramEnd"/>
      <w:r w:rsidR="00130C0D" w:rsidRPr="0090216A">
        <w:rPr>
          <w:highlight w:val="yellow"/>
          <w:rPrChange w:id="202" w:author="KN-NZ-Presentation, Funktional" w:date="2017-06-13T14:04:00Z">
            <w:rPr/>
          </w:rPrChange>
        </w:rPr>
        <w:t xml:space="preserve">. </w:t>
      </w:r>
      <w:r w:rsidR="00D9670F" w:rsidRPr="0090216A">
        <w:rPr>
          <w:highlight w:val="yellow"/>
          <w:rPrChange w:id="203" w:author="KN-NZ-Presentation, Funktional" w:date="2017-06-13T14:04:00Z">
            <w:rPr/>
          </w:rPrChange>
        </w:rPr>
        <w:t xml:space="preserve">Chapter 4 gives an overview </w:t>
      </w:r>
      <w:r w:rsidR="005E4BB6" w:rsidRPr="0090216A">
        <w:rPr>
          <w:highlight w:val="yellow"/>
          <w:rPrChange w:id="204" w:author="KN-NZ-Presentation, Funktional" w:date="2017-06-13T14:04:00Z">
            <w:rPr/>
          </w:rPrChange>
        </w:rPr>
        <w:t>on</w:t>
      </w:r>
      <w:r w:rsidR="00D9670F" w:rsidRPr="0090216A">
        <w:rPr>
          <w:highlight w:val="yellow"/>
          <w:rPrChange w:id="205" w:author="KN-NZ-Presentation, Funktional" w:date="2017-06-13T14:04:00Z">
            <w:rPr/>
          </w:rPrChange>
        </w:rPr>
        <w:t xml:space="preserve"> </w:t>
      </w:r>
      <w:r w:rsidR="0089694A" w:rsidRPr="0090216A">
        <w:rPr>
          <w:highlight w:val="yellow"/>
          <w:rPrChange w:id="206" w:author="KN-NZ-Presentation, Funktional" w:date="2017-06-13T14:04:00Z">
            <w:rPr/>
          </w:rPrChange>
        </w:rPr>
        <w:t>technical systems and services supporting</w:t>
      </w:r>
      <w:r w:rsidR="009C3318" w:rsidRPr="0090216A">
        <w:rPr>
          <w:highlight w:val="yellow"/>
          <w:rPrChange w:id="207" w:author="KN-NZ-Presentation, Funktional" w:date="2017-06-13T14:04:00Z">
            <w:rPr/>
          </w:rPrChange>
        </w:rPr>
        <w:t xml:space="preserve"> </w:t>
      </w:r>
      <w:r w:rsidR="00D919C6" w:rsidRPr="0090216A">
        <w:rPr>
          <w:highlight w:val="yellow"/>
          <w:rPrChange w:id="208" w:author="KN-NZ-Presentation, Funktional" w:date="2017-06-13T14:04:00Z">
            <w:rPr/>
          </w:rPrChange>
        </w:rPr>
        <w:t>high-</w:t>
      </w:r>
      <w:r w:rsidR="004334CC" w:rsidRPr="0090216A">
        <w:rPr>
          <w:highlight w:val="yellow"/>
          <w:rPrChange w:id="209" w:author="KN-NZ-Presentation, Funktional" w:date="2017-06-13T14:04:00Z">
            <w:rPr/>
          </w:rPrChange>
        </w:rPr>
        <w:t>accuracy positioning</w:t>
      </w:r>
      <w:r w:rsidR="00FE2A69" w:rsidRPr="0090216A">
        <w:rPr>
          <w:highlight w:val="yellow"/>
          <w:rPrChange w:id="210" w:author="KN-NZ-Presentation, Funktional" w:date="2017-06-13T14:04:00Z">
            <w:rPr/>
          </w:rPrChange>
        </w:rPr>
        <w:t xml:space="preserve"> and ranging</w:t>
      </w:r>
      <w:r w:rsidR="00130C0D" w:rsidRPr="0090216A">
        <w:rPr>
          <w:highlight w:val="yellow"/>
          <w:rPrChange w:id="211" w:author="KN-NZ-Presentation, Funktional" w:date="2017-06-13T14:04:00Z">
            <w:rPr/>
          </w:rPrChange>
        </w:rPr>
        <w:t xml:space="preserve">. </w:t>
      </w:r>
      <w:r w:rsidR="005779AC" w:rsidRPr="0090216A">
        <w:rPr>
          <w:highlight w:val="yellow"/>
          <w:rPrChange w:id="212" w:author="KN-NZ-Presentation, Funktional" w:date="2017-06-13T14:04:00Z">
            <w:rPr/>
          </w:rPrChange>
        </w:rPr>
        <w:t>The a</w:t>
      </w:r>
      <w:r w:rsidR="00130C0D" w:rsidRPr="0090216A">
        <w:rPr>
          <w:highlight w:val="yellow"/>
          <w:rPrChange w:id="213" w:author="KN-NZ-Presentation, Funktional" w:date="2017-06-13T14:04:00Z">
            <w:rPr/>
          </w:rPrChange>
        </w:rPr>
        <w:t xml:space="preserve">nnexes of the document serve the detailed description of </w:t>
      </w:r>
      <w:r w:rsidR="005779AC" w:rsidRPr="0090216A">
        <w:rPr>
          <w:highlight w:val="yellow"/>
          <w:rPrChange w:id="214" w:author="KN-NZ-Presentation, Funktional" w:date="2017-06-13T14:04:00Z">
            <w:rPr/>
          </w:rPrChange>
        </w:rPr>
        <w:t xml:space="preserve">single </w:t>
      </w:r>
      <w:r w:rsidR="00130C0D" w:rsidRPr="0090216A">
        <w:rPr>
          <w:highlight w:val="yellow"/>
          <w:rPrChange w:id="215" w:author="KN-NZ-Presentation, Funktional" w:date="2017-06-13T14:04:00Z">
            <w:rPr/>
          </w:rPrChange>
        </w:rPr>
        <w:t>systems</w:t>
      </w:r>
      <w:r w:rsidR="00EA3271" w:rsidRPr="0090216A">
        <w:rPr>
          <w:highlight w:val="yellow"/>
          <w:rPrChange w:id="216" w:author="KN-NZ-Presentation, Funktional" w:date="2017-06-13T14:04:00Z">
            <w:rPr/>
          </w:rPrChange>
        </w:rPr>
        <w:t xml:space="preserve"> and services</w:t>
      </w:r>
      <w:r w:rsidR="00130C0D" w:rsidRPr="0090216A">
        <w:rPr>
          <w:highlight w:val="yellow"/>
          <w:rPrChange w:id="217" w:author="KN-NZ-Presentation, Funktional" w:date="2017-06-13T14:04:00Z">
            <w:rPr/>
          </w:rPrChange>
        </w:rPr>
        <w:t xml:space="preserve"> </w:t>
      </w:r>
      <w:r w:rsidR="005779AC" w:rsidRPr="0090216A">
        <w:rPr>
          <w:highlight w:val="yellow"/>
          <w:rPrChange w:id="218" w:author="KN-NZ-Presentation, Funktional" w:date="2017-06-13T14:04:00Z">
            <w:rPr/>
          </w:rPrChange>
        </w:rPr>
        <w:t xml:space="preserve">and </w:t>
      </w:r>
      <w:r w:rsidR="00130C0D" w:rsidRPr="0090216A">
        <w:rPr>
          <w:highlight w:val="yellow"/>
          <w:rPrChange w:id="219" w:author="KN-NZ-Presentation, Funktional" w:date="2017-06-13T14:04:00Z">
            <w:rPr/>
          </w:rPrChange>
        </w:rPr>
        <w:t xml:space="preserve">provide the guidance </w:t>
      </w:r>
      <w:r w:rsidR="005779AC" w:rsidRPr="0090216A">
        <w:rPr>
          <w:highlight w:val="yellow"/>
          <w:rPrChange w:id="220" w:author="KN-NZ-Presentation, Funktional" w:date="2017-06-13T14:04:00Z">
            <w:rPr/>
          </w:rPrChange>
        </w:rPr>
        <w:t xml:space="preserve">needed </w:t>
      </w:r>
      <w:r w:rsidR="00130C0D" w:rsidRPr="0090216A">
        <w:rPr>
          <w:highlight w:val="yellow"/>
          <w:rPrChange w:id="221" w:author="KN-NZ-Presentation, Funktional" w:date="2017-06-13T14:04:00Z">
            <w:rPr/>
          </w:rPrChange>
        </w:rPr>
        <w:t>for their deployment, installation, and operation. Further annexes are placeholder</w:t>
      </w:r>
      <w:r w:rsidR="00696993" w:rsidRPr="0090216A">
        <w:rPr>
          <w:highlight w:val="yellow"/>
          <w:rPrChange w:id="222" w:author="KN-NZ-Presentation, Funktional" w:date="2017-06-13T14:04:00Z">
            <w:rPr/>
          </w:rPrChange>
        </w:rPr>
        <w:t>s</w:t>
      </w:r>
      <w:r w:rsidR="00130C0D" w:rsidRPr="0090216A">
        <w:rPr>
          <w:highlight w:val="yellow"/>
          <w:rPrChange w:id="223" w:author="KN-NZ-Presentation, Funktional" w:date="2017-06-13T14:04:00Z">
            <w:rPr/>
          </w:rPrChange>
        </w:rPr>
        <w:t xml:space="preserve"> for future system and service solutions. </w:t>
      </w:r>
      <w:r w:rsidR="005779AC" w:rsidRPr="0090216A">
        <w:rPr>
          <w:highlight w:val="yellow"/>
          <w:rPrChange w:id="224" w:author="KN-NZ-Presentation, Funktional" w:date="2017-06-13T14:04:00Z">
            <w:rPr/>
          </w:rPrChange>
        </w:rPr>
        <w:t xml:space="preserve">Chapter 5 </w:t>
      </w:r>
      <w:r w:rsidR="00696993" w:rsidRPr="0090216A">
        <w:rPr>
          <w:highlight w:val="yellow"/>
          <w:rPrChange w:id="225" w:author="KN-NZ-Presentation, Funktional" w:date="2017-06-13T14:04:00Z">
            <w:rPr/>
          </w:rPrChange>
        </w:rPr>
        <w:t xml:space="preserve">provides a template for the </w:t>
      </w:r>
      <w:r w:rsidR="005779AC" w:rsidRPr="0090216A">
        <w:rPr>
          <w:highlight w:val="yellow"/>
          <w:rPrChange w:id="226" w:author="KN-NZ-Presentation, Funktional" w:date="2017-06-13T14:04:00Z">
            <w:rPr/>
          </w:rPrChange>
        </w:rPr>
        <w:t>description of implementation and operation aspects</w:t>
      </w:r>
      <w:r w:rsidR="00696993" w:rsidRPr="0090216A">
        <w:rPr>
          <w:highlight w:val="yellow"/>
          <w:rPrChange w:id="227" w:author="KN-NZ-Presentation, Funktional" w:date="2017-06-13T14:04:00Z">
            <w:rPr/>
          </w:rPrChange>
        </w:rPr>
        <w:t xml:space="preserve"> captured in the annexes</w:t>
      </w:r>
      <w:r w:rsidR="005779AC" w:rsidRPr="0090216A">
        <w:rPr>
          <w:highlight w:val="yellow"/>
          <w:rPrChange w:id="228" w:author="KN-NZ-Presentation, Funktional" w:date="2017-06-13T14:04:00Z">
            <w:rPr/>
          </w:rPrChange>
        </w:rPr>
        <w:t xml:space="preserve">. </w:t>
      </w:r>
      <w:r w:rsidR="00A6652D" w:rsidRPr="0090216A">
        <w:rPr>
          <w:highlight w:val="yellow"/>
          <w:rPrChange w:id="229" w:author="KN-NZ-Presentation, Funktional" w:date="2017-06-13T14:04:00Z">
            <w:rPr/>
          </w:rPrChange>
        </w:rPr>
        <w:t xml:space="preserve">The main document will conclude with the list of abbreviations and references. </w:t>
      </w:r>
      <w:r w:rsidR="00196236" w:rsidRPr="0090216A">
        <w:rPr>
          <w:highlight w:val="yellow"/>
          <w:rPrChange w:id="230" w:author="KN-NZ-Presentation, Funktional" w:date="2017-06-13T14:04:00Z">
            <w:rPr/>
          </w:rPrChange>
        </w:rPr>
        <w:t>An additional appendix provides definition of terms used in these Guideline</w:t>
      </w:r>
      <w:r w:rsidR="00FE2A69" w:rsidRPr="0090216A">
        <w:rPr>
          <w:highlight w:val="yellow"/>
          <w:rPrChange w:id="231" w:author="KN-NZ-Presentation, Funktional" w:date="2017-06-13T14:04:00Z">
            <w:rPr/>
          </w:rPrChange>
        </w:rPr>
        <w:t>s</w:t>
      </w:r>
      <w:r w:rsidR="00196236" w:rsidRPr="0090216A">
        <w:rPr>
          <w:highlight w:val="yellow"/>
          <w:rPrChange w:id="232" w:author="KN-NZ-Presentation, Funktional" w:date="2017-06-13T14:04:00Z">
            <w:rPr/>
          </w:rPrChange>
        </w:rPr>
        <w:t>.</w:t>
      </w:r>
      <w:commentRangeEnd w:id="161"/>
      <w:r w:rsidR="009618D6">
        <w:rPr>
          <w:rStyle w:val="CommentReference"/>
        </w:rPr>
        <w:commentReference w:id="161"/>
      </w:r>
    </w:p>
    <w:p w14:paraId="38F80FB7" w14:textId="5BFE003D" w:rsidR="00673356" w:rsidRDefault="0080249B" w:rsidP="00FA15EC">
      <w:pPr>
        <w:pStyle w:val="Heading1"/>
        <w:rPr>
          <w:ins w:id="233" w:author="KN-NZ-Presentation, Funktional" w:date="2017-06-12T15:09:00Z"/>
        </w:rPr>
      </w:pPr>
      <w:bookmarkStart w:id="234" w:name="_Toc479846670"/>
      <w:ins w:id="235" w:author="KN-NZ-Presentation, Funktional" w:date="2017-06-12T17:03:00Z">
        <w:r>
          <w:t>BACKGROUND</w:t>
        </w:r>
      </w:ins>
    </w:p>
    <w:p w14:paraId="1F7FB0A1" w14:textId="77777777" w:rsidR="00673356" w:rsidRDefault="00673356">
      <w:pPr>
        <w:pStyle w:val="Heading1separatationline"/>
        <w:rPr>
          <w:ins w:id="236" w:author="KN-NZ-Presentation, Funktional" w:date="2017-06-12T15:09:00Z"/>
        </w:rPr>
        <w:pPrChange w:id="237" w:author="KN-NZ-Presentation, Funktional" w:date="2017-06-12T15:09:00Z">
          <w:pPr>
            <w:pStyle w:val="Heading1"/>
          </w:pPr>
        </w:pPrChange>
      </w:pPr>
    </w:p>
    <w:p w14:paraId="56195118" w14:textId="29BF2C14" w:rsidR="000D712F" w:rsidRDefault="00673356" w:rsidP="00673356">
      <w:pPr>
        <w:pStyle w:val="BodyText"/>
        <w:jc w:val="both"/>
        <w:rPr>
          <w:ins w:id="238" w:author="KN-NZ-Presentation, Funktional" w:date="2017-06-12T16:42:00Z"/>
        </w:rPr>
      </w:pPr>
      <w:ins w:id="239" w:author="KN-NZ-Presentation, Funktional" w:date="2017-06-12T15:09:00Z">
        <w:r>
          <w:t xml:space="preserve">Over </w:t>
        </w:r>
      </w:ins>
      <w:ins w:id="240" w:author="KN-NZ-Presentation, Funktional" w:date="2017-06-12T16:25:00Z">
        <w:r w:rsidR="00EF315C">
          <w:t>recent</w:t>
        </w:r>
      </w:ins>
      <w:ins w:id="241" w:author="KN-NZ-Presentation, Funktional" w:date="2017-06-12T15:09:00Z">
        <w:r>
          <w:t xml:space="preserve"> decades, Global Navigation Satellite Systems (GNSS) became the primary mean for worldwide absolute position fixing</w:t>
        </w:r>
        <w:r w:rsidRPr="0020422F">
          <w:t xml:space="preserve"> </w:t>
        </w:r>
        <w:r>
          <w:t>in the maritime community. By using one of the first GNSS (GPS, GLONASS)</w:t>
        </w:r>
        <w:r w:rsidRPr="00C62129">
          <w:t xml:space="preserve"> </w:t>
        </w:r>
        <w:r>
          <w:t xml:space="preserve">it was possible to determine horizontal position with an accuracy of several </w:t>
        </w:r>
      </w:ins>
      <w:ins w:id="242" w:author="KN-NZ-Presentation, Funktional" w:date="2017-06-12T16:26:00Z">
        <w:r w:rsidR="00EF315C">
          <w:t>tens</w:t>
        </w:r>
      </w:ins>
      <w:ins w:id="243" w:author="KN-NZ-Presentation, Funktional" w:date="2017-06-12T15:09:00Z">
        <w:r>
          <w:t xml:space="preserve"> </w:t>
        </w:r>
      </w:ins>
      <w:ins w:id="244" w:author="KN-NZ-Presentation, Funktional" w:date="2017-06-12T16:26:00Z">
        <w:r w:rsidR="00EF315C">
          <w:t xml:space="preserve">of </w:t>
        </w:r>
      </w:ins>
      <w:ins w:id="245" w:author="KN-NZ-Presentation, Funktional" w:date="2017-06-12T15:09:00Z">
        <w:r w:rsidR="00EF315C">
          <w:t>met</w:t>
        </w:r>
      </w:ins>
      <w:ins w:id="246" w:author="KN-NZ-Presentation, Funktional" w:date="2017-06-12T16:26:00Z">
        <w:r w:rsidR="00EF315C">
          <w:t>re</w:t>
        </w:r>
      </w:ins>
      <w:ins w:id="247" w:author="KN-NZ-Presentation, Funktional" w:date="2017-06-12T15:09:00Z">
        <w:r>
          <w:t xml:space="preserve">s. In the 1990s, GNSS augmentation systems such as IALA Beacon DGNSS </w:t>
        </w:r>
        <w:r w:rsidRPr="006A434C">
          <w:t>[1</w:t>
        </w:r>
        <w:proofErr w:type="gramStart"/>
        <w:r>
          <w:t>,2</w:t>
        </w:r>
        <w:proofErr w:type="gramEnd"/>
        <w:r>
          <w:t xml:space="preserve">] </w:t>
        </w:r>
      </w:ins>
      <w:ins w:id="248" w:author="KN-NZ-Presentation, Funktional" w:date="2017-06-12T16:26:00Z">
        <w:r w:rsidR="00EF315C">
          <w:t>were</w:t>
        </w:r>
      </w:ins>
      <w:ins w:id="249" w:author="KN-NZ-Presentation, Funktional" w:date="2017-06-12T15:09:00Z">
        <w:r>
          <w:t xml:space="preserve"> developed and established to provide correction data for GPS or GLONASS signals. These services made it possible to meet the </w:t>
        </w:r>
      </w:ins>
      <w:ins w:id="250" w:author="KN-NZ-Presentation, Funktional" w:date="2017-06-12T16:27:00Z">
        <w:r w:rsidR="00EF315C">
          <w:t xml:space="preserve">IMO </w:t>
        </w:r>
      </w:ins>
      <w:ins w:id="251" w:author="KN-NZ-Presentation, Funktional" w:date="2017-06-12T15:09:00Z">
        <w:r>
          <w:t xml:space="preserve">requirements </w:t>
        </w:r>
      </w:ins>
      <w:ins w:id="252" w:author="KN-NZ-Presentation, Funktional" w:date="2017-06-12T16:27:00Z">
        <w:r w:rsidR="00EF315C">
          <w:t>for</w:t>
        </w:r>
      </w:ins>
      <w:ins w:id="253" w:author="KN-NZ-Presentation, Funktional" w:date="2017-06-12T15:09:00Z">
        <w:r>
          <w:t xml:space="preserve"> position accuracy and integrity for navigation in coastal areas. </w:t>
        </w:r>
      </w:ins>
      <w:ins w:id="254" w:author="KN-NZ-Presentation, Funktional" w:date="2017-06-12T17:01:00Z">
        <w:r w:rsidR="00D86AFB">
          <w:t>Where</w:t>
        </w:r>
      </w:ins>
      <w:ins w:id="255" w:author="KN-NZ-Presentation, Funktional" w:date="2017-06-12T16:59:00Z">
        <w:r w:rsidR="00D86AFB">
          <w:t xml:space="preserve"> GNSS is not able to provide sufficient positioning accuracy and integrity</w:t>
        </w:r>
      </w:ins>
      <w:ins w:id="256" w:author="KN-NZ-Presentation, Funktional" w:date="2017-06-12T17:00:00Z">
        <w:r w:rsidR="00D86AFB">
          <w:t xml:space="preserve"> for more demanding applications,</w:t>
        </w:r>
      </w:ins>
      <w:ins w:id="257" w:author="KN-NZ-Presentation, Funktional" w:date="2017-06-12T16:59:00Z">
        <w:r w:rsidR="00D86AFB">
          <w:t xml:space="preserve"> </w:t>
        </w:r>
      </w:ins>
      <w:ins w:id="258" w:author="KN-NZ-Presentation, Funktional" w:date="2017-06-12T17:00:00Z">
        <w:r w:rsidR="00D86AFB">
          <w:t>e</w:t>
        </w:r>
      </w:ins>
      <w:ins w:id="259" w:author="KN-NZ-Presentation, Funktional" w:date="2017-06-12T16:40:00Z">
        <w:r w:rsidR="000D712F">
          <w:t xml:space="preserve">nhanced GNSS augmentation services as well as alternative and complementary localisation systems are suitable approaches for high accurate positioning and ranging. </w:t>
        </w:r>
      </w:ins>
    </w:p>
    <w:p w14:paraId="72747936" w14:textId="67BA8F31" w:rsidR="00673356" w:rsidRDefault="00673356">
      <w:pPr>
        <w:pStyle w:val="BodyText"/>
        <w:jc w:val="both"/>
        <w:rPr>
          <w:ins w:id="260" w:author="KN-NZ-Presentation, Funktional" w:date="2017-06-12T15:09:00Z"/>
        </w:rPr>
      </w:pPr>
      <w:ins w:id="261" w:author="KN-NZ-Presentation, Funktional" w:date="2017-06-12T15:09:00Z">
        <w:r>
          <w:t xml:space="preserve">The demand </w:t>
        </w:r>
      </w:ins>
      <w:ins w:id="262" w:author="KN-NZ-Presentation, Funktional" w:date="2017-06-12T16:30:00Z">
        <w:r w:rsidR="00EF315C">
          <w:t>for</w:t>
        </w:r>
      </w:ins>
      <w:ins w:id="263" w:author="KN-NZ-Presentation, Funktional" w:date="2017-06-12T15:09:00Z">
        <w:r>
          <w:t xml:space="preserve"> systems and services for high-</w:t>
        </w:r>
        <w:r w:rsidR="00EF315C">
          <w:t>accura</w:t>
        </w:r>
      </w:ins>
      <w:ins w:id="264" w:author="KN-NZ-Presentation, Funktional" w:date="2017-06-12T16:30:00Z">
        <w:r w:rsidR="00EF315C">
          <w:t>cy</w:t>
        </w:r>
      </w:ins>
      <w:ins w:id="265" w:author="KN-NZ-Presentation, Funktional" w:date="2017-06-12T15:09:00Z">
        <w:r>
          <w:t xml:space="preserve"> positioning and ranging results from specific navigational </w:t>
        </w:r>
        <w:r w:rsidRPr="00A36772">
          <w:t>manoeuvres</w:t>
        </w:r>
        <w:r>
          <w:t xml:space="preserve"> (e.g. </w:t>
        </w:r>
        <w:r w:rsidRPr="00A36772">
          <w:t>automatic docking</w:t>
        </w:r>
        <w:r>
          <w:t xml:space="preserve">) as well as specific nautical applications (e.g. automatic track control in critical areas, dynamic positioning, pilotage). </w:t>
        </w:r>
      </w:ins>
      <w:ins w:id="266" w:author="KN-NZ-Presentation, Funktional" w:date="2017-06-12T16:54:00Z">
        <w:r w:rsidR="00D86AFB">
          <w:t>Due to</w:t>
        </w:r>
      </w:ins>
      <w:ins w:id="267" w:author="KN-NZ-Presentation, Funktional" w:date="2017-06-12T16:50:00Z">
        <w:r w:rsidR="0088632F">
          <w:t xml:space="preserve"> the saf</w:t>
        </w:r>
      </w:ins>
      <w:ins w:id="268" w:author="KN-NZ-Presentation, Funktional" w:date="2017-06-12T16:51:00Z">
        <w:r w:rsidR="0088632F">
          <w:t>e</w:t>
        </w:r>
      </w:ins>
      <w:ins w:id="269" w:author="KN-NZ-Presentation, Funktional" w:date="2017-06-12T16:50:00Z">
        <w:r w:rsidR="0088632F">
          <w:t>ty critical aspects</w:t>
        </w:r>
      </w:ins>
      <w:ins w:id="270" w:author="KN-NZ-Presentation, Funktional" w:date="2017-06-12T16:51:00Z">
        <w:r w:rsidR="0088632F">
          <w:t xml:space="preserve"> of such situations and </w:t>
        </w:r>
        <w:proofErr w:type="gramStart"/>
        <w:r w:rsidR="0088632F">
          <w:t>areas</w:t>
        </w:r>
        <w:proofErr w:type="gramEnd"/>
        <w:r w:rsidR="0088632F">
          <w:t xml:space="preserve"> </w:t>
        </w:r>
      </w:ins>
      <w:ins w:id="271" w:author="KN-NZ-Presentation, Funktional" w:date="2017-06-12T16:53:00Z">
        <w:r w:rsidR="0088632F">
          <w:t>the system and data</w:t>
        </w:r>
      </w:ins>
      <w:ins w:id="272" w:author="KN-NZ-Presentation, Funktional" w:date="2017-06-12T16:51:00Z">
        <w:r w:rsidR="0088632F">
          <w:t xml:space="preserve"> integrity should be monitored and evaluated</w:t>
        </w:r>
      </w:ins>
      <w:ins w:id="273" w:author="KN-NZ-Presentation, Funktional" w:date="2017-06-12T16:53:00Z">
        <w:r w:rsidR="0088632F">
          <w:t>.</w:t>
        </w:r>
      </w:ins>
    </w:p>
    <w:p w14:paraId="4FC277A3" w14:textId="77777777" w:rsidR="00673356" w:rsidRPr="00673356" w:rsidRDefault="00673356">
      <w:pPr>
        <w:pStyle w:val="BodyText"/>
        <w:rPr>
          <w:ins w:id="274" w:author="KN-NZ-Presentation, Funktional" w:date="2017-06-12T15:09:00Z"/>
        </w:rPr>
        <w:pPrChange w:id="275" w:author="KN-NZ-Presentation, Funktional" w:date="2017-06-12T15:09:00Z">
          <w:pPr>
            <w:pStyle w:val="Heading1"/>
          </w:pPr>
        </w:pPrChange>
      </w:pPr>
    </w:p>
    <w:p w14:paraId="0CB492AC" w14:textId="1517B90F" w:rsidR="0004798D" w:rsidRDefault="0004798D" w:rsidP="00FA15EC">
      <w:pPr>
        <w:pStyle w:val="Heading1"/>
      </w:pPr>
      <w:del w:id="276" w:author="KN-NZ-Presentation, Funktional" w:date="2017-06-12T17:03:00Z">
        <w:r w:rsidDel="00D86AFB">
          <w:delText>U</w:delText>
        </w:r>
        <w:r w:rsidR="00B04F97" w:rsidDel="00D86AFB">
          <w:delText>SE</w:delText>
        </w:r>
        <w:r w:rsidDel="00D86AFB">
          <w:delText xml:space="preserve"> </w:delText>
        </w:r>
        <w:r w:rsidR="00B04F97" w:rsidDel="00D86AFB">
          <w:delText>CASES</w:delText>
        </w:r>
      </w:del>
      <w:bookmarkEnd w:id="234"/>
      <w:ins w:id="277" w:author="KN-NZ-Presentation, Funktional" w:date="2017-06-12T17:03:00Z">
        <w:r w:rsidR="00D86AFB">
          <w:t>APPLICATIONS</w:t>
        </w:r>
      </w:ins>
    </w:p>
    <w:p w14:paraId="066B93D9" w14:textId="77777777" w:rsidR="00FA15EC" w:rsidRDefault="00FA15EC" w:rsidP="00FA15EC">
      <w:pPr>
        <w:pStyle w:val="Heading1separatationline"/>
      </w:pPr>
    </w:p>
    <w:p w14:paraId="317B97F4" w14:textId="0E41DCBD" w:rsidR="004F7072" w:rsidRDefault="00955EA8" w:rsidP="0004798D">
      <w:pPr>
        <w:pStyle w:val="BodyText"/>
        <w:jc w:val="both"/>
        <w:rPr>
          <w:ins w:id="278" w:author="KN-NZ-Presentation, Funktional" w:date="2017-06-12T17:41:00Z"/>
        </w:rPr>
      </w:pPr>
      <w:bookmarkStart w:id="279" w:name="_Toc473012155"/>
      <w:bookmarkEnd w:id="279"/>
      <w:del w:id="280" w:author="KN-NZ-Presentation, Funktional" w:date="2017-06-12T17:22:00Z">
        <w:r w:rsidDel="007E16F6">
          <w:delText>A</w:delText>
        </w:r>
        <w:r w:rsidR="0004798D" w:rsidDel="007E16F6">
          <w:delText xml:space="preserve"> lot of</w:delText>
        </w:r>
      </w:del>
      <w:ins w:id="281" w:author="KN-NZ-Presentation, Funktional" w:date="2017-06-12T17:22:00Z">
        <w:r w:rsidR="007E16F6">
          <w:t>Numerous</w:t>
        </w:r>
      </w:ins>
      <w:r w:rsidR="0004798D">
        <w:t xml:space="preserve"> </w:t>
      </w:r>
      <w:ins w:id="282" w:author="KN-NZ-Presentation, Funktional" w:date="2017-06-12T17:25:00Z">
        <w:r w:rsidR="00CD1FA8">
          <w:t xml:space="preserve">existing and potential </w:t>
        </w:r>
      </w:ins>
      <w:r w:rsidR="0004798D">
        <w:t>navigational application</w:t>
      </w:r>
      <w:ins w:id="283" w:author="KN-NZ-Presentation, Funktional" w:date="2017-06-12T17:04:00Z">
        <w:r w:rsidR="0080249B">
          <w:t>s</w:t>
        </w:r>
      </w:ins>
      <w:r w:rsidR="0004798D">
        <w:t xml:space="preserve"> </w:t>
      </w:r>
      <w:del w:id="284" w:author="KN-NZ-Presentation, Funktional" w:date="2017-06-12T17:25:00Z">
        <w:r w:rsidR="005E4BB6" w:rsidDel="00CD1FA8">
          <w:delText>arise</w:delText>
        </w:r>
      </w:del>
      <w:del w:id="285" w:author="KN-NZ-Presentation, Funktional" w:date="2017-06-12T17:04:00Z">
        <w:r w:rsidR="00E12524" w:rsidDel="0080249B">
          <w:delText>s</w:delText>
        </w:r>
      </w:del>
      <w:del w:id="286" w:author="KN-NZ-Presentation, Funktional" w:date="2017-06-12T17:25:00Z">
        <w:r w:rsidR="0004798D" w:rsidDel="00CD1FA8">
          <w:delText xml:space="preserve"> </w:delText>
        </w:r>
      </w:del>
      <w:del w:id="287" w:author="KN-NZ-Presentation, Funktional" w:date="2017-06-12T17:24:00Z">
        <w:r w:rsidR="0004798D" w:rsidDel="00CD1FA8">
          <w:delText xml:space="preserve">and </w:delText>
        </w:r>
      </w:del>
      <w:r w:rsidR="0004798D">
        <w:t>may only be realised if appropriate systems and service</w:t>
      </w:r>
      <w:r w:rsidR="002A414E">
        <w:t>s</w:t>
      </w:r>
      <w:r w:rsidR="0004798D">
        <w:t xml:space="preserve"> enable</w:t>
      </w:r>
      <w:del w:id="288" w:author="KN-NZ-Presentation, Funktional" w:date="2017-06-12T17:27:00Z">
        <w:r w:rsidR="0004798D" w:rsidDel="00CD1FA8">
          <w:delText xml:space="preserve"> a</w:delText>
        </w:r>
      </w:del>
      <w:r w:rsidR="0004798D">
        <w:t xml:space="preserve"> high</w:t>
      </w:r>
      <w:del w:id="289" w:author="KN-NZ-Presentation, Funktional" w:date="2017-06-12T17:27:00Z">
        <w:r w:rsidR="0004798D" w:rsidDel="00CD1FA8">
          <w:delText xml:space="preserve"> accurate</w:delText>
        </w:r>
      </w:del>
      <w:ins w:id="290" w:author="KN-NZ-Presentation, Funktional" w:date="2017-06-12T17:27:00Z">
        <w:r w:rsidR="00CD1FA8">
          <w:t>-accuracy</w:t>
        </w:r>
      </w:ins>
      <w:r w:rsidR="0004798D">
        <w:t xml:space="preserve"> </w:t>
      </w:r>
      <w:del w:id="291" w:author="KN-NZ-Presentation, Funktional" w:date="2017-06-12T17:25:00Z">
        <w:r w:rsidR="0004798D" w:rsidDel="00CD1FA8">
          <w:delText xml:space="preserve">ranging and/or </w:delText>
        </w:r>
      </w:del>
      <w:r w:rsidR="0004798D">
        <w:t>positioning</w:t>
      </w:r>
      <w:ins w:id="292" w:author="KN-NZ-Presentation, Funktional" w:date="2017-06-12T17:25:00Z">
        <w:r w:rsidR="00CD1FA8">
          <w:t xml:space="preserve"> and ranging</w:t>
        </w:r>
      </w:ins>
      <w:r w:rsidR="0004798D">
        <w:t xml:space="preserve">. </w:t>
      </w:r>
      <w:r w:rsidR="005441C5" w:rsidRPr="00FE2A69">
        <w:t>Navigational application</w:t>
      </w:r>
      <w:r w:rsidR="00FE2A69" w:rsidRPr="00FE2A69">
        <w:t>s</w:t>
      </w:r>
      <w:r w:rsidR="005441C5" w:rsidRPr="00FE2A69">
        <w:t xml:space="preserve"> </w:t>
      </w:r>
      <w:del w:id="293" w:author="KN-NZ-Presentation, Funktional" w:date="2017-06-13T09:26:00Z">
        <w:r w:rsidR="005441C5" w:rsidRPr="00FE2A69" w:rsidDel="00E73158">
          <w:delText>may be</w:delText>
        </w:r>
      </w:del>
      <w:ins w:id="294" w:author="KN-NZ-Presentation, Funktional" w:date="2017-06-13T09:28:00Z">
        <w:r w:rsidR="00E73158">
          <w:t>may</w:t>
        </w:r>
      </w:ins>
      <w:ins w:id="295" w:author="KN-NZ-Presentation, Funktional" w:date="2017-06-13T09:26:00Z">
        <w:r w:rsidR="00E73158">
          <w:t xml:space="preserve"> </w:t>
        </w:r>
      </w:ins>
      <w:ins w:id="296" w:author="KN-NZ-Presentation, Funktional" w:date="2017-06-13T09:28:00Z">
        <w:r w:rsidR="00E73158">
          <w:t>require</w:t>
        </w:r>
      </w:ins>
      <w:r w:rsidR="005441C5" w:rsidRPr="00FE2A69">
        <w:t xml:space="preserve"> assistance functions supporting bridge teams with respect to situation </w:t>
      </w:r>
      <w:del w:id="297" w:author="KN-NZ-Presentation, Funktional" w:date="2017-06-12T17:07:00Z">
        <w:r w:rsidR="005441C5" w:rsidRPr="00FE2A69" w:rsidDel="0080249B">
          <w:delText>surveying</w:delText>
        </w:r>
      </w:del>
      <w:ins w:id="298" w:author="KN-NZ-Presentation, Funktional" w:date="2017-06-12T17:07:00Z">
        <w:r w:rsidR="0080249B">
          <w:t>awareness</w:t>
        </w:r>
      </w:ins>
      <w:r w:rsidR="005441C5" w:rsidRPr="00FE2A69">
        <w:t>, evaluation</w:t>
      </w:r>
      <w:ins w:id="299" w:author="KN-NZ-Presentation, Funktional" w:date="2017-06-12T17:05:00Z">
        <w:r w:rsidR="0080249B">
          <w:t>,</w:t>
        </w:r>
      </w:ins>
      <w:r w:rsidR="005441C5" w:rsidRPr="00FE2A69">
        <w:t xml:space="preserve"> and management. The partial or complete realisation of navigational tasks by system functions (e.g. docking) represents </w:t>
      </w:r>
      <w:r w:rsidR="004A2632" w:rsidRPr="00FE2A69">
        <w:t>a more challenging</w:t>
      </w:r>
      <w:r w:rsidR="005441C5" w:rsidRPr="00FE2A69">
        <w:t xml:space="preserve"> </w:t>
      </w:r>
      <w:del w:id="300" w:author="KN-NZ-Presentation, Funktional" w:date="2017-06-13T09:30:00Z">
        <w:r w:rsidR="005441C5" w:rsidRPr="00FE2A69" w:rsidDel="00E73158">
          <w:delText xml:space="preserve">type </w:delText>
        </w:r>
      </w:del>
      <w:ins w:id="301" w:author="KN-NZ-Presentation, Funktional" w:date="2017-06-13T09:30:00Z">
        <w:r w:rsidR="00E73158">
          <w:t>scenario</w:t>
        </w:r>
      </w:ins>
      <w:del w:id="302" w:author="KN-NZ-Presentation, Funktional" w:date="2017-06-13T09:29:00Z">
        <w:r w:rsidR="005441C5" w:rsidRPr="00FE2A69" w:rsidDel="00E73158">
          <w:delText>of</w:delText>
        </w:r>
      </w:del>
      <w:del w:id="303" w:author="KN-NZ-Presentation, Funktional" w:date="2017-06-13T09:31:00Z">
        <w:r w:rsidR="005441C5" w:rsidRPr="00FE2A69" w:rsidDel="00E73158">
          <w:delText xml:space="preserve"> nav</w:delText>
        </w:r>
        <w:r w:rsidR="004A2632" w:rsidRPr="00FE2A69" w:rsidDel="00E73158">
          <w:delText>igational application</w:delText>
        </w:r>
      </w:del>
      <w:r w:rsidR="005441C5" w:rsidRPr="00FE2A69">
        <w:t xml:space="preserve">. </w:t>
      </w:r>
    </w:p>
    <w:p w14:paraId="6813AA9F" w14:textId="02768DBD" w:rsidR="007963DE" w:rsidRDefault="004A2632" w:rsidP="00505F61">
      <w:pPr>
        <w:pStyle w:val="BodyText"/>
        <w:jc w:val="both"/>
        <w:rPr>
          <w:ins w:id="304" w:author="KN-NZ-Presentation, Funktional" w:date="2017-06-12T17:57:00Z"/>
        </w:rPr>
      </w:pPr>
      <w:del w:id="305" w:author="KN-NZ-Presentation, Funktional" w:date="2017-06-13T09:32:00Z">
        <w:r w:rsidRPr="00CD131E" w:rsidDel="00E73158">
          <w:delText>Assistance as well as system function</w:delText>
        </w:r>
        <w:r w:rsidR="001002CC" w:rsidRPr="00CD131E" w:rsidDel="00E73158">
          <w:delText>s</w:delText>
        </w:r>
        <w:r w:rsidRPr="00CD131E" w:rsidDel="00E73158">
          <w:delText xml:space="preserve"> may be performed semi- or full</w:delText>
        </w:r>
      </w:del>
      <w:del w:id="306" w:author="KN-NZ-Presentation, Funktional" w:date="2017-06-12T18:00:00Z">
        <w:r w:rsidRPr="00CD131E" w:rsidDel="00CD131E">
          <w:delText>-</w:delText>
        </w:r>
      </w:del>
      <w:del w:id="307" w:author="KN-NZ-Presentation, Funktional" w:date="2017-06-13T09:32:00Z">
        <w:r w:rsidRPr="00CD131E" w:rsidDel="00E73158">
          <w:delText xml:space="preserve">automatically. </w:delText>
        </w:r>
      </w:del>
      <w:r w:rsidRPr="00CD131E">
        <w:t>An increasing level of automati</w:t>
      </w:r>
      <w:del w:id="308" w:author="KN-NZ-Presentation, Funktional" w:date="2017-06-12T17:59:00Z">
        <w:r w:rsidRPr="00CD131E" w:rsidDel="00CD131E">
          <w:delText>zati</w:delText>
        </w:r>
      </w:del>
      <w:r w:rsidRPr="00CD131E">
        <w:t xml:space="preserve">on </w:t>
      </w:r>
      <w:r w:rsidR="001915A7" w:rsidRPr="00CD131E">
        <w:t>reduces the</w:t>
      </w:r>
      <w:r w:rsidR="00E1601B" w:rsidRPr="00CD131E">
        <w:t xml:space="preserve"> potential influence of bridge teams to detect and compensate</w:t>
      </w:r>
      <w:ins w:id="309" w:author="KN-NZ-Presentation, Funktional" w:date="2017-06-13T09:40:00Z">
        <w:r w:rsidR="00811BF8">
          <w:t xml:space="preserve"> for</w:t>
        </w:r>
      </w:ins>
      <w:r w:rsidR="00E1601B" w:rsidRPr="00CD131E">
        <w:t xml:space="preserve"> uncertainties</w:t>
      </w:r>
      <w:r w:rsidR="001915A7" w:rsidRPr="00CD131E">
        <w:t xml:space="preserve">, </w:t>
      </w:r>
      <w:r w:rsidR="00E1601B" w:rsidRPr="00CD131E">
        <w:t>inaccuracies</w:t>
      </w:r>
      <w:ins w:id="310" w:author="KN-NZ-Presentation, Funktional" w:date="2017-06-12T17:29:00Z">
        <w:r w:rsidR="00B960E8" w:rsidRPr="00CD131E">
          <w:t>,</w:t>
        </w:r>
      </w:ins>
      <w:r w:rsidR="001915A7" w:rsidRPr="00CD131E">
        <w:t xml:space="preserve"> and malfunction</w:t>
      </w:r>
      <w:del w:id="311" w:author="KN-NZ-Presentation, Funktional" w:date="2017-06-13T09:40:00Z">
        <w:r w:rsidR="001915A7" w:rsidRPr="00CD131E" w:rsidDel="00811BF8">
          <w:delText xml:space="preserve"> </w:delText>
        </w:r>
      </w:del>
      <w:ins w:id="312" w:author="KN-NZ-Presentation, Funktional" w:date="2017-06-13T09:40:00Z">
        <w:r w:rsidR="00811BF8">
          <w:t xml:space="preserve">s </w:t>
        </w:r>
      </w:ins>
      <w:r w:rsidR="001915A7" w:rsidRPr="00CD131E">
        <w:t xml:space="preserve">in </w:t>
      </w:r>
      <w:r w:rsidR="00E1601B" w:rsidRPr="00CD131E">
        <w:t xml:space="preserve">navigational </w:t>
      </w:r>
      <w:r w:rsidR="001915A7" w:rsidRPr="00CD131E">
        <w:t>systems</w:t>
      </w:r>
      <w:del w:id="313" w:author="KN-NZ-Presentation, Funktional" w:date="2017-06-13T09:39:00Z">
        <w:r w:rsidR="001915A7" w:rsidRPr="00CD131E" w:rsidDel="00811BF8">
          <w:delText xml:space="preserve"> </w:delText>
        </w:r>
      </w:del>
      <w:del w:id="314" w:author="KN-NZ-Presentation, Funktional" w:date="2017-06-13T09:38:00Z">
        <w:r w:rsidR="001915A7" w:rsidRPr="00CD131E" w:rsidDel="00811BF8">
          <w:delText xml:space="preserve">and </w:delText>
        </w:r>
      </w:del>
      <w:del w:id="315" w:author="KN-NZ-Presentation, Funktional" w:date="2017-06-13T09:39:00Z">
        <w:r w:rsidR="00E1601B" w:rsidRPr="00CD131E" w:rsidDel="00811BF8">
          <w:delText>information</w:delText>
        </w:r>
      </w:del>
      <w:r w:rsidR="00E1601B" w:rsidRPr="00CD131E">
        <w:t>.</w:t>
      </w:r>
      <w:r w:rsidR="001915A7" w:rsidRPr="00CD131E">
        <w:t xml:space="preserve"> This </w:t>
      </w:r>
      <w:ins w:id="316" w:author="KN-NZ-Presentation, Funktional" w:date="2017-06-13T09:34:00Z">
        <w:r w:rsidR="00E73158">
          <w:t>reinforces the need for integrity of high-</w:t>
        </w:r>
      </w:ins>
      <w:ins w:id="317" w:author="KN-NZ-Presentation, Funktional" w:date="2017-06-13T09:35:00Z">
        <w:r w:rsidR="00E73158">
          <w:t>accuracy</w:t>
        </w:r>
      </w:ins>
      <w:ins w:id="318" w:author="KN-NZ-Presentation, Funktional" w:date="2017-06-13T09:34:00Z">
        <w:r w:rsidR="00E73158">
          <w:t xml:space="preserve"> </w:t>
        </w:r>
      </w:ins>
      <w:ins w:id="319" w:author="KN-NZ-Presentation, Funktional" w:date="2017-06-13T09:35:00Z">
        <w:r w:rsidR="00E73158">
          <w:t>positioning and ranging</w:t>
        </w:r>
      </w:ins>
      <w:ins w:id="320" w:author="KN-NZ-Presentation, Funktional" w:date="2017-06-13T09:34:00Z">
        <w:r w:rsidR="00E73158">
          <w:t>.</w:t>
        </w:r>
      </w:ins>
      <w:del w:id="321" w:author="KN-NZ-Presentation, Funktional" w:date="2017-06-12T17:59:00Z">
        <w:r w:rsidR="001915A7" w:rsidRPr="00CD131E" w:rsidDel="00CD131E">
          <w:delText xml:space="preserve">implicates the necessity </w:delText>
        </w:r>
      </w:del>
      <w:del w:id="322" w:author="KN-NZ-Presentation, Funktional" w:date="2017-06-13T09:40:00Z">
        <w:r w:rsidR="007963DE" w:rsidRPr="00CD131E" w:rsidDel="00811BF8">
          <w:delText>that the integrity of high accurate range and position</w:delText>
        </w:r>
        <w:r w:rsidR="00955EA8" w:rsidRPr="00CD131E" w:rsidDel="00811BF8">
          <w:delText xml:space="preserve"> also </w:delText>
        </w:r>
        <w:r w:rsidR="007963DE" w:rsidRPr="00CD131E" w:rsidDel="00811BF8">
          <w:delText>needs to be considered.</w:delText>
        </w:r>
        <w:r w:rsidR="007963DE" w:rsidDel="00811BF8">
          <w:delText xml:space="preserve"> </w:delText>
        </w:r>
      </w:del>
      <w:r w:rsidR="007963DE">
        <w:t xml:space="preserve"> </w:t>
      </w:r>
    </w:p>
    <w:p w14:paraId="11EF18C8" w14:textId="78EE2DA5" w:rsidR="005730A4" w:rsidRDefault="00811BF8" w:rsidP="005730A4">
      <w:pPr>
        <w:pStyle w:val="BodyText"/>
        <w:jc w:val="both"/>
        <w:rPr>
          <w:ins w:id="323" w:author="KN-NZ-Presentation, Funktional" w:date="2017-06-12T17:57:00Z"/>
        </w:rPr>
      </w:pPr>
      <w:ins w:id="324" w:author="KN-NZ-Presentation, Funktional" w:date="2017-06-13T09:42:00Z">
        <w:r>
          <w:t>Each</w:t>
        </w:r>
      </w:ins>
      <w:ins w:id="325" w:author="KN-NZ-Presentation, Funktional" w:date="2017-06-12T17:57:00Z">
        <w:r w:rsidR="005730A4">
          <w:t xml:space="preserve"> application determines the requirement for either absolute or relative position</w:t>
        </w:r>
      </w:ins>
      <w:ins w:id="326" w:author="KN-NZ-Presentation, Funktional" w:date="2017-06-13T09:43:00Z">
        <w:r>
          <w:t>ing</w:t>
        </w:r>
      </w:ins>
      <w:ins w:id="327" w:author="KN-NZ-Presentation, Funktional" w:date="2017-06-13T09:47:00Z">
        <w:r w:rsidR="00D540EE">
          <w:t xml:space="preserve"> or ranging</w:t>
        </w:r>
      </w:ins>
      <w:ins w:id="328" w:author="KN-NZ-Presentation, Funktional" w:date="2017-06-12T17:57:00Z">
        <w:r w:rsidR="005730A4">
          <w:t xml:space="preserve">. </w:t>
        </w:r>
        <w:proofErr w:type="gramStart"/>
        <w:r w:rsidR="005730A4">
          <w:t xml:space="preserve">For </w:t>
        </w:r>
      </w:ins>
      <w:ins w:id="329" w:author="KN-NZ-Presentation, Funktional" w:date="2017-06-13T09:45:00Z">
        <w:r>
          <w:t>certain</w:t>
        </w:r>
      </w:ins>
      <w:ins w:id="330" w:author="KN-NZ-Presentation, Funktional" w:date="2017-06-12T17:57:00Z">
        <w:r w:rsidR="005730A4">
          <w:t xml:space="preserve"> application</w:t>
        </w:r>
        <w:r>
          <w:t>s</w:t>
        </w:r>
        <w:proofErr w:type="gramEnd"/>
        <w:r w:rsidR="005730A4">
          <w:t xml:space="preserve"> it may be sufficient to determine the distance to obstacles or other traffic participants. </w:t>
        </w:r>
      </w:ins>
    </w:p>
    <w:p w14:paraId="7F1CE0F5" w14:textId="1C967B36" w:rsidR="005730A4" w:rsidDel="005730A4" w:rsidRDefault="005730A4" w:rsidP="0004798D">
      <w:pPr>
        <w:pStyle w:val="BodyText"/>
        <w:jc w:val="both"/>
        <w:rPr>
          <w:del w:id="331" w:author="KN-NZ-Presentation, Funktional" w:date="2017-06-12T17:57:00Z"/>
        </w:rPr>
      </w:pPr>
    </w:p>
    <w:p w14:paraId="558577D8" w14:textId="28CDA1D1" w:rsidR="0004798D" w:rsidRDefault="0004798D" w:rsidP="0004798D">
      <w:pPr>
        <w:pStyle w:val="BodyText"/>
        <w:jc w:val="both"/>
      </w:pPr>
      <w:r>
        <w:lastRenderedPageBreak/>
        <w:t xml:space="preserve">Table 1 </w:t>
      </w:r>
      <w:del w:id="332" w:author="KN-NZ-Presentation, Funktional" w:date="2017-06-13T09:51:00Z">
        <w:r w:rsidDel="00D540EE">
          <w:delText xml:space="preserve">summarizes </w:delText>
        </w:r>
      </w:del>
      <w:ins w:id="333" w:author="KN-NZ-Presentation, Funktional" w:date="2017-06-13T09:51:00Z">
        <w:r w:rsidR="00D540EE">
          <w:t xml:space="preserve">summarises </w:t>
        </w:r>
      </w:ins>
      <w:ins w:id="334" w:author="KN-NZ-Presentation, Funktional" w:date="2017-06-13T11:15:00Z">
        <w:r w:rsidR="00890CE0">
          <w:t xml:space="preserve">tasks and </w:t>
        </w:r>
      </w:ins>
      <w:del w:id="335" w:author="KN-NZ-Presentation, Funktional" w:date="2017-06-12T21:27:00Z">
        <w:r w:rsidDel="007F4A38">
          <w:delText>use cases</w:delText>
        </w:r>
      </w:del>
      <w:ins w:id="336" w:author="KN-NZ-Presentation, Funktional" w:date="2017-06-12T21:27:00Z">
        <w:r w:rsidR="007F4A38">
          <w:t>applications</w:t>
        </w:r>
      </w:ins>
      <w:r>
        <w:t xml:space="preserve"> for high</w:t>
      </w:r>
      <w:del w:id="337" w:author="KN-NZ-Presentation, Funktional" w:date="2017-06-12T17:58:00Z">
        <w:r w:rsidDel="00CD131E">
          <w:delText xml:space="preserve"> accurate</w:delText>
        </w:r>
      </w:del>
      <w:ins w:id="338" w:author="KN-NZ-Presentation, Funktional" w:date="2017-06-12T17:58:00Z">
        <w:r w:rsidR="00CD131E">
          <w:t xml:space="preserve">-accuracy positioning and </w:t>
        </w:r>
      </w:ins>
      <w:del w:id="339" w:author="KN-NZ-Presentation, Funktional" w:date="2017-06-12T17:58:00Z">
        <w:r w:rsidDel="00CD131E">
          <w:delText xml:space="preserve"> </w:delText>
        </w:r>
      </w:del>
      <w:r>
        <w:t xml:space="preserve">ranging </w:t>
      </w:r>
      <w:del w:id="340" w:author="KN-NZ-Presentation, Funktional" w:date="2017-06-12T21:27:00Z">
        <w:r w:rsidDel="007F4A38">
          <w:delText xml:space="preserve">and positioning </w:delText>
        </w:r>
      </w:del>
      <w:r>
        <w:t>and describes the purpose of assistance</w:t>
      </w:r>
      <w:r w:rsidR="00E12524">
        <w:t xml:space="preserve"> or system functions.</w:t>
      </w:r>
    </w:p>
    <w:p w14:paraId="7C536A63" w14:textId="77777777" w:rsidR="0004798D" w:rsidRDefault="0004798D" w:rsidP="0004798D">
      <w:pPr>
        <w:pStyle w:val="BodyText"/>
        <w:jc w:val="both"/>
      </w:pPr>
    </w:p>
    <w:p w14:paraId="27255EC3" w14:textId="6511F9AE" w:rsidR="0004798D" w:rsidRDefault="005A19BE" w:rsidP="0004798D">
      <w:pPr>
        <w:pStyle w:val="Tablecaption"/>
        <w:numPr>
          <w:ilvl w:val="0"/>
          <w:numId w:val="43"/>
        </w:numPr>
        <w:tabs>
          <w:tab w:val="clear" w:pos="851"/>
        </w:tabs>
        <w:ind w:left="851" w:hanging="851"/>
        <w:jc w:val="center"/>
        <w:rPr>
          <w:u w:val="none"/>
        </w:rPr>
      </w:pPr>
      <w:bookmarkStart w:id="341" w:name="_Toc471816205"/>
      <w:bookmarkStart w:id="342" w:name="_Toc479846686"/>
      <w:r>
        <w:rPr>
          <w:u w:val="none"/>
        </w:rPr>
        <w:t xml:space="preserve">Example </w:t>
      </w:r>
      <w:ins w:id="343" w:author="KN-NZ-Presentation, Funktional" w:date="2017-06-13T11:15:00Z">
        <w:r w:rsidR="00890CE0">
          <w:rPr>
            <w:u w:val="none"/>
          </w:rPr>
          <w:t xml:space="preserve">tasks and </w:t>
        </w:r>
      </w:ins>
      <w:del w:id="344" w:author="KN-NZ-Presentation, Funktional" w:date="2017-06-12T21:27:00Z">
        <w:r w:rsidDel="007F4A38">
          <w:rPr>
            <w:u w:val="none"/>
          </w:rPr>
          <w:delText>u</w:delText>
        </w:r>
        <w:r w:rsidR="0004798D" w:rsidDel="007F4A38">
          <w:rPr>
            <w:u w:val="none"/>
          </w:rPr>
          <w:delText>se cases</w:delText>
        </w:r>
      </w:del>
      <w:ins w:id="345" w:author="KN-NZ-Presentation, Funktional" w:date="2017-06-12T21:27:00Z">
        <w:r w:rsidR="007F4A38">
          <w:rPr>
            <w:u w:val="none"/>
          </w:rPr>
          <w:t>applications</w:t>
        </w:r>
      </w:ins>
      <w:r w:rsidR="0004798D">
        <w:rPr>
          <w:u w:val="none"/>
        </w:rPr>
        <w:t xml:space="preserve"> for high</w:t>
      </w:r>
      <w:del w:id="346" w:author="KN-NZ-Presentation, Funktional" w:date="2017-06-13T09:52:00Z">
        <w:r w:rsidR="0004798D" w:rsidDel="00D540EE">
          <w:rPr>
            <w:u w:val="none"/>
          </w:rPr>
          <w:delText xml:space="preserve"> accurate</w:delText>
        </w:r>
      </w:del>
      <w:ins w:id="347" w:author="KN-NZ-Presentation, Funktional" w:date="2017-06-13T09:52:00Z">
        <w:r w:rsidR="00D540EE">
          <w:rPr>
            <w:u w:val="none"/>
          </w:rPr>
          <w:t>-accuracy</w:t>
        </w:r>
      </w:ins>
      <w:r w:rsidR="0004798D">
        <w:rPr>
          <w:u w:val="none"/>
        </w:rPr>
        <w:t xml:space="preserve"> positioning and ranging</w:t>
      </w:r>
      <w:bookmarkEnd w:id="341"/>
      <w:bookmarkEnd w:id="342"/>
    </w:p>
    <w:tbl>
      <w:tblPr>
        <w:tblW w:w="9238" w:type="dxa"/>
        <w:jc w:val="center"/>
        <w:tblCellMar>
          <w:left w:w="0" w:type="dxa"/>
          <w:right w:w="0" w:type="dxa"/>
        </w:tblCellMar>
        <w:tblLook w:val="04A0" w:firstRow="1" w:lastRow="0" w:firstColumn="1" w:lastColumn="0" w:noHBand="0" w:noVBand="1"/>
        <w:tblPrChange w:id="348" w:author="KN-NZ-Presentation, Funktional" w:date="2017-06-13T11:17:00Z">
          <w:tblPr>
            <w:tblW w:w="9238" w:type="dxa"/>
            <w:jc w:val="center"/>
            <w:tblCellMar>
              <w:left w:w="0" w:type="dxa"/>
              <w:right w:w="0" w:type="dxa"/>
            </w:tblCellMar>
            <w:tblLook w:val="04A0" w:firstRow="1" w:lastRow="0" w:firstColumn="1" w:lastColumn="0" w:noHBand="0" w:noVBand="1"/>
          </w:tblPr>
        </w:tblPrChange>
      </w:tblPr>
      <w:tblGrid>
        <w:gridCol w:w="1780"/>
        <w:gridCol w:w="3407"/>
        <w:gridCol w:w="2127"/>
        <w:gridCol w:w="1924"/>
        <w:tblGridChange w:id="349">
          <w:tblGrid>
            <w:gridCol w:w="1780"/>
            <w:gridCol w:w="1"/>
            <w:gridCol w:w="2190"/>
            <w:gridCol w:w="1394"/>
            <w:gridCol w:w="902"/>
            <w:gridCol w:w="1"/>
            <w:gridCol w:w="1059"/>
            <w:gridCol w:w="1911"/>
          </w:tblGrid>
        </w:tblGridChange>
      </w:tblGrid>
      <w:tr w:rsidR="0004798D" w14:paraId="49AFFFF3" w14:textId="77777777" w:rsidTr="00890CE0">
        <w:trPr>
          <w:jc w:val="center"/>
          <w:trPrChange w:id="350" w:author="KN-NZ-Presentation, Funktional" w:date="2017-06-13T11:17:00Z">
            <w:trPr>
              <w:jc w:val="center"/>
            </w:trPr>
          </w:trPrChange>
        </w:trPr>
        <w:tc>
          <w:tcPr>
            <w:tcW w:w="178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Change w:id="351" w:author="KN-NZ-Presentation, Funktional" w:date="2017-06-13T11:17:00Z">
              <w:tcPr>
                <w:tcW w:w="178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tcPrChange>
          </w:tcPr>
          <w:p w14:paraId="5FB12FFC" w14:textId="7DA4729B" w:rsidR="0004798D" w:rsidRDefault="00890CE0" w:rsidP="00505F61">
            <w:pPr>
              <w:pStyle w:val="Tabletext"/>
            </w:pPr>
            <w:ins w:id="352" w:author="KN-NZ-Presentation, Funktional" w:date="2017-06-13T11:13:00Z">
              <w:r>
                <w:t xml:space="preserve">Tasks and </w:t>
              </w:r>
            </w:ins>
            <w:del w:id="353" w:author="KN-NZ-Presentation, Funktional" w:date="2017-06-12T21:27:00Z">
              <w:r w:rsidR="0004798D" w:rsidDel="007F4A38">
                <w:delText xml:space="preserve">Use </w:delText>
              </w:r>
              <w:r w:rsidR="00577B52" w:rsidDel="007F4A38">
                <w:delText>c</w:delText>
              </w:r>
              <w:r w:rsidR="0004798D" w:rsidDel="007F4A38">
                <w:delText>ase</w:delText>
              </w:r>
            </w:del>
            <w:ins w:id="354" w:author="KN-NZ-Presentation, Funktional" w:date="2017-06-13T11:13:00Z">
              <w:r>
                <w:t>a</w:t>
              </w:r>
            </w:ins>
            <w:ins w:id="355" w:author="KN-NZ-Presentation, Funktional" w:date="2017-06-12T21:27:00Z">
              <w:r w:rsidR="007F4A38">
                <w:t>pplication</w:t>
              </w:r>
            </w:ins>
            <w:ins w:id="356" w:author="KN-NZ-Presentation, Funktional" w:date="2017-06-13T11:15:00Z">
              <w:r>
                <w:t>s</w:t>
              </w:r>
            </w:ins>
          </w:p>
        </w:tc>
        <w:tc>
          <w:tcPr>
            <w:tcW w:w="340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Change w:id="357" w:author="KN-NZ-Presentation, Funktional" w:date="2017-06-13T11:17:00Z">
              <w:tcPr>
                <w:tcW w:w="3585"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tcPrChange>
          </w:tcPr>
          <w:p w14:paraId="2B8ACBE3" w14:textId="77777777" w:rsidR="0004798D" w:rsidRDefault="0004798D">
            <w:pPr>
              <w:pStyle w:val="Tabletext"/>
              <w:jc w:val="center"/>
            </w:pPr>
            <w:r>
              <w:t>Purpose of assistance or system function</w:t>
            </w:r>
          </w:p>
        </w:tc>
        <w:tc>
          <w:tcPr>
            <w:tcW w:w="212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Change w:id="358" w:author="KN-NZ-Presentation, Funktional" w:date="2017-06-13T11:17:00Z">
              <w:tcPr>
                <w:tcW w:w="1962"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tcPrChange>
          </w:tcPr>
          <w:p w14:paraId="06BC882E" w14:textId="77777777" w:rsidR="0004798D" w:rsidRDefault="00083C70">
            <w:pPr>
              <w:pStyle w:val="Tabletext"/>
              <w:jc w:val="center"/>
            </w:pPr>
            <w:r>
              <w:t>Ranging</w:t>
            </w:r>
            <w:r w:rsidR="0004798D">
              <w:t xml:space="preserve"> approach</w:t>
            </w:r>
          </w:p>
        </w:tc>
        <w:tc>
          <w:tcPr>
            <w:tcW w:w="192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Change w:id="359" w:author="KN-NZ-Presentation, Funktional" w:date="2017-06-13T11:17:00Z">
              <w:tcPr>
                <w:tcW w:w="1911" w:type="dxa"/>
                <w:gridSpan w:val="3"/>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tcPrChange>
          </w:tcPr>
          <w:p w14:paraId="09C0EF7B" w14:textId="77777777" w:rsidR="0004798D" w:rsidRDefault="0004798D">
            <w:pPr>
              <w:pStyle w:val="Tabletext"/>
              <w:jc w:val="center"/>
            </w:pPr>
            <w:r>
              <w:t>Positioning approach</w:t>
            </w:r>
          </w:p>
        </w:tc>
      </w:tr>
      <w:tr w:rsidR="0004798D" w14:paraId="6B771100" w14:textId="77777777" w:rsidTr="00890CE0">
        <w:trPr>
          <w:jc w:val="center"/>
          <w:trPrChange w:id="360" w:author="KN-NZ-Presentation, Funktional" w:date="2017-06-13T11:17:00Z">
            <w:trPr>
              <w:jc w:val="center"/>
            </w:trPr>
          </w:trPrChange>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361" w:author="KN-NZ-Presentation, Funktional" w:date="2017-06-13T11:17:00Z">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tcPrChange>
          </w:tcPr>
          <w:p w14:paraId="7FFAE4F1" w14:textId="77777777" w:rsidR="0004798D" w:rsidRDefault="0004798D">
            <w:pPr>
              <w:pStyle w:val="Tabletext"/>
            </w:pPr>
            <w:r>
              <w:t>Docking</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Change w:id="362" w:author="KN-NZ-Presentation, Funktional" w:date="2017-06-13T11:17:00Z">
              <w:tcPr>
                <w:tcW w:w="3585" w:type="dxa"/>
                <w:gridSpan w:val="2"/>
                <w:tcBorders>
                  <w:top w:val="nil"/>
                  <w:left w:val="nil"/>
                  <w:bottom w:val="single" w:sz="8" w:space="0" w:color="auto"/>
                  <w:right w:val="single" w:sz="8" w:space="0" w:color="auto"/>
                </w:tcBorders>
                <w:tcMar>
                  <w:top w:w="0" w:type="dxa"/>
                  <w:left w:w="108" w:type="dxa"/>
                  <w:bottom w:w="0" w:type="dxa"/>
                  <w:right w:w="108" w:type="dxa"/>
                </w:tcMar>
                <w:hideMark/>
              </w:tcPr>
            </w:tcPrChange>
          </w:tcPr>
          <w:p w14:paraId="572DDF52" w14:textId="77777777" w:rsidR="0004798D" w:rsidRDefault="0004798D" w:rsidP="00E12524">
            <w:pPr>
              <w:pStyle w:val="Tabletext"/>
            </w:pPr>
            <w:r>
              <w:t xml:space="preserve">During </w:t>
            </w:r>
            <w:proofErr w:type="gramStart"/>
            <w:r>
              <w:t>docking</w:t>
            </w:r>
            <w:proofErr w:type="gramEnd"/>
            <w:r w:rsidR="00B4760F">
              <w:t xml:space="preserve"> it is necessary to prevent </w:t>
            </w:r>
            <w:r>
              <w:t>collision of ship’s hull with infrastructures</w:t>
            </w:r>
            <w:r w:rsidR="00B4760F">
              <w:t>.</w:t>
            </w:r>
          </w:p>
        </w:tc>
        <w:tc>
          <w:tcPr>
            <w:tcW w:w="212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Change w:id="363" w:author="KN-NZ-Presentation, Funktional" w:date="2017-06-13T11:17:00Z">
              <w:tcPr>
                <w:tcW w:w="1962" w:type="dxa"/>
                <w:gridSpan w:val="2"/>
                <w:vMerge w:val="restart"/>
                <w:tcBorders>
                  <w:top w:val="nil"/>
                  <w:left w:val="nil"/>
                  <w:bottom w:val="single" w:sz="8" w:space="0" w:color="auto"/>
                  <w:right w:val="single" w:sz="8" w:space="0" w:color="auto"/>
                </w:tcBorders>
                <w:tcMar>
                  <w:top w:w="0" w:type="dxa"/>
                  <w:left w:w="108" w:type="dxa"/>
                  <w:bottom w:w="0" w:type="dxa"/>
                  <w:right w:w="108" w:type="dxa"/>
                </w:tcMar>
                <w:vAlign w:val="center"/>
              </w:tcPr>
            </w:tcPrChange>
          </w:tcPr>
          <w:p w14:paraId="15DD2AAD" w14:textId="5AF3EE2E" w:rsidR="0004798D" w:rsidRDefault="0004798D">
            <w:pPr>
              <w:pStyle w:val="Tabletext"/>
              <w:jc w:val="center"/>
            </w:pPr>
            <w:del w:id="364" w:author="KN-NZ-Presentation, Funktional" w:date="2017-06-13T09:54:00Z">
              <w:r w:rsidDel="00D540EE">
                <w:delText>Selective d</w:delText>
              </w:r>
            </w:del>
            <w:ins w:id="365" w:author="KN-NZ-Presentation, Funktional" w:date="2017-06-13T09:54:00Z">
              <w:r w:rsidR="00D540EE">
                <w:t>D</w:t>
              </w:r>
            </w:ins>
            <w:r>
              <w:t xml:space="preserve">istance measurements to determine ship’s hull in relation to </w:t>
            </w:r>
            <w:del w:id="366" w:author="KN-NZ-Presentation, Funktional" w:date="2017-06-13T09:54:00Z">
              <w:r w:rsidDel="00D540EE">
                <w:delText>hydro-</w:delText>
              </w:r>
            </w:del>
            <w:r>
              <w:t>infrastructure</w:t>
            </w:r>
            <w:del w:id="367" w:author="KN-NZ-Presentation, Funktional" w:date="2017-06-13T09:54:00Z">
              <w:r w:rsidDel="00D540EE">
                <w:delText>s</w:delText>
              </w:r>
            </w:del>
          </w:p>
          <w:p w14:paraId="60BAF92D" w14:textId="32F96FDE" w:rsidR="00A6652D" w:rsidDel="0047514D" w:rsidRDefault="00A6652D">
            <w:pPr>
              <w:pStyle w:val="Tabletext"/>
              <w:jc w:val="center"/>
              <w:rPr>
                <w:del w:id="368" w:author="Gewies, Stefan" w:date="2017-06-06T13:57:00Z"/>
                <w:rFonts w:ascii="Calibri" w:hAnsi="Calibri"/>
                <w:szCs w:val="20"/>
              </w:rPr>
            </w:pPr>
            <w:commentRangeStart w:id="369"/>
            <w:del w:id="370" w:author="Gewies, Stefan" w:date="2017-06-06T13:57:00Z">
              <w:r w:rsidDel="0047514D">
                <w:delText>(R)</w:delText>
              </w:r>
            </w:del>
            <w:commentRangeEnd w:id="369"/>
            <w:r w:rsidR="0047514D">
              <w:rPr>
                <w:rStyle w:val="CommentReference"/>
                <w:color w:val="auto"/>
              </w:rPr>
              <w:commentReference w:id="369"/>
            </w:r>
          </w:p>
          <w:p w14:paraId="7FF61460" w14:textId="77777777" w:rsidR="0004798D" w:rsidRDefault="0004798D" w:rsidP="0047514D">
            <w:pPr>
              <w:pStyle w:val="Tabletext"/>
              <w:jc w:val="center"/>
            </w:pPr>
          </w:p>
        </w:tc>
        <w:tc>
          <w:tcPr>
            <w:tcW w:w="192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Change w:id="371" w:author="KN-NZ-Presentation, Funktional" w:date="2017-06-13T11:17:00Z">
              <w:tcPr>
                <w:tcW w:w="1911" w:type="dxa"/>
                <w:gridSpan w:val="3"/>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1E78AFB2" w14:textId="1056BAC9" w:rsidR="0004798D" w:rsidDel="00A95751" w:rsidRDefault="0004798D" w:rsidP="00505F61">
            <w:pPr>
              <w:pStyle w:val="Tabletext"/>
              <w:jc w:val="center"/>
              <w:rPr>
                <w:del w:id="372" w:author="KN-NZ-Presentation, Funktional" w:date="2017-06-13T10:02:00Z"/>
                <w:rFonts w:ascii="Calibri" w:hAnsi="Calibri"/>
                <w:szCs w:val="20"/>
              </w:rPr>
            </w:pPr>
            <w:r>
              <w:t>Position</w:t>
            </w:r>
            <w:del w:id="373" w:author="KN-NZ-Presentation, Funktional" w:date="2017-06-13T09:57:00Z">
              <w:r w:rsidDel="00A95751">
                <w:delText>-</w:delText>
              </w:r>
            </w:del>
            <w:ins w:id="374" w:author="KN-NZ-Presentation, Funktional" w:date="2017-06-13T09:57:00Z">
              <w:r w:rsidR="00A95751">
                <w:t xml:space="preserve"> </w:t>
              </w:r>
            </w:ins>
            <w:r>
              <w:t xml:space="preserve">based determination of attitude of ship hull in relation to </w:t>
            </w:r>
            <w:del w:id="375" w:author="KN-NZ-Presentation, Funktional" w:date="2017-06-13T09:59:00Z">
              <w:r w:rsidDel="00A95751">
                <w:delText>the geo-referenced a</w:delText>
              </w:r>
              <w:r w:rsidR="00E12524" w:rsidDel="00A95751">
                <w:delText xml:space="preserve">ttitude of </w:delText>
              </w:r>
            </w:del>
            <w:del w:id="376" w:author="KN-NZ-Presentation, Funktional" w:date="2017-06-13T09:57:00Z">
              <w:r w:rsidR="00E12524" w:rsidDel="00A95751">
                <w:delText>hydro-</w:delText>
              </w:r>
            </w:del>
            <w:r w:rsidR="00E12524">
              <w:t>infrastructure</w:t>
            </w:r>
            <w:ins w:id="377" w:author="KN-NZ-Presentation, Funktional" w:date="2017-06-13T09:59:00Z">
              <w:r w:rsidR="00A95751">
                <w:t xml:space="preserve"> within georeferenced frame</w:t>
              </w:r>
            </w:ins>
          </w:p>
          <w:p w14:paraId="16F90D11" w14:textId="2E3DD88B" w:rsidR="0004798D" w:rsidRDefault="0047514D">
            <w:pPr>
              <w:pStyle w:val="Tabletext"/>
              <w:jc w:val="center"/>
            </w:pPr>
            <w:ins w:id="378" w:author="Gewies, Stefan" w:date="2017-06-06T13:57:00Z">
              <w:del w:id="379" w:author="KN-NZ-Presentation, Funktional" w:date="2017-06-13T10:02:00Z">
                <w:r w:rsidDel="00A95751">
                  <w:delText>(use positions for ranging)</w:delText>
                </w:r>
              </w:del>
            </w:ins>
            <w:del w:id="380" w:author="Gewies, Stefan" w:date="2017-06-06T13:57:00Z">
              <w:r w:rsidR="0004798D" w:rsidDel="0047514D">
                <w:delText>(P4R)</w:delText>
              </w:r>
            </w:del>
          </w:p>
        </w:tc>
      </w:tr>
      <w:tr w:rsidR="0004798D" w14:paraId="0EBC0C69" w14:textId="77777777" w:rsidTr="00890CE0">
        <w:trPr>
          <w:jc w:val="center"/>
          <w:trPrChange w:id="381" w:author="KN-NZ-Presentation, Funktional" w:date="2017-06-13T11:17:00Z">
            <w:trPr>
              <w:jc w:val="center"/>
            </w:trPr>
          </w:trPrChange>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382" w:author="KN-NZ-Presentation, Funktional" w:date="2017-06-13T11:17:00Z">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tcPrChange>
          </w:tcPr>
          <w:p w14:paraId="51D4264F" w14:textId="77777777" w:rsidR="0004798D" w:rsidRDefault="0004798D">
            <w:pPr>
              <w:pStyle w:val="Tabletext"/>
            </w:pPr>
            <w:r>
              <w:t>Locking</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Change w:id="383" w:author="KN-NZ-Presentation, Funktional" w:date="2017-06-13T11:17:00Z">
              <w:tcPr>
                <w:tcW w:w="3585" w:type="dxa"/>
                <w:gridSpan w:val="2"/>
                <w:tcBorders>
                  <w:top w:val="nil"/>
                  <w:left w:val="nil"/>
                  <w:bottom w:val="single" w:sz="8" w:space="0" w:color="auto"/>
                  <w:right w:val="single" w:sz="8" w:space="0" w:color="auto"/>
                </w:tcBorders>
                <w:tcMar>
                  <w:top w:w="0" w:type="dxa"/>
                  <w:left w:w="108" w:type="dxa"/>
                  <w:bottom w:w="0" w:type="dxa"/>
                  <w:right w:w="108" w:type="dxa"/>
                </w:tcMar>
                <w:hideMark/>
              </w:tcPr>
            </w:tcPrChange>
          </w:tcPr>
          <w:p w14:paraId="52CE8189" w14:textId="77777777" w:rsidR="0004798D" w:rsidRDefault="0004798D" w:rsidP="005E4BB6">
            <w:pPr>
              <w:pStyle w:val="Tabletext"/>
            </w:pPr>
            <w:r>
              <w:t xml:space="preserve">During entry and exit of the </w:t>
            </w:r>
            <w:proofErr w:type="gramStart"/>
            <w:r>
              <w:t>lock</w:t>
            </w:r>
            <w:proofErr w:type="gramEnd"/>
            <w:r>
              <w:t xml:space="preserve"> </w:t>
            </w:r>
            <w:r w:rsidR="00A6652D">
              <w:t xml:space="preserve">it is necessary to prevent collision of ship’s hull with </w:t>
            </w:r>
            <w:r w:rsidR="00E12524">
              <w:t>the lock infrastructure.</w:t>
            </w:r>
          </w:p>
        </w:tc>
        <w:tc>
          <w:tcPr>
            <w:tcW w:w="2127" w:type="dxa"/>
            <w:vMerge/>
            <w:tcBorders>
              <w:top w:val="nil"/>
              <w:left w:val="nil"/>
              <w:bottom w:val="single" w:sz="8" w:space="0" w:color="auto"/>
              <w:right w:val="single" w:sz="8" w:space="0" w:color="auto"/>
            </w:tcBorders>
            <w:vAlign w:val="center"/>
            <w:hideMark/>
            <w:tcPrChange w:id="384" w:author="KN-NZ-Presentation, Funktional" w:date="2017-06-13T11:17:00Z">
              <w:tcPr>
                <w:tcW w:w="0" w:type="auto"/>
                <w:gridSpan w:val="2"/>
                <w:vMerge/>
                <w:tcBorders>
                  <w:top w:val="nil"/>
                  <w:left w:val="nil"/>
                  <w:bottom w:val="single" w:sz="8" w:space="0" w:color="auto"/>
                  <w:right w:val="single" w:sz="8" w:space="0" w:color="auto"/>
                </w:tcBorders>
                <w:vAlign w:val="center"/>
                <w:hideMark/>
              </w:tcPr>
            </w:tcPrChange>
          </w:tcPr>
          <w:p w14:paraId="574C40A1" w14:textId="77777777" w:rsidR="0004798D" w:rsidRDefault="0004798D">
            <w:pPr>
              <w:rPr>
                <w:rFonts w:ascii="Calibri" w:hAnsi="Calibri"/>
                <w:color w:val="000000"/>
                <w:sz w:val="20"/>
                <w:szCs w:val="20"/>
              </w:rPr>
            </w:pPr>
          </w:p>
        </w:tc>
        <w:tc>
          <w:tcPr>
            <w:tcW w:w="1924" w:type="dxa"/>
            <w:vMerge/>
            <w:tcBorders>
              <w:top w:val="nil"/>
              <w:left w:val="nil"/>
              <w:bottom w:val="single" w:sz="8" w:space="0" w:color="auto"/>
              <w:right w:val="single" w:sz="8" w:space="0" w:color="auto"/>
            </w:tcBorders>
            <w:vAlign w:val="center"/>
            <w:hideMark/>
            <w:tcPrChange w:id="385" w:author="KN-NZ-Presentation, Funktional" w:date="2017-06-13T11:17:00Z">
              <w:tcPr>
                <w:tcW w:w="0" w:type="auto"/>
                <w:gridSpan w:val="3"/>
                <w:vMerge/>
                <w:tcBorders>
                  <w:top w:val="nil"/>
                  <w:left w:val="nil"/>
                  <w:bottom w:val="single" w:sz="8" w:space="0" w:color="auto"/>
                  <w:right w:val="single" w:sz="8" w:space="0" w:color="auto"/>
                </w:tcBorders>
                <w:vAlign w:val="center"/>
                <w:hideMark/>
              </w:tcPr>
            </w:tcPrChange>
          </w:tcPr>
          <w:p w14:paraId="235854DB" w14:textId="77777777" w:rsidR="0004798D" w:rsidRDefault="0004798D">
            <w:pPr>
              <w:rPr>
                <w:rFonts w:ascii="Calibri" w:hAnsi="Calibri"/>
                <w:color w:val="000000"/>
                <w:sz w:val="20"/>
                <w:szCs w:val="20"/>
              </w:rPr>
            </w:pPr>
          </w:p>
        </w:tc>
      </w:tr>
      <w:tr w:rsidR="0004798D" w14:paraId="3F2AB120" w14:textId="77777777" w:rsidTr="00890CE0">
        <w:trPr>
          <w:jc w:val="center"/>
          <w:trPrChange w:id="386" w:author="KN-NZ-Presentation, Funktional" w:date="2017-06-13T11:17:00Z">
            <w:trPr>
              <w:jc w:val="center"/>
            </w:trPr>
          </w:trPrChange>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387" w:author="KN-NZ-Presentation, Funktional" w:date="2017-06-13T11:17:00Z">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tcPrChange>
          </w:tcPr>
          <w:p w14:paraId="5F34CA1F" w14:textId="0A38D71E" w:rsidR="0004798D" w:rsidRDefault="00D02E91">
            <w:pPr>
              <w:pStyle w:val="Tabletext"/>
            </w:pPr>
            <w:ins w:id="388" w:author="KN-NZ-Presentation, Funktional" w:date="2017-06-13T10:14:00Z">
              <w:r>
                <w:t xml:space="preserve">Passage </w:t>
              </w:r>
            </w:ins>
            <w:del w:id="389" w:author="KN-NZ-Presentation, Funktional" w:date="2017-06-13T10:14:00Z">
              <w:r w:rsidR="0004798D" w:rsidDel="00D02E91">
                <w:delText xml:space="preserve">Passing </w:delText>
              </w:r>
            </w:del>
            <w:r w:rsidR="0004798D">
              <w:t>of narrow channels</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Change w:id="390" w:author="KN-NZ-Presentation, Funktional" w:date="2017-06-13T11:17:00Z">
              <w:tcPr>
                <w:tcW w:w="3585" w:type="dxa"/>
                <w:gridSpan w:val="2"/>
                <w:tcBorders>
                  <w:top w:val="nil"/>
                  <w:left w:val="nil"/>
                  <w:bottom w:val="single" w:sz="8" w:space="0" w:color="auto"/>
                  <w:right w:val="single" w:sz="8" w:space="0" w:color="auto"/>
                </w:tcBorders>
                <w:tcMar>
                  <w:top w:w="0" w:type="dxa"/>
                  <w:left w:w="108" w:type="dxa"/>
                  <w:bottom w:w="0" w:type="dxa"/>
                  <w:right w:w="108" w:type="dxa"/>
                </w:tcMar>
                <w:hideMark/>
              </w:tcPr>
            </w:tcPrChange>
          </w:tcPr>
          <w:p w14:paraId="073AE706" w14:textId="279D916D" w:rsidR="0004798D" w:rsidRDefault="0004798D" w:rsidP="00505F61">
            <w:pPr>
              <w:pStyle w:val="Tabletext"/>
            </w:pPr>
            <w:r>
              <w:t xml:space="preserve">During the passage of narrow </w:t>
            </w:r>
            <w:proofErr w:type="gramStart"/>
            <w:r>
              <w:t>channels</w:t>
            </w:r>
            <w:proofErr w:type="gramEnd"/>
            <w:r w:rsidR="00A6652D">
              <w:t xml:space="preserve"> it is necessary to prevent collision of ship’s hull with </w:t>
            </w:r>
            <w:ins w:id="391" w:author="KN-NZ-Presentation, Funktional" w:date="2017-06-13T09:56:00Z">
              <w:r w:rsidR="00D540EE">
                <w:t xml:space="preserve">side of </w:t>
              </w:r>
            </w:ins>
            <w:del w:id="392" w:author="KN-NZ-Presentation, Funktional" w:date="2017-06-13T09:55:00Z">
              <w:r w:rsidDel="00D540EE">
                <w:delText xml:space="preserve">canal </w:delText>
              </w:r>
            </w:del>
            <w:ins w:id="393" w:author="KN-NZ-Presentation, Funktional" w:date="2017-06-13T09:55:00Z">
              <w:r w:rsidR="00D540EE">
                <w:t>channel</w:t>
              </w:r>
            </w:ins>
            <w:del w:id="394" w:author="KN-NZ-Presentation, Funktional" w:date="2017-06-13T09:56:00Z">
              <w:r w:rsidDel="00D540EE">
                <w:delText>banks</w:delText>
              </w:r>
            </w:del>
            <w:r w:rsidR="00A6652D">
              <w:t>.</w:t>
            </w:r>
          </w:p>
        </w:tc>
        <w:tc>
          <w:tcPr>
            <w:tcW w:w="2127" w:type="dxa"/>
            <w:vMerge/>
            <w:tcBorders>
              <w:top w:val="nil"/>
              <w:left w:val="nil"/>
              <w:bottom w:val="single" w:sz="8" w:space="0" w:color="auto"/>
              <w:right w:val="single" w:sz="8" w:space="0" w:color="auto"/>
            </w:tcBorders>
            <w:vAlign w:val="center"/>
            <w:hideMark/>
            <w:tcPrChange w:id="395" w:author="KN-NZ-Presentation, Funktional" w:date="2017-06-13T11:17:00Z">
              <w:tcPr>
                <w:tcW w:w="0" w:type="auto"/>
                <w:gridSpan w:val="2"/>
                <w:vMerge/>
                <w:tcBorders>
                  <w:top w:val="nil"/>
                  <w:left w:val="nil"/>
                  <w:bottom w:val="single" w:sz="8" w:space="0" w:color="auto"/>
                  <w:right w:val="single" w:sz="8" w:space="0" w:color="auto"/>
                </w:tcBorders>
                <w:vAlign w:val="center"/>
                <w:hideMark/>
              </w:tcPr>
            </w:tcPrChange>
          </w:tcPr>
          <w:p w14:paraId="79BD89E6" w14:textId="77777777" w:rsidR="0004798D" w:rsidRDefault="0004798D">
            <w:pPr>
              <w:rPr>
                <w:rFonts w:ascii="Calibri" w:hAnsi="Calibri"/>
                <w:color w:val="000000"/>
                <w:sz w:val="20"/>
                <w:szCs w:val="20"/>
              </w:rPr>
            </w:pPr>
          </w:p>
        </w:tc>
        <w:tc>
          <w:tcPr>
            <w:tcW w:w="1924" w:type="dxa"/>
            <w:vMerge/>
            <w:tcBorders>
              <w:top w:val="nil"/>
              <w:left w:val="nil"/>
              <w:bottom w:val="single" w:sz="8" w:space="0" w:color="auto"/>
              <w:right w:val="single" w:sz="8" w:space="0" w:color="auto"/>
            </w:tcBorders>
            <w:vAlign w:val="center"/>
            <w:hideMark/>
            <w:tcPrChange w:id="396" w:author="KN-NZ-Presentation, Funktional" w:date="2017-06-13T11:17:00Z">
              <w:tcPr>
                <w:tcW w:w="0" w:type="auto"/>
                <w:gridSpan w:val="3"/>
                <w:vMerge/>
                <w:tcBorders>
                  <w:top w:val="nil"/>
                  <w:left w:val="nil"/>
                  <w:bottom w:val="single" w:sz="8" w:space="0" w:color="auto"/>
                  <w:right w:val="single" w:sz="8" w:space="0" w:color="auto"/>
                </w:tcBorders>
                <w:vAlign w:val="center"/>
                <w:hideMark/>
              </w:tcPr>
            </w:tcPrChange>
          </w:tcPr>
          <w:p w14:paraId="776029A6" w14:textId="77777777" w:rsidR="0004798D" w:rsidRDefault="0004798D">
            <w:pPr>
              <w:rPr>
                <w:rFonts w:ascii="Calibri" w:hAnsi="Calibri"/>
                <w:color w:val="000000"/>
                <w:sz w:val="20"/>
                <w:szCs w:val="20"/>
              </w:rPr>
            </w:pPr>
          </w:p>
        </w:tc>
      </w:tr>
      <w:tr w:rsidR="0004798D" w14:paraId="08D28FA5" w14:textId="77777777" w:rsidTr="00890CE0">
        <w:trPr>
          <w:jc w:val="center"/>
          <w:trPrChange w:id="397" w:author="KN-NZ-Presentation, Funktional" w:date="2017-06-13T11:17:00Z">
            <w:trPr>
              <w:jc w:val="center"/>
            </w:trPr>
          </w:trPrChange>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398" w:author="KN-NZ-Presentation, Funktional" w:date="2017-06-13T11:17:00Z">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tcPrChange>
          </w:tcPr>
          <w:p w14:paraId="63DA0126" w14:textId="77777777" w:rsidR="0004798D" w:rsidRPr="0090216A" w:rsidRDefault="0004798D">
            <w:pPr>
              <w:pStyle w:val="Tabletext"/>
              <w:rPr>
                <w:szCs w:val="20"/>
              </w:rPr>
            </w:pPr>
            <w:r w:rsidRPr="0090216A">
              <w:rPr>
                <w:szCs w:val="20"/>
              </w:rPr>
              <w:t xml:space="preserve">Turning </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Change w:id="399" w:author="KN-NZ-Presentation, Funktional" w:date="2017-06-13T11:17:00Z">
              <w:tcPr>
                <w:tcW w:w="3585" w:type="dxa"/>
                <w:gridSpan w:val="2"/>
                <w:tcBorders>
                  <w:top w:val="nil"/>
                  <w:left w:val="nil"/>
                  <w:bottom w:val="single" w:sz="8" w:space="0" w:color="auto"/>
                  <w:right w:val="single" w:sz="8" w:space="0" w:color="auto"/>
                </w:tcBorders>
                <w:tcMar>
                  <w:top w:w="0" w:type="dxa"/>
                  <w:left w:w="108" w:type="dxa"/>
                  <w:bottom w:w="0" w:type="dxa"/>
                  <w:right w:w="108" w:type="dxa"/>
                </w:tcMar>
                <w:hideMark/>
              </w:tcPr>
            </w:tcPrChange>
          </w:tcPr>
          <w:p w14:paraId="3D6AF78E" w14:textId="47ABCC6C" w:rsidR="0004798D" w:rsidRPr="00890CE0" w:rsidRDefault="0004798D" w:rsidP="00505F61">
            <w:pPr>
              <w:pStyle w:val="Tabletext"/>
              <w:rPr>
                <w:szCs w:val="20"/>
                <w:rPrChange w:id="400" w:author="KN-NZ-Presentation, Funktional" w:date="2017-06-13T11:17:00Z">
                  <w:rPr/>
                </w:rPrChange>
              </w:rPr>
            </w:pPr>
            <w:r w:rsidRPr="00B27852">
              <w:rPr>
                <w:szCs w:val="20"/>
              </w:rPr>
              <w:t>Turning manoeuvres of ships are necessary in port and harbours to arrive or depart the shipping berth. </w:t>
            </w:r>
            <w:del w:id="401" w:author="KN-NZ-Presentation, Funktional" w:date="2017-06-13T10:05:00Z">
              <w:r w:rsidRPr="00947559" w:rsidDel="00A95751">
                <w:rPr>
                  <w:szCs w:val="20"/>
                </w:rPr>
                <w:delText xml:space="preserve"> </w:delText>
              </w:r>
            </w:del>
            <w:r w:rsidR="004240FE" w:rsidRPr="00947559">
              <w:rPr>
                <w:szCs w:val="20"/>
              </w:rPr>
              <w:t xml:space="preserve">Especially </w:t>
            </w:r>
            <w:ins w:id="402" w:author="KN-NZ-Presentation, Funktional" w:date="2017-06-13T10:06:00Z">
              <w:r w:rsidR="00A95751" w:rsidRPr="00947559">
                <w:rPr>
                  <w:szCs w:val="20"/>
                </w:rPr>
                <w:t xml:space="preserve">during </w:t>
              </w:r>
            </w:ins>
            <w:r w:rsidR="004240FE" w:rsidRPr="00AA50D4">
              <w:rPr>
                <w:szCs w:val="20"/>
              </w:rPr>
              <w:t>th</w:t>
            </w:r>
            <w:r w:rsidR="004240FE" w:rsidRPr="009618D6">
              <w:rPr>
                <w:szCs w:val="20"/>
              </w:rPr>
              <w:t xml:space="preserve">e turning of large-size vessels in areas with limited manoeuvring </w:t>
            </w:r>
            <w:proofErr w:type="gramStart"/>
            <w:r w:rsidR="004240FE" w:rsidRPr="009618D6">
              <w:rPr>
                <w:szCs w:val="20"/>
              </w:rPr>
              <w:t>space</w:t>
            </w:r>
            <w:proofErr w:type="gramEnd"/>
            <w:r w:rsidR="004240FE" w:rsidRPr="009618D6">
              <w:rPr>
                <w:szCs w:val="20"/>
              </w:rPr>
              <w:t xml:space="preserve"> </w:t>
            </w:r>
            <w:del w:id="403" w:author="KN-NZ-Presentation, Funktional" w:date="2017-06-13T10:07:00Z">
              <w:r w:rsidR="004240FE" w:rsidRPr="009618D6" w:rsidDel="00D02E91">
                <w:rPr>
                  <w:szCs w:val="20"/>
                </w:rPr>
                <w:delText xml:space="preserve">makes </w:delText>
              </w:r>
            </w:del>
            <w:r w:rsidR="004240FE" w:rsidRPr="009618D6">
              <w:rPr>
                <w:szCs w:val="20"/>
              </w:rPr>
              <w:t xml:space="preserve">it </w:t>
            </w:r>
            <w:ins w:id="404" w:author="KN-NZ-Presentation, Funktional" w:date="2017-06-13T10:06:00Z">
              <w:r w:rsidR="00A95751" w:rsidRPr="008703A5">
                <w:rPr>
                  <w:szCs w:val="20"/>
                </w:rPr>
                <w:t xml:space="preserve">is necessary </w:t>
              </w:r>
            </w:ins>
            <w:del w:id="405" w:author="KN-NZ-Presentation, Funktional" w:date="2017-06-13T10:06:00Z">
              <w:r w:rsidR="004240FE" w:rsidRPr="008703A5" w:rsidDel="00A95751">
                <w:rPr>
                  <w:szCs w:val="20"/>
                </w:rPr>
                <w:delText xml:space="preserve">more difficult </w:delText>
              </w:r>
            </w:del>
            <w:r w:rsidR="004240FE" w:rsidRPr="008703A5">
              <w:rPr>
                <w:szCs w:val="20"/>
              </w:rPr>
              <w:t xml:space="preserve">to </w:t>
            </w:r>
            <w:del w:id="406" w:author="KN-NZ-Presentation, Funktional" w:date="2017-06-13T10:06:00Z">
              <w:r w:rsidR="004240FE" w:rsidRPr="00211CF2" w:rsidDel="00A95751">
                <w:rPr>
                  <w:szCs w:val="20"/>
                </w:rPr>
                <w:delText xml:space="preserve">avoid </w:delText>
              </w:r>
            </w:del>
            <w:ins w:id="407" w:author="KN-NZ-Presentation, Funktional" w:date="2017-06-13T10:06:00Z">
              <w:r w:rsidR="00A95751" w:rsidRPr="00211CF2">
                <w:rPr>
                  <w:szCs w:val="20"/>
                </w:rPr>
                <w:t xml:space="preserve">prevent </w:t>
              </w:r>
            </w:ins>
            <w:r w:rsidR="004240FE" w:rsidRPr="00211CF2">
              <w:rPr>
                <w:szCs w:val="20"/>
              </w:rPr>
              <w:t xml:space="preserve">groundings or </w:t>
            </w:r>
            <w:del w:id="408" w:author="KN-NZ-Presentation, Funktional" w:date="2017-06-13T10:11:00Z">
              <w:r w:rsidR="004240FE" w:rsidRPr="00211CF2" w:rsidDel="00D02E91">
                <w:rPr>
                  <w:szCs w:val="20"/>
                </w:rPr>
                <w:delText xml:space="preserve">collisions </w:delText>
              </w:r>
            </w:del>
            <w:ins w:id="409" w:author="KN-NZ-Presentation, Funktional" w:date="2017-06-13T10:11:00Z">
              <w:r w:rsidR="00D02E91" w:rsidRPr="000A518B">
                <w:rPr>
                  <w:szCs w:val="20"/>
                </w:rPr>
                <w:t xml:space="preserve">collisions </w:t>
              </w:r>
            </w:ins>
            <w:r w:rsidR="004240FE" w:rsidRPr="000A518B">
              <w:rPr>
                <w:szCs w:val="20"/>
              </w:rPr>
              <w:t xml:space="preserve">with harbour infrastructure. </w:t>
            </w:r>
          </w:p>
        </w:tc>
        <w:tc>
          <w:tcPr>
            <w:tcW w:w="212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Change w:id="410" w:author="KN-NZ-Presentation, Funktional" w:date="2017-06-13T11:17:00Z">
              <w:tcPr>
                <w:tcW w:w="1962" w:type="dxa"/>
                <w:gridSpan w:val="2"/>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4BA7D9E1" w14:textId="0F550B8F" w:rsidR="0004798D" w:rsidRPr="00890CE0" w:rsidDel="00A95751" w:rsidRDefault="0004798D">
            <w:pPr>
              <w:pStyle w:val="Tabletext"/>
              <w:jc w:val="center"/>
              <w:rPr>
                <w:del w:id="411" w:author="KN-NZ-Presentation, Funktional" w:date="2017-06-13T10:03:00Z"/>
                <w:rFonts w:ascii="Calibri" w:hAnsi="Calibri"/>
                <w:szCs w:val="20"/>
              </w:rPr>
            </w:pPr>
            <w:del w:id="412" w:author="KN-NZ-Presentation, Funktional" w:date="2017-06-13T10:03:00Z">
              <w:r w:rsidRPr="00890CE0" w:rsidDel="00A95751">
                <w:rPr>
                  <w:szCs w:val="20"/>
                  <w:rPrChange w:id="413" w:author="KN-NZ-Presentation, Funktional" w:date="2017-06-13T11:17:00Z">
                    <w:rPr/>
                  </w:rPrChange>
                </w:rPr>
                <w:delText xml:space="preserve">Selective </w:delText>
              </w:r>
            </w:del>
            <w:ins w:id="414" w:author="KN-NZ-Presentation, Funktional" w:date="2017-06-13T10:03:00Z">
              <w:r w:rsidR="00A95751" w:rsidRPr="00890CE0">
                <w:rPr>
                  <w:szCs w:val="20"/>
                  <w:rPrChange w:id="415" w:author="KN-NZ-Presentation, Funktional" w:date="2017-06-13T11:17:00Z">
                    <w:rPr/>
                  </w:rPrChange>
                </w:rPr>
                <w:t>D</w:t>
              </w:r>
            </w:ins>
            <w:del w:id="416" w:author="KN-NZ-Presentation, Funktional" w:date="2017-06-13T10:03:00Z">
              <w:r w:rsidRPr="00890CE0" w:rsidDel="00A95751">
                <w:rPr>
                  <w:szCs w:val="20"/>
                  <w:rPrChange w:id="417" w:author="KN-NZ-Presentation, Funktional" w:date="2017-06-13T11:17:00Z">
                    <w:rPr/>
                  </w:rPrChange>
                </w:rPr>
                <w:delText>d</w:delText>
              </w:r>
            </w:del>
            <w:r w:rsidRPr="00890CE0">
              <w:rPr>
                <w:szCs w:val="20"/>
                <w:rPrChange w:id="418" w:author="KN-NZ-Presentation, Funktional" w:date="2017-06-13T11:17:00Z">
                  <w:rPr/>
                </w:rPrChange>
              </w:rPr>
              <w:t>istance measuremen</w:t>
            </w:r>
            <w:r w:rsidR="00E12524" w:rsidRPr="00890CE0">
              <w:rPr>
                <w:szCs w:val="20"/>
                <w:rPrChange w:id="419" w:author="KN-NZ-Presentation, Funktional" w:date="2017-06-13T11:17:00Z">
                  <w:rPr/>
                </w:rPrChange>
              </w:rPr>
              <w:t>ts to determine</w:t>
            </w:r>
            <w:r w:rsidRPr="00890CE0">
              <w:rPr>
                <w:szCs w:val="20"/>
                <w:rPrChange w:id="420" w:author="KN-NZ-Presentation, Funktional" w:date="2017-06-13T11:17:00Z">
                  <w:rPr/>
                </w:rPrChange>
              </w:rPr>
              <w:t xml:space="preserve"> ship’s hull in relation to </w:t>
            </w:r>
            <w:r w:rsidR="00A6652D" w:rsidRPr="00890CE0">
              <w:rPr>
                <w:szCs w:val="20"/>
                <w:rPrChange w:id="421" w:author="KN-NZ-Presentation, Funktional" w:date="2017-06-13T11:17:00Z">
                  <w:rPr/>
                </w:rPrChange>
              </w:rPr>
              <w:t xml:space="preserve">available </w:t>
            </w:r>
            <w:r w:rsidRPr="00890CE0">
              <w:rPr>
                <w:szCs w:val="20"/>
                <w:rPrChange w:id="422" w:author="KN-NZ-Presentation, Funktional" w:date="2017-06-13T11:17:00Z">
                  <w:rPr/>
                </w:rPrChange>
              </w:rPr>
              <w:t>navigation space</w:t>
            </w:r>
          </w:p>
          <w:p w14:paraId="015E57AC" w14:textId="7888D3AE" w:rsidR="0004798D" w:rsidRPr="00947559" w:rsidRDefault="00A95751">
            <w:pPr>
              <w:pStyle w:val="Tabletext"/>
              <w:jc w:val="center"/>
              <w:rPr>
                <w:szCs w:val="20"/>
              </w:rPr>
            </w:pPr>
            <w:ins w:id="423" w:author="KN-NZ-Presentation, Funktional" w:date="2017-06-13T10:03:00Z">
              <w:r w:rsidRPr="0090216A" w:rsidDel="00A95751">
                <w:rPr>
                  <w:szCs w:val="20"/>
                </w:rPr>
                <w:t xml:space="preserve"> </w:t>
              </w:r>
            </w:ins>
            <w:ins w:id="424" w:author="Gewies, Stefan" w:date="2017-06-06T13:57:00Z">
              <w:del w:id="425" w:author="KN-NZ-Presentation, Funktional" w:date="2017-06-13T10:03:00Z">
                <w:r w:rsidR="0047514D" w:rsidRPr="0090216A" w:rsidDel="00A95751">
                  <w:rPr>
                    <w:szCs w:val="20"/>
                  </w:rPr>
                  <w:delText>(use ranges for positioning)</w:delText>
                </w:r>
              </w:del>
            </w:ins>
            <w:del w:id="426" w:author="Gewies, Stefan" w:date="2017-06-06T13:57:00Z">
              <w:r w:rsidR="00E12524" w:rsidRPr="00B27852" w:rsidDel="0047514D">
                <w:rPr>
                  <w:szCs w:val="20"/>
                </w:rPr>
                <w:delText>(R4P)</w:delText>
              </w:r>
            </w:del>
          </w:p>
        </w:tc>
        <w:tc>
          <w:tcPr>
            <w:tcW w:w="192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Change w:id="427" w:author="KN-NZ-Presentation, Funktional" w:date="2017-06-13T11:17:00Z">
              <w:tcPr>
                <w:tcW w:w="1911" w:type="dxa"/>
                <w:gridSpan w:val="3"/>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1B56072D" w14:textId="219F0F08" w:rsidR="0004798D" w:rsidRPr="00211CF2" w:rsidRDefault="0004798D">
            <w:pPr>
              <w:pStyle w:val="Tabletext"/>
              <w:jc w:val="center"/>
              <w:rPr>
                <w:szCs w:val="20"/>
              </w:rPr>
            </w:pPr>
            <w:r w:rsidRPr="00AA50D4">
              <w:rPr>
                <w:szCs w:val="20"/>
              </w:rPr>
              <w:t>Position</w:t>
            </w:r>
            <w:ins w:id="428" w:author="KN-NZ-Presentation, Funktional" w:date="2017-06-13T10:19:00Z">
              <w:r w:rsidR="00990D7E" w:rsidRPr="009618D6">
                <w:rPr>
                  <w:szCs w:val="20"/>
                </w:rPr>
                <w:t xml:space="preserve"> </w:t>
              </w:r>
            </w:ins>
            <w:del w:id="429" w:author="KN-NZ-Presentation, Funktional" w:date="2017-06-13T10:19:00Z">
              <w:r w:rsidRPr="009618D6" w:rsidDel="00990D7E">
                <w:rPr>
                  <w:szCs w:val="20"/>
                </w:rPr>
                <w:delText>-</w:delText>
              </w:r>
            </w:del>
            <w:r w:rsidRPr="009618D6">
              <w:rPr>
                <w:szCs w:val="20"/>
              </w:rPr>
              <w:t xml:space="preserve">based determination of attitude of ship hull in relation to available </w:t>
            </w:r>
            <w:del w:id="430" w:author="KN-NZ-Presentation, Funktional" w:date="2017-06-13T10:04:00Z">
              <w:r w:rsidRPr="008703A5" w:rsidDel="00A95751">
                <w:rPr>
                  <w:szCs w:val="20"/>
                </w:rPr>
                <w:delText>(geo-referenced)</w:delText>
              </w:r>
            </w:del>
            <w:r w:rsidRPr="00211CF2">
              <w:rPr>
                <w:szCs w:val="20"/>
              </w:rPr>
              <w:t xml:space="preserve"> navigation space</w:t>
            </w:r>
            <w:ins w:id="431" w:author="KN-NZ-Presentation, Funktional" w:date="2017-06-13T10:04:00Z">
              <w:r w:rsidR="00A95751" w:rsidRPr="00211CF2">
                <w:rPr>
                  <w:szCs w:val="20"/>
                </w:rPr>
                <w:t xml:space="preserve"> within georeferenced frame</w:t>
              </w:r>
            </w:ins>
          </w:p>
          <w:p w14:paraId="4E5E0AD6" w14:textId="2EE6C20E" w:rsidR="00A6652D" w:rsidRPr="000A518B" w:rsidRDefault="00A6652D">
            <w:pPr>
              <w:pStyle w:val="Tabletext"/>
              <w:jc w:val="center"/>
              <w:rPr>
                <w:szCs w:val="20"/>
              </w:rPr>
            </w:pPr>
            <w:del w:id="432" w:author="Gewies, Stefan" w:date="2017-06-06T13:57:00Z">
              <w:r w:rsidRPr="000A518B" w:rsidDel="0047514D">
                <w:rPr>
                  <w:szCs w:val="20"/>
                </w:rPr>
                <w:delText>(P)</w:delText>
              </w:r>
            </w:del>
          </w:p>
        </w:tc>
      </w:tr>
      <w:tr w:rsidR="0004798D" w14:paraId="02D50F90" w14:textId="77777777" w:rsidTr="00890CE0">
        <w:trPr>
          <w:jc w:val="center"/>
          <w:trPrChange w:id="433" w:author="KN-NZ-Presentation, Funktional" w:date="2017-06-13T11:17:00Z">
            <w:trPr>
              <w:jc w:val="center"/>
            </w:trPr>
          </w:trPrChange>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434" w:author="KN-NZ-Presentation, Funktional" w:date="2017-06-13T11:17:00Z">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tcPrChange>
          </w:tcPr>
          <w:p w14:paraId="10DD6B49" w14:textId="6AE4B04C" w:rsidR="0004798D" w:rsidRPr="00AA50D4" w:rsidRDefault="0004798D" w:rsidP="00505F61">
            <w:pPr>
              <w:pStyle w:val="Tabletext"/>
              <w:rPr>
                <w:szCs w:val="20"/>
              </w:rPr>
            </w:pPr>
            <w:del w:id="435" w:author="KN-NZ-Presentation, Funktional" w:date="2017-06-13T10:13:00Z">
              <w:r w:rsidRPr="00505F61" w:rsidDel="00D02E91">
                <w:rPr>
                  <w:szCs w:val="20"/>
                </w:rPr>
                <w:delText xml:space="preserve">Passing </w:delText>
              </w:r>
            </w:del>
            <w:ins w:id="436" w:author="KN-NZ-Presentation, Funktional" w:date="2017-06-13T10:13:00Z">
              <w:r w:rsidR="00D02E91" w:rsidRPr="0090216A">
                <w:rPr>
                  <w:szCs w:val="20"/>
                </w:rPr>
                <w:t xml:space="preserve">Passage </w:t>
              </w:r>
            </w:ins>
            <w:del w:id="437" w:author="KN-NZ-Presentation, Funktional" w:date="2017-06-13T10:13:00Z">
              <w:r w:rsidRPr="00B27852" w:rsidDel="00D02E91">
                <w:rPr>
                  <w:szCs w:val="20"/>
                </w:rPr>
                <w:delText xml:space="preserve">of </w:delText>
              </w:r>
            </w:del>
            <w:ins w:id="438" w:author="KN-NZ-Presentation, Funktional" w:date="2017-06-13T10:14:00Z">
              <w:r w:rsidR="00D02E91" w:rsidRPr="00947559">
                <w:rPr>
                  <w:szCs w:val="20"/>
                </w:rPr>
                <w:t>under</w:t>
              </w:r>
            </w:ins>
            <w:ins w:id="439" w:author="KN-NZ-Presentation, Funktional" w:date="2017-06-13T10:13:00Z">
              <w:r w:rsidR="00D02E91" w:rsidRPr="00947559">
                <w:rPr>
                  <w:szCs w:val="20"/>
                </w:rPr>
                <w:t xml:space="preserve"> </w:t>
              </w:r>
            </w:ins>
            <w:r w:rsidRPr="00AA50D4">
              <w:rPr>
                <w:szCs w:val="20"/>
              </w:rPr>
              <w:t>bridges</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Change w:id="440" w:author="KN-NZ-Presentation, Funktional" w:date="2017-06-13T11:17:00Z">
              <w:tcPr>
                <w:tcW w:w="3585" w:type="dxa"/>
                <w:gridSpan w:val="2"/>
                <w:tcBorders>
                  <w:top w:val="nil"/>
                  <w:left w:val="nil"/>
                  <w:bottom w:val="single" w:sz="8" w:space="0" w:color="auto"/>
                  <w:right w:val="single" w:sz="8" w:space="0" w:color="auto"/>
                </w:tcBorders>
                <w:tcMar>
                  <w:top w:w="0" w:type="dxa"/>
                  <w:left w:w="108" w:type="dxa"/>
                  <w:bottom w:w="0" w:type="dxa"/>
                  <w:right w:w="108" w:type="dxa"/>
                </w:tcMar>
                <w:hideMark/>
              </w:tcPr>
            </w:tcPrChange>
          </w:tcPr>
          <w:p w14:paraId="196987CB" w14:textId="6DD71FC4" w:rsidR="0004798D" w:rsidRPr="00890CE0" w:rsidRDefault="0004798D">
            <w:pPr>
              <w:pStyle w:val="Tabletext"/>
              <w:rPr>
                <w:szCs w:val="20"/>
                <w:rPrChange w:id="441" w:author="KN-NZ-Presentation, Funktional" w:date="2017-06-13T11:17:00Z">
                  <w:rPr/>
                </w:rPrChange>
              </w:rPr>
            </w:pPr>
            <w:r w:rsidRPr="009618D6">
              <w:rPr>
                <w:szCs w:val="20"/>
              </w:rPr>
              <w:t xml:space="preserve">The size of bridge arches determines the available passage width (similar to </w:t>
            </w:r>
            <w:del w:id="442" w:author="KN-NZ-Presentation, Funktional" w:date="2017-06-13T10:15:00Z">
              <w:r w:rsidRPr="009618D6" w:rsidDel="00D02E91">
                <w:rPr>
                  <w:szCs w:val="20"/>
                </w:rPr>
                <w:delText xml:space="preserve">passing </w:delText>
              </w:r>
            </w:del>
            <w:ins w:id="443" w:author="KN-NZ-Presentation, Funktional" w:date="2017-06-13T10:15:00Z">
              <w:r w:rsidR="00D02E91" w:rsidRPr="009618D6">
                <w:rPr>
                  <w:szCs w:val="20"/>
                </w:rPr>
                <w:t xml:space="preserve">passage </w:t>
              </w:r>
            </w:ins>
            <w:r w:rsidRPr="009618D6">
              <w:rPr>
                <w:szCs w:val="20"/>
              </w:rPr>
              <w:t>of narrow channels) as w</w:t>
            </w:r>
            <w:r w:rsidR="00083C70" w:rsidRPr="008703A5">
              <w:rPr>
                <w:szCs w:val="20"/>
              </w:rPr>
              <w:t>ell as the available clearance.</w:t>
            </w:r>
            <w:r w:rsidRPr="00211CF2">
              <w:rPr>
                <w:szCs w:val="20"/>
              </w:rPr>
              <w:t xml:space="preserve"> </w:t>
            </w:r>
            <w:del w:id="444" w:author="KN-NZ-Presentation, Funktional" w:date="2017-06-13T10:15:00Z">
              <w:r w:rsidRPr="00211CF2" w:rsidDel="00D02E91">
                <w:rPr>
                  <w:szCs w:val="20"/>
                </w:rPr>
                <w:delText>Small s</w:delText>
              </w:r>
            </w:del>
            <w:ins w:id="445" w:author="KN-NZ-Presentation, Funktional" w:date="2017-06-13T10:15:00Z">
              <w:r w:rsidR="00D02E91" w:rsidRPr="00211CF2">
                <w:rPr>
                  <w:szCs w:val="20"/>
                </w:rPr>
                <w:t>S</w:t>
              </w:r>
            </w:ins>
            <w:r w:rsidRPr="00211CF2">
              <w:rPr>
                <w:szCs w:val="20"/>
              </w:rPr>
              <w:t>ize</w:t>
            </w:r>
            <w:del w:id="446" w:author="KN-NZ-Presentation, Funktional" w:date="2017-06-13T10:16:00Z">
              <w:r w:rsidRPr="00211CF2" w:rsidDel="00D02E91">
                <w:rPr>
                  <w:szCs w:val="20"/>
                </w:rPr>
                <w:delText>s</w:delText>
              </w:r>
            </w:del>
            <w:r w:rsidRPr="00211CF2">
              <w:rPr>
                <w:szCs w:val="20"/>
              </w:rPr>
              <w:t xml:space="preserve"> of bridge arches, varying water levels</w:t>
            </w:r>
            <w:del w:id="447" w:author="KN-NZ-Presentation, Funktional" w:date="2017-06-13T10:22:00Z">
              <w:r w:rsidRPr="000A518B" w:rsidDel="00990D7E">
                <w:rPr>
                  <w:szCs w:val="20"/>
                </w:rPr>
                <w:delText>,</w:delText>
              </w:r>
            </w:del>
            <w:r w:rsidR="00083C70" w:rsidRPr="000A518B">
              <w:rPr>
                <w:szCs w:val="20"/>
              </w:rPr>
              <w:t xml:space="preserve"> and load-dependent ship </w:t>
            </w:r>
            <w:del w:id="448" w:author="KN-NZ-Presentation, Funktional" w:date="2017-06-13T10:16:00Z">
              <w:r w:rsidR="00083C70" w:rsidRPr="00890CE0" w:rsidDel="00D02E91">
                <w:rPr>
                  <w:szCs w:val="20"/>
                  <w:rPrChange w:id="449" w:author="KN-NZ-Presentation, Funktional" w:date="2017-06-13T11:17:00Z">
                    <w:rPr/>
                  </w:rPrChange>
                </w:rPr>
                <w:delText xml:space="preserve">depths </w:delText>
              </w:r>
            </w:del>
            <w:ins w:id="450" w:author="KN-NZ-Presentation, Funktional" w:date="2017-06-13T10:16:00Z">
              <w:r w:rsidR="00D02E91" w:rsidRPr="00890CE0">
                <w:rPr>
                  <w:szCs w:val="20"/>
                  <w:rPrChange w:id="451" w:author="KN-NZ-Presentation, Funktional" w:date="2017-06-13T11:17:00Z">
                    <w:rPr/>
                  </w:rPrChange>
                </w:rPr>
                <w:t xml:space="preserve">air </w:t>
              </w:r>
              <w:r w:rsidR="00990D7E" w:rsidRPr="00890CE0">
                <w:rPr>
                  <w:szCs w:val="20"/>
                  <w:rPrChange w:id="452" w:author="KN-NZ-Presentation, Funktional" w:date="2017-06-13T11:17:00Z">
                    <w:rPr/>
                  </w:rPrChange>
                </w:rPr>
                <w:t>draught</w:t>
              </w:r>
            </w:ins>
            <w:ins w:id="453" w:author="KN-NZ-Presentation, Funktional" w:date="2017-06-13T10:22:00Z">
              <w:r w:rsidR="00990D7E" w:rsidRPr="00890CE0">
                <w:rPr>
                  <w:szCs w:val="20"/>
                  <w:rPrChange w:id="454" w:author="KN-NZ-Presentation, Funktional" w:date="2017-06-13T11:17:00Z">
                    <w:rPr/>
                  </w:rPrChange>
                </w:rPr>
                <w:t>s</w:t>
              </w:r>
            </w:ins>
            <w:ins w:id="455" w:author="KN-NZ-Presentation, Funktional" w:date="2017-06-13T10:16:00Z">
              <w:r w:rsidR="00D02E91" w:rsidRPr="00890CE0">
                <w:rPr>
                  <w:szCs w:val="20"/>
                  <w:rPrChange w:id="456" w:author="KN-NZ-Presentation, Funktional" w:date="2017-06-13T11:17:00Z">
                    <w:rPr/>
                  </w:rPrChange>
                </w:rPr>
                <w:t xml:space="preserve"> </w:t>
              </w:r>
            </w:ins>
            <w:del w:id="457" w:author="KN-NZ-Presentation, Funktional" w:date="2017-06-13T10:20:00Z">
              <w:r w:rsidR="00083C70" w:rsidRPr="00890CE0" w:rsidDel="00990D7E">
                <w:rPr>
                  <w:szCs w:val="20"/>
                  <w:rPrChange w:id="458" w:author="KN-NZ-Presentation, Funktional" w:date="2017-06-13T11:17:00Z">
                    <w:rPr/>
                  </w:rPrChange>
                </w:rPr>
                <w:delText xml:space="preserve">has </w:delText>
              </w:r>
            </w:del>
            <w:ins w:id="459" w:author="KN-NZ-Presentation, Funktional" w:date="2017-06-13T10:20:00Z">
              <w:r w:rsidR="00990D7E" w:rsidRPr="00890CE0">
                <w:rPr>
                  <w:szCs w:val="20"/>
                  <w:rPrChange w:id="460" w:author="KN-NZ-Presentation, Funktional" w:date="2017-06-13T11:17:00Z">
                    <w:rPr/>
                  </w:rPrChange>
                </w:rPr>
                <w:t xml:space="preserve">have </w:t>
              </w:r>
            </w:ins>
            <w:r w:rsidR="00083C70" w:rsidRPr="00890CE0">
              <w:rPr>
                <w:szCs w:val="20"/>
                <w:rPrChange w:id="461" w:author="KN-NZ-Presentation, Funktional" w:date="2017-06-13T11:17:00Z">
                  <w:rPr/>
                </w:rPrChange>
              </w:rPr>
              <w:t xml:space="preserve">to </w:t>
            </w:r>
            <w:proofErr w:type="gramStart"/>
            <w:r w:rsidR="00083C70" w:rsidRPr="00890CE0">
              <w:rPr>
                <w:szCs w:val="20"/>
                <w:rPrChange w:id="462" w:author="KN-NZ-Presentation, Funktional" w:date="2017-06-13T11:17:00Z">
                  <w:rPr/>
                </w:rPrChange>
              </w:rPr>
              <w:t>be taken</w:t>
            </w:r>
            <w:proofErr w:type="gramEnd"/>
            <w:r w:rsidR="00083C70" w:rsidRPr="00890CE0">
              <w:rPr>
                <w:szCs w:val="20"/>
                <w:rPrChange w:id="463" w:author="KN-NZ-Presentation, Funktional" w:date="2017-06-13T11:17:00Z">
                  <w:rPr/>
                </w:rPrChange>
              </w:rPr>
              <w:t xml:space="preserve"> into account</w:t>
            </w:r>
            <w:r w:rsidRPr="00890CE0">
              <w:rPr>
                <w:szCs w:val="20"/>
                <w:rPrChange w:id="464" w:author="KN-NZ-Presentation, Funktional" w:date="2017-06-13T11:17:00Z">
                  <w:rPr/>
                </w:rPrChange>
              </w:rPr>
              <w:t xml:space="preserve"> to avoid collision</w:t>
            </w:r>
            <w:del w:id="465" w:author="KN-NZ-Presentation, Funktional" w:date="2017-06-13T10:18:00Z">
              <w:r w:rsidRPr="00890CE0" w:rsidDel="00990D7E">
                <w:rPr>
                  <w:szCs w:val="20"/>
                  <w:rPrChange w:id="466" w:author="KN-NZ-Presentation, Funktional" w:date="2017-06-13T11:17:00Z">
                    <w:rPr/>
                  </w:rPrChange>
                </w:rPr>
                <w:delText xml:space="preserve">s </w:delText>
              </w:r>
            </w:del>
            <w:del w:id="467" w:author="KN-NZ-Presentation, Funktional" w:date="2017-06-13T10:17:00Z">
              <w:r w:rsidRPr="00890CE0" w:rsidDel="00990D7E">
                <w:rPr>
                  <w:szCs w:val="20"/>
                  <w:rPrChange w:id="468" w:author="KN-NZ-Presentation, Funktional" w:date="2017-06-13T11:17:00Z">
                    <w:rPr/>
                  </w:rPrChange>
                </w:rPr>
                <w:delText xml:space="preserve">of ship’s hull </w:delText>
              </w:r>
            </w:del>
            <w:del w:id="469" w:author="KN-NZ-Presentation, Funktional" w:date="2017-06-13T10:18:00Z">
              <w:r w:rsidRPr="00890CE0" w:rsidDel="00990D7E">
                <w:rPr>
                  <w:szCs w:val="20"/>
                  <w:rPrChange w:id="470" w:author="KN-NZ-Presentation, Funktional" w:date="2017-06-13T11:17:00Z">
                    <w:rPr/>
                  </w:rPrChange>
                </w:rPr>
                <w:delText>with bridges</w:delText>
              </w:r>
            </w:del>
            <w:r w:rsidRPr="00890CE0">
              <w:rPr>
                <w:szCs w:val="20"/>
                <w:rPrChange w:id="471" w:author="KN-NZ-Presentation, Funktional" w:date="2017-06-13T11:17:00Z">
                  <w:rPr/>
                </w:rPrChange>
              </w:rPr>
              <w:t>.</w:t>
            </w:r>
          </w:p>
        </w:tc>
        <w:tc>
          <w:tcPr>
            <w:tcW w:w="2127" w:type="dxa"/>
            <w:vMerge/>
            <w:tcBorders>
              <w:top w:val="nil"/>
              <w:left w:val="nil"/>
              <w:bottom w:val="single" w:sz="8" w:space="0" w:color="auto"/>
              <w:right w:val="single" w:sz="8" w:space="0" w:color="auto"/>
            </w:tcBorders>
            <w:vAlign w:val="center"/>
            <w:hideMark/>
            <w:tcPrChange w:id="472" w:author="KN-NZ-Presentation, Funktional" w:date="2017-06-13T11:17:00Z">
              <w:tcPr>
                <w:tcW w:w="0" w:type="auto"/>
                <w:gridSpan w:val="2"/>
                <w:vMerge/>
                <w:tcBorders>
                  <w:top w:val="nil"/>
                  <w:left w:val="nil"/>
                  <w:bottom w:val="single" w:sz="8" w:space="0" w:color="auto"/>
                  <w:right w:val="single" w:sz="8" w:space="0" w:color="auto"/>
                </w:tcBorders>
                <w:vAlign w:val="center"/>
                <w:hideMark/>
              </w:tcPr>
            </w:tcPrChange>
          </w:tcPr>
          <w:p w14:paraId="008B3A09" w14:textId="77777777" w:rsidR="0004798D" w:rsidRPr="00890CE0" w:rsidRDefault="0004798D">
            <w:pPr>
              <w:rPr>
                <w:rFonts w:ascii="Calibri" w:hAnsi="Calibri"/>
                <w:color w:val="000000"/>
                <w:sz w:val="20"/>
                <w:szCs w:val="20"/>
              </w:rPr>
            </w:pPr>
          </w:p>
        </w:tc>
        <w:tc>
          <w:tcPr>
            <w:tcW w:w="1924" w:type="dxa"/>
            <w:vMerge/>
            <w:tcBorders>
              <w:top w:val="nil"/>
              <w:left w:val="nil"/>
              <w:bottom w:val="single" w:sz="8" w:space="0" w:color="auto"/>
              <w:right w:val="single" w:sz="8" w:space="0" w:color="auto"/>
            </w:tcBorders>
            <w:vAlign w:val="center"/>
            <w:hideMark/>
            <w:tcPrChange w:id="473" w:author="KN-NZ-Presentation, Funktional" w:date="2017-06-13T11:17:00Z">
              <w:tcPr>
                <w:tcW w:w="0" w:type="auto"/>
                <w:gridSpan w:val="3"/>
                <w:vMerge/>
                <w:tcBorders>
                  <w:top w:val="nil"/>
                  <w:left w:val="nil"/>
                  <w:bottom w:val="single" w:sz="8" w:space="0" w:color="auto"/>
                  <w:right w:val="single" w:sz="8" w:space="0" w:color="auto"/>
                </w:tcBorders>
                <w:vAlign w:val="center"/>
                <w:hideMark/>
              </w:tcPr>
            </w:tcPrChange>
          </w:tcPr>
          <w:p w14:paraId="783E2317" w14:textId="77777777" w:rsidR="0004798D" w:rsidRPr="00890CE0" w:rsidRDefault="0004798D">
            <w:pPr>
              <w:rPr>
                <w:rFonts w:ascii="Calibri" w:hAnsi="Calibri"/>
                <w:color w:val="000000"/>
                <w:sz w:val="20"/>
                <w:szCs w:val="20"/>
              </w:rPr>
            </w:pPr>
          </w:p>
        </w:tc>
      </w:tr>
      <w:tr w:rsidR="0004798D" w:rsidRPr="00FE2A69" w14:paraId="2E004D1E" w14:textId="77777777" w:rsidTr="00890CE0">
        <w:trPr>
          <w:jc w:val="center"/>
          <w:trPrChange w:id="474" w:author="KN-NZ-Presentation, Funktional" w:date="2017-06-13T11:17:00Z">
            <w:trPr>
              <w:jc w:val="center"/>
            </w:trPr>
          </w:trPrChange>
        </w:trPr>
        <w:tc>
          <w:tcPr>
            <w:tcW w:w="178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Change w:id="475" w:author="KN-NZ-Presentation, Funktional" w:date="2017-06-13T11:17:00Z">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tcPrChange>
          </w:tcPr>
          <w:p w14:paraId="42C2BD09" w14:textId="15ED748D" w:rsidR="0004798D" w:rsidRPr="00947559" w:rsidRDefault="00D02E91" w:rsidP="00505F61">
            <w:pPr>
              <w:pStyle w:val="Tabletext"/>
              <w:rPr>
                <w:szCs w:val="20"/>
              </w:rPr>
            </w:pPr>
            <w:ins w:id="476" w:author="KN-NZ-Presentation, Funktional" w:date="2017-06-13T10:14:00Z">
              <w:r w:rsidRPr="00505F61">
                <w:rPr>
                  <w:szCs w:val="20"/>
                </w:rPr>
                <w:t>P</w:t>
              </w:r>
              <w:r w:rsidRPr="0090216A">
                <w:rPr>
                  <w:szCs w:val="20"/>
                </w:rPr>
                <w:t xml:space="preserve">assage </w:t>
              </w:r>
            </w:ins>
            <w:del w:id="477" w:author="KN-NZ-Presentation, Funktional" w:date="2017-06-13T10:14:00Z">
              <w:r w:rsidR="0004798D" w:rsidRPr="0090216A" w:rsidDel="00D02E91">
                <w:rPr>
                  <w:szCs w:val="20"/>
                </w:rPr>
                <w:delText>Passing of</w:delText>
              </w:r>
            </w:del>
            <w:ins w:id="478" w:author="KN-NZ-Presentation, Funktional" w:date="2017-06-13T10:14:00Z">
              <w:r w:rsidRPr="00B27852">
                <w:rPr>
                  <w:szCs w:val="20"/>
                </w:rPr>
                <w:t>over</w:t>
              </w:r>
            </w:ins>
            <w:r w:rsidR="0004798D" w:rsidRPr="00947559">
              <w:rPr>
                <w:szCs w:val="20"/>
              </w:rPr>
              <w:t xml:space="preserve"> shallows</w:t>
            </w:r>
          </w:p>
        </w:tc>
        <w:tc>
          <w:tcPr>
            <w:tcW w:w="3407" w:type="dxa"/>
            <w:tcBorders>
              <w:top w:val="nil"/>
              <w:left w:val="nil"/>
              <w:bottom w:val="single" w:sz="4" w:space="0" w:color="auto"/>
              <w:right w:val="single" w:sz="8" w:space="0" w:color="auto"/>
            </w:tcBorders>
            <w:tcMar>
              <w:top w:w="0" w:type="dxa"/>
              <w:left w:w="108" w:type="dxa"/>
              <w:bottom w:w="0" w:type="dxa"/>
              <w:right w:w="108" w:type="dxa"/>
            </w:tcMar>
            <w:hideMark/>
            <w:tcPrChange w:id="479" w:author="KN-NZ-Presentation, Funktional" w:date="2017-06-13T11:17:00Z">
              <w:tcPr>
                <w:tcW w:w="4044" w:type="dxa"/>
                <w:gridSpan w:val="3"/>
                <w:tcBorders>
                  <w:top w:val="nil"/>
                  <w:left w:val="nil"/>
                  <w:bottom w:val="single" w:sz="8" w:space="0" w:color="auto"/>
                  <w:right w:val="single" w:sz="8" w:space="0" w:color="auto"/>
                </w:tcBorders>
                <w:tcMar>
                  <w:top w:w="0" w:type="dxa"/>
                  <w:left w:w="108" w:type="dxa"/>
                  <w:bottom w:w="0" w:type="dxa"/>
                  <w:right w:w="108" w:type="dxa"/>
                </w:tcMar>
                <w:hideMark/>
              </w:tcPr>
            </w:tcPrChange>
          </w:tcPr>
          <w:p w14:paraId="43DAE52D" w14:textId="0868F11C" w:rsidR="0004798D" w:rsidRPr="00211CF2" w:rsidRDefault="0004798D">
            <w:pPr>
              <w:pStyle w:val="Tabletext"/>
              <w:rPr>
                <w:szCs w:val="20"/>
              </w:rPr>
            </w:pPr>
            <w:r w:rsidRPr="00AA50D4">
              <w:rPr>
                <w:szCs w:val="20"/>
              </w:rPr>
              <w:t xml:space="preserve">Varying water levels and load-dependent ship </w:t>
            </w:r>
            <w:ins w:id="480" w:author="KN-NZ-Presentation, Funktional" w:date="2017-06-13T10:24:00Z">
              <w:r w:rsidR="00990D7E" w:rsidRPr="009618D6">
                <w:rPr>
                  <w:szCs w:val="20"/>
                </w:rPr>
                <w:t xml:space="preserve">draughts </w:t>
              </w:r>
            </w:ins>
            <w:del w:id="481" w:author="KN-NZ-Presentation, Funktional" w:date="2017-06-13T10:24:00Z">
              <w:r w:rsidRPr="009618D6" w:rsidDel="00990D7E">
                <w:rPr>
                  <w:szCs w:val="20"/>
                </w:rPr>
                <w:delText xml:space="preserve">depths </w:delText>
              </w:r>
            </w:del>
            <w:del w:id="482" w:author="KN-NZ-Presentation, Funktional" w:date="2017-06-13T10:20:00Z">
              <w:r w:rsidRPr="009618D6" w:rsidDel="00990D7E">
                <w:rPr>
                  <w:szCs w:val="20"/>
                </w:rPr>
                <w:delText xml:space="preserve">has </w:delText>
              </w:r>
            </w:del>
            <w:ins w:id="483" w:author="KN-NZ-Presentation, Funktional" w:date="2017-06-13T10:20:00Z">
              <w:r w:rsidR="00990D7E" w:rsidRPr="009618D6">
                <w:rPr>
                  <w:szCs w:val="20"/>
                </w:rPr>
                <w:t xml:space="preserve">have </w:t>
              </w:r>
            </w:ins>
            <w:r w:rsidRPr="009618D6">
              <w:rPr>
                <w:szCs w:val="20"/>
              </w:rPr>
              <w:t xml:space="preserve">to </w:t>
            </w:r>
            <w:proofErr w:type="gramStart"/>
            <w:r w:rsidRPr="009618D6">
              <w:rPr>
                <w:szCs w:val="20"/>
              </w:rPr>
              <w:t>be taken</w:t>
            </w:r>
            <w:proofErr w:type="gramEnd"/>
            <w:r w:rsidRPr="009618D6">
              <w:rPr>
                <w:szCs w:val="20"/>
              </w:rPr>
              <w:t xml:space="preserve"> into account to avoid grou</w:t>
            </w:r>
            <w:r w:rsidR="00A6652D" w:rsidRPr="008703A5">
              <w:rPr>
                <w:szCs w:val="20"/>
              </w:rPr>
              <w:t>ndings</w:t>
            </w:r>
            <w:del w:id="484" w:author="KN-NZ-Presentation, Funktional" w:date="2017-06-13T10:25:00Z">
              <w:r w:rsidR="00A6652D" w:rsidRPr="008703A5" w:rsidDel="00990D7E">
                <w:rPr>
                  <w:szCs w:val="20"/>
                </w:rPr>
                <w:delText xml:space="preserve"> in times of maximum load or low tide</w:delText>
              </w:r>
            </w:del>
            <w:r w:rsidR="00A6652D" w:rsidRPr="00211CF2">
              <w:rPr>
                <w:szCs w:val="20"/>
              </w:rPr>
              <w:t>.</w:t>
            </w:r>
          </w:p>
        </w:tc>
        <w:tc>
          <w:tcPr>
            <w:tcW w:w="2127" w:type="dxa"/>
            <w:vMerge/>
            <w:tcBorders>
              <w:top w:val="nil"/>
              <w:left w:val="nil"/>
              <w:bottom w:val="single" w:sz="4" w:space="0" w:color="auto"/>
              <w:right w:val="single" w:sz="8" w:space="0" w:color="auto"/>
            </w:tcBorders>
            <w:vAlign w:val="center"/>
            <w:hideMark/>
            <w:tcPrChange w:id="485" w:author="KN-NZ-Presentation, Funktional" w:date="2017-06-13T11:17:00Z">
              <w:tcPr>
                <w:tcW w:w="0" w:type="auto"/>
                <w:gridSpan w:val="3"/>
                <w:vMerge/>
                <w:tcBorders>
                  <w:top w:val="nil"/>
                  <w:left w:val="nil"/>
                  <w:bottom w:val="single" w:sz="8" w:space="0" w:color="auto"/>
                  <w:right w:val="single" w:sz="8" w:space="0" w:color="auto"/>
                </w:tcBorders>
                <w:vAlign w:val="center"/>
                <w:hideMark/>
              </w:tcPr>
            </w:tcPrChange>
          </w:tcPr>
          <w:p w14:paraId="3F96D733" w14:textId="77777777" w:rsidR="0004798D" w:rsidRPr="00890CE0" w:rsidRDefault="0004798D">
            <w:pPr>
              <w:rPr>
                <w:rFonts w:ascii="Calibri" w:hAnsi="Calibri"/>
                <w:color w:val="000000"/>
                <w:sz w:val="20"/>
                <w:szCs w:val="20"/>
              </w:rPr>
            </w:pPr>
          </w:p>
        </w:tc>
        <w:tc>
          <w:tcPr>
            <w:tcW w:w="1924" w:type="dxa"/>
            <w:vMerge/>
            <w:tcBorders>
              <w:top w:val="nil"/>
              <w:left w:val="nil"/>
              <w:bottom w:val="single" w:sz="4" w:space="0" w:color="auto"/>
              <w:right w:val="single" w:sz="8" w:space="0" w:color="auto"/>
            </w:tcBorders>
            <w:vAlign w:val="center"/>
            <w:hideMark/>
            <w:tcPrChange w:id="486" w:author="KN-NZ-Presentation, Funktional" w:date="2017-06-13T11:17:00Z">
              <w:tcPr>
                <w:tcW w:w="0" w:type="auto"/>
                <w:vMerge/>
                <w:tcBorders>
                  <w:top w:val="nil"/>
                  <w:left w:val="nil"/>
                  <w:bottom w:val="single" w:sz="8" w:space="0" w:color="auto"/>
                  <w:right w:val="single" w:sz="8" w:space="0" w:color="auto"/>
                </w:tcBorders>
                <w:vAlign w:val="center"/>
                <w:hideMark/>
              </w:tcPr>
            </w:tcPrChange>
          </w:tcPr>
          <w:p w14:paraId="18CA8FEE" w14:textId="77777777" w:rsidR="0004798D" w:rsidRPr="00890CE0" w:rsidRDefault="0004798D">
            <w:pPr>
              <w:rPr>
                <w:rFonts w:ascii="Calibri" w:hAnsi="Calibri"/>
                <w:color w:val="000000"/>
                <w:sz w:val="20"/>
                <w:szCs w:val="20"/>
              </w:rPr>
            </w:pPr>
          </w:p>
        </w:tc>
      </w:tr>
      <w:tr w:rsidR="00890CE0" w:rsidRPr="00FE2A69" w14:paraId="2F91BB11" w14:textId="77777777" w:rsidTr="00890CE0">
        <w:trPr>
          <w:jc w:val="center"/>
          <w:ins w:id="487" w:author="KN-NZ-Presentation, Funktional" w:date="2017-06-13T11:16:00Z"/>
          <w:trPrChange w:id="488" w:author="KN-NZ-Presentation, Funktional" w:date="2017-06-13T11:18:00Z">
            <w:trPr>
              <w:jc w:val="center"/>
            </w:trPr>
          </w:trPrChange>
        </w:trPr>
        <w:tc>
          <w:tcPr>
            <w:tcW w:w="17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Change w:id="489" w:author="KN-NZ-Presentation, Funktional" w:date="2017-06-13T11:18:00Z">
              <w:tcPr>
                <w:tcW w:w="178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tcPrChange>
          </w:tcPr>
          <w:p w14:paraId="14D9C4F8" w14:textId="50D14083" w:rsidR="00890CE0" w:rsidRPr="0090216A" w:rsidRDefault="00890CE0" w:rsidP="00D02E91">
            <w:pPr>
              <w:pStyle w:val="Tabletext"/>
              <w:rPr>
                <w:ins w:id="490" w:author="KN-NZ-Presentation, Funktional" w:date="2017-06-13T11:16:00Z"/>
                <w:szCs w:val="20"/>
              </w:rPr>
            </w:pPr>
            <w:ins w:id="491" w:author="KN-NZ-Presentation, Funktional" w:date="2017-06-13T11:16:00Z">
              <w:r w:rsidRPr="0090216A">
                <w:rPr>
                  <w:szCs w:val="20"/>
                </w:rPr>
                <w:t>Track control</w:t>
              </w:r>
            </w:ins>
          </w:p>
        </w:tc>
        <w:tc>
          <w:tcPr>
            <w:tcW w:w="3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Change w:id="492" w:author="KN-NZ-Presentation, Funktional" w:date="2017-06-13T11:18:00Z">
              <w:tcPr>
                <w:tcW w:w="3585" w:type="dxa"/>
                <w:tcBorders>
                  <w:top w:val="nil"/>
                  <w:left w:val="nil"/>
                  <w:bottom w:val="single" w:sz="8" w:space="0" w:color="auto"/>
                  <w:right w:val="single" w:sz="8" w:space="0" w:color="auto"/>
                </w:tcBorders>
                <w:tcMar>
                  <w:top w:w="0" w:type="dxa"/>
                  <w:left w:w="108" w:type="dxa"/>
                  <w:bottom w:w="0" w:type="dxa"/>
                  <w:right w:w="108" w:type="dxa"/>
                </w:tcMar>
              </w:tcPr>
            </w:tcPrChange>
          </w:tcPr>
          <w:p w14:paraId="01661026" w14:textId="579837AB" w:rsidR="00890CE0" w:rsidRPr="00B27852" w:rsidRDefault="00890CE0" w:rsidP="00505F61">
            <w:pPr>
              <w:pStyle w:val="Tabletext"/>
              <w:rPr>
                <w:ins w:id="493" w:author="KN-NZ-Presentation, Funktional" w:date="2017-06-13T11:16:00Z"/>
                <w:szCs w:val="20"/>
              </w:rPr>
            </w:pPr>
            <w:ins w:id="494" w:author="KN-NZ-Presentation, Funktional" w:date="2017-06-13T11:16:00Z">
              <w:r w:rsidRPr="00B27852">
                <w:rPr>
                  <w:szCs w:val="20"/>
                </w:rPr>
                <w:t xml:space="preserve">Track control systems serve the automatic steering in a variety of navigational situation ranging from sailing through narrow straits to </w:t>
              </w:r>
              <w:r w:rsidRPr="00B27852">
                <w:rPr>
                  <w:szCs w:val="20"/>
                </w:rPr>
                <w:lastRenderedPageBreak/>
                <w:t xml:space="preserve">transoceanic voyages. The demand </w:t>
              </w:r>
            </w:ins>
            <w:ins w:id="495" w:author="KN-NZ-Presentation, Funktional" w:date="2017-06-13T11:19:00Z">
              <w:r>
                <w:rPr>
                  <w:szCs w:val="20"/>
                </w:rPr>
                <w:t>for</w:t>
              </w:r>
            </w:ins>
            <w:ins w:id="496" w:author="KN-NZ-Presentation, Funktional" w:date="2017-06-13T11:16:00Z">
              <w:r w:rsidRPr="00505F61">
                <w:rPr>
                  <w:szCs w:val="20"/>
                </w:rPr>
                <w:t xml:space="preserve"> accu</w:t>
              </w:r>
              <w:r>
                <w:rPr>
                  <w:szCs w:val="20"/>
                </w:rPr>
                <w:t>rate positioning may increase</w:t>
              </w:r>
              <w:r w:rsidRPr="0090216A">
                <w:rPr>
                  <w:szCs w:val="20"/>
                </w:rPr>
                <w:t xml:space="preserve"> to sub-met</w:t>
              </w:r>
            </w:ins>
            <w:ins w:id="497" w:author="KN-NZ-Presentation, Funktional" w:date="2017-06-13T11:19:00Z">
              <w:r>
                <w:rPr>
                  <w:szCs w:val="20"/>
                </w:rPr>
                <w:t>re</w:t>
              </w:r>
            </w:ins>
            <w:ins w:id="498" w:author="KN-NZ-Presentation, Funktional" w:date="2017-06-13T11:16:00Z">
              <w:r w:rsidRPr="00505F61">
                <w:rPr>
                  <w:szCs w:val="20"/>
                </w:rPr>
                <w:t xml:space="preserve"> level if ship navigation uses </w:t>
              </w:r>
              <w:r w:rsidRPr="0090216A">
                <w:rPr>
                  <w:szCs w:val="20"/>
                </w:rPr>
                <w:t>track control in areas temporary or permanently restricted by obstacles at sea or on ground.</w:t>
              </w:r>
            </w:ins>
          </w:p>
        </w:tc>
        <w:tc>
          <w:tcPr>
            <w:tcW w:w="2127" w:type="dxa"/>
            <w:tcBorders>
              <w:top w:val="single" w:sz="4" w:space="0" w:color="auto"/>
              <w:left w:val="single" w:sz="4" w:space="0" w:color="auto"/>
              <w:bottom w:val="single" w:sz="4" w:space="0" w:color="auto"/>
              <w:right w:val="single" w:sz="4" w:space="0" w:color="auto"/>
            </w:tcBorders>
            <w:vAlign w:val="center"/>
            <w:tcPrChange w:id="499" w:author="KN-NZ-Presentation, Funktional" w:date="2017-06-13T11:18:00Z">
              <w:tcPr>
                <w:tcW w:w="0" w:type="auto"/>
                <w:gridSpan w:val="3"/>
                <w:tcBorders>
                  <w:top w:val="nil"/>
                  <w:left w:val="nil"/>
                  <w:bottom w:val="single" w:sz="8" w:space="0" w:color="auto"/>
                  <w:right w:val="single" w:sz="8" w:space="0" w:color="auto"/>
                </w:tcBorders>
                <w:vAlign w:val="center"/>
              </w:tcPr>
            </w:tcPrChange>
          </w:tcPr>
          <w:p w14:paraId="7B521EA0" w14:textId="77777777" w:rsidR="00890CE0" w:rsidRPr="00890CE0" w:rsidRDefault="00890CE0">
            <w:pPr>
              <w:pStyle w:val="Tabletext"/>
              <w:jc w:val="center"/>
              <w:rPr>
                <w:ins w:id="500" w:author="KN-NZ-Presentation, Funktional" w:date="2017-06-13T11:16:00Z"/>
                <w:rFonts w:ascii="Calibri" w:hAnsi="Calibri"/>
                <w:szCs w:val="20"/>
              </w:rPr>
            </w:pPr>
            <w:ins w:id="501" w:author="KN-NZ-Presentation, Funktional" w:date="2017-06-13T11:16:00Z">
              <w:r w:rsidRPr="00947559">
                <w:rPr>
                  <w:szCs w:val="20"/>
                </w:rPr>
                <w:lastRenderedPageBreak/>
                <w:t>n/a</w:t>
              </w:r>
            </w:ins>
          </w:p>
          <w:p w14:paraId="4386422B" w14:textId="77777777" w:rsidR="00890CE0" w:rsidRPr="00890CE0" w:rsidRDefault="00890CE0">
            <w:pPr>
              <w:jc w:val="center"/>
              <w:rPr>
                <w:ins w:id="502" w:author="KN-NZ-Presentation, Funktional" w:date="2017-06-13T11:16:00Z"/>
                <w:rFonts w:ascii="Calibri" w:hAnsi="Calibri"/>
                <w:color w:val="000000"/>
                <w:sz w:val="20"/>
                <w:szCs w:val="20"/>
              </w:rPr>
              <w:pPrChange w:id="503" w:author="KN-NZ-Presentation, Funktional" w:date="2017-06-13T11:18:00Z">
                <w:pPr/>
              </w:pPrChange>
            </w:pPr>
          </w:p>
        </w:tc>
        <w:tc>
          <w:tcPr>
            <w:tcW w:w="1924" w:type="dxa"/>
            <w:tcBorders>
              <w:top w:val="single" w:sz="4" w:space="0" w:color="auto"/>
              <w:left w:val="single" w:sz="4" w:space="0" w:color="auto"/>
              <w:bottom w:val="single" w:sz="4" w:space="0" w:color="auto"/>
              <w:right w:val="single" w:sz="4" w:space="0" w:color="auto"/>
            </w:tcBorders>
            <w:vAlign w:val="center"/>
            <w:tcPrChange w:id="504" w:author="KN-NZ-Presentation, Funktional" w:date="2017-06-13T11:18:00Z">
              <w:tcPr>
                <w:tcW w:w="0" w:type="auto"/>
                <w:gridSpan w:val="2"/>
                <w:tcBorders>
                  <w:top w:val="nil"/>
                  <w:left w:val="nil"/>
                  <w:bottom w:val="single" w:sz="8" w:space="0" w:color="auto"/>
                  <w:right w:val="single" w:sz="8" w:space="0" w:color="auto"/>
                </w:tcBorders>
                <w:vAlign w:val="center"/>
              </w:tcPr>
            </w:tcPrChange>
          </w:tcPr>
          <w:p w14:paraId="10A54697" w14:textId="1D156D67" w:rsidR="00890CE0" w:rsidRPr="00505F61" w:rsidRDefault="00890CE0">
            <w:pPr>
              <w:jc w:val="center"/>
              <w:rPr>
                <w:ins w:id="505" w:author="KN-NZ-Presentation, Funktional" w:date="2017-06-13T11:16:00Z"/>
                <w:rFonts w:ascii="Calibri" w:hAnsi="Calibri"/>
                <w:color w:val="000000"/>
                <w:sz w:val="20"/>
                <w:szCs w:val="20"/>
              </w:rPr>
              <w:pPrChange w:id="506" w:author="KN-NZ-Presentation, Funktional" w:date="2017-06-13T11:23:00Z">
                <w:pPr/>
              </w:pPrChange>
            </w:pPr>
            <w:ins w:id="507" w:author="KN-NZ-Presentation, Funktional" w:date="2017-06-13T11:16:00Z">
              <w:r w:rsidRPr="00890CE0">
                <w:rPr>
                  <w:sz w:val="20"/>
                  <w:szCs w:val="20"/>
                  <w:rPrChange w:id="508" w:author="KN-NZ-Presentation, Funktional" w:date="2017-06-13T11:17:00Z">
                    <w:rPr/>
                  </w:rPrChange>
                </w:rPr>
                <w:t>Position</w:t>
              </w:r>
            </w:ins>
            <w:ins w:id="509" w:author="KN-NZ-Presentation, Funktional" w:date="2017-06-13T11:23:00Z">
              <w:r w:rsidR="0095165A">
                <w:rPr>
                  <w:sz w:val="20"/>
                  <w:szCs w:val="20"/>
                </w:rPr>
                <w:t xml:space="preserve"> </w:t>
              </w:r>
            </w:ins>
            <w:ins w:id="510" w:author="KN-NZ-Presentation, Funktional" w:date="2017-06-13T11:16:00Z">
              <w:r w:rsidRPr="00890CE0">
                <w:rPr>
                  <w:sz w:val="20"/>
                  <w:szCs w:val="20"/>
                  <w:rPrChange w:id="511" w:author="KN-NZ-Presentation, Funktional" w:date="2017-06-13T11:17:00Z">
                    <w:rPr/>
                  </w:rPrChange>
                </w:rPr>
                <w:t>based determination of achieved position in relation to target position</w:t>
              </w:r>
            </w:ins>
          </w:p>
        </w:tc>
      </w:tr>
      <w:tr w:rsidR="00890CE0" w:rsidRPr="00FE2A69" w14:paraId="4B23AB86" w14:textId="77777777" w:rsidTr="00890CE0">
        <w:trPr>
          <w:jc w:val="center"/>
          <w:ins w:id="512" w:author="KN-NZ-Presentation, Funktional" w:date="2017-06-13T11:16:00Z"/>
          <w:trPrChange w:id="513" w:author="KN-NZ-Presentation, Funktional" w:date="2017-06-13T11:18:00Z">
            <w:trPr>
              <w:jc w:val="center"/>
            </w:trPr>
          </w:trPrChange>
        </w:trPr>
        <w:tc>
          <w:tcPr>
            <w:tcW w:w="17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Change w:id="514" w:author="KN-NZ-Presentation, Funktional" w:date="2017-06-13T11:18:00Z">
              <w:tcPr>
                <w:tcW w:w="178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tcPrChange>
          </w:tcPr>
          <w:p w14:paraId="327811DE" w14:textId="77777777" w:rsidR="00890CE0" w:rsidRPr="00B27852" w:rsidRDefault="00890CE0" w:rsidP="00F5311B">
            <w:pPr>
              <w:pStyle w:val="Tabletext"/>
              <w:rPr>
                <w:ins w:id="515" w:author="KN-NZ-Presentation, Funktional" w:date="2017-06-13T11:16:00Z"/>
                <w:szCs w:val="20"/>
              </w:rPr>
            </w:pPr>
            <w:ins w:id="516" w:author="KN-NZ-Presentation, Funktional" w:date="2017-06-13T11:16:00Z">
              <w:r w:rsidRPr="0090216A">
                <w:rPr>
                  <w:szCs w:val="20"/>
                </w:rPr>
                <w:t>Dynamic positioning</w:t>
              </w:r>
            </w:ins>
          </w:p>
          <w:p w14:paraId="1D200CF6" w14:textId="4352317D" w:rsidR="00890CE0" w:rsidRPr="00947559" w:rsidRDefault="00890CE0" w:rsidP="00D02E91">
            <w:pPr>
              <w:pStyle w:val="Tabletext"/>
              <w:rPr>
                <w:ins w:id="517" w:author="KN-NZ-Presentation, Funktional" w:date="2017-06-13T11:16:00Z"/>
                <w:szCs w:val="20"/>
              </w:rPr>
            </w:pPr>
            <w:ins w:id="518" w:author="KN-NZ-Presentation, Funktional" w:date="2017-06-13T11:16:00Z">
              <w:r w:rsidRPr="00947559">
                <w:rPr>
                  <w:szCs w:val="20"/>
                </w:rPr>
                <w:t>(DP)</w:t>
              </w:r>
            </w:ins>
          </w:p>
        </w:tc>
        <w:tc>
          <w:tcPr>
            <w:tcW w:w="3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Change w:id="519" w:author="KN-NZ-Presentation, Funktional" w:date="2017-06-13T11:18:00Z">
              <w:tcPr>
                <w:tcW w:w="3585" w:type="dxa"/>
                <w:tcBorders>
                  <w:top w:val="nil"/>
                  <w:left w:val="nil"/>
                  <w:bottom w:val="single" w:sz="8" w:space="0" w:color="auto"/>
                  <w:right w:val="single" w:sz="8" w:space="0" w:color="auto"/>
                </w:tcBorders>
                <w:tcMar>
                  <w:top w:w="0" w:type="dxa"/>
                  <w:left w:w="108" w:type="dxa"/>
                  <w:bottom w:w="0" w:type="dxa"/>
                  <w:right w:w="108" w:type="dxa"/>
                </w:tcMar>
              </w:tcPr>
            </w:tcPrChange>
          </w:tcPr>
          <w:p w14:paraId="719DF89B" w14:textId="414035CD" w:rsidR="00890CE0" w:rsidRPr="0090216A" w:rsidRDefault="00890CE0" w:rsidP="00505F61">
            <w:pPr>
              <w:pStyle w:val="Tabletext"/>
              <w:rPr>
                <w:ins w:id="520" w:author="KN-NZ-Presentation, Funktional" w:date="2017-06-13T11:16:00Z"/>
                <w:szCs w:val="20"/>
              </w:rPr>
            </w:pPr>
            <w:ins w:id="521" w:author="KN-NZ-Presentation, Funktional" w:date="2017-06-13T11:16:00Z">
              <w:r w:rsidRPr="00AA50D4">
                <w:rPr>
                  <w:szCs w:val="20"/>
                </w:rPr>
                <w:t>A dynamic position system maintains ship</w:t>
              </w:r>
              <w:r w:rsidRPr="009618D6">
                <w:rPr>
                  <w:szCs w:val="20"/>
                </w:rPr>
                <w:t>’s position and heading in relation to a fixed point over ground (absolute) or to the position/attitude of </w:t>
              </w:r>
            </w:ins>
            <w:ins w:id="522" w:author="KN-NZ-Presentation, Funktional" w:date="2017-06-13T11:19:00Z">
              <w:r w:rsidR="0095165A">
                <w:rPr>
                  <w:szCs w:val="20"/>
                </w:rPr>
                <w:t>an</w:t>
              </w:r>
            </w:ins>
            <w:ins w:id="523" w:author="KN-NZ-Presentation, Funktional" w:date="2017-06-13T11:16:00Z">
              <w:r w:rsidRPr="00505F61">
                <w:rPr>
                  <w:szCs w:val="20"/>
                </w:rPr>
                <w:t xml:space="preserve"> object </w:t>
              </w:r>
              <w:r w:rsidRPr="0090216A">
                <w:rPr>
                  <w:szCs w:val="20"/>
                </w:rPr>
                <w:t>(relative).</w:t>
              </w:r>
            </w:ins>
          </w:p>
        </w:tc>
        <w:tc>
          <w:tcPr>
            <w:tcW w:w="2127" w:type="dxa"/>
            <w:tcBorders>
              <w:top w:val="single" w:sz="4" w:space="0" w:color="auto"/>
              <w:left w:val="single" w:sz="4" w:space="0" w:color="auto"/>
              <w:bottom w:val="single" w:sz="4" w:space="0" w:color="auto"/>
              <w:right w:val="single" w:sz="4" w:space="0" w:color="auto"/>
            </w:tcBorders>
            <w:vAlign w:val="center"/>
            <w:tcPrChange w:id="524" w:author="KN-NZ-Presentation, Funktional" w:date="2017-06-13T11:18:00Z">
              <w:tcPr>
                <w:tcW w:w="0" w:type="auto"/>
                <w:gridSpan w:val="3"/>
                <w:tcBorders>
                  <w:top w:val="nil"/>
                  <w:left w:val="nil"/>
                  <w:bottom w:val="single" w:sz="8" w:space="0" w:color="auto"/>
                  <w:right w:val="single" w:sz="8" w:space="0" w:color="auto"/>
                </w:tcBorders>
                <w:vAlign w:val="center"/>
              </w:tcPr>
            </w:tcPrChange>
          </w:tcPr>
          <w:p w14:paraId="545737D6" w14:textId="4E381099" w:rsidR="00890CE0" w:rsidRPr="00B27852" w:rsidRDefault="00890CE0">
            <w:pPr>
              <w:pStyle w:val="Tabletext"/>
              <w:jc w:val="center"/>
              <w:rPr>
                <w:ins w:id="525" w:author="KN-NZ-Presentation, Funktional" w:date="2017-06-13T11:16:00Z"/>
                <w:szCs w:val="20"/>
              </w:rPr>
            </w:pPr>
            <w:ins w:id="526" w:author="KN-NZ-Presentation, Funktional" w:date="2017-06-13T11:16:00Z">
              <w:r w:rsidRPr="00B27852">
                <w:rPr>
                  <w:szCs w:val="20"/>
                </w:rPr>
                <w:t>Distance measurements supporting relative DP</w:t>
              </w:r>
            </w:ins>
          </w:p>
        </w:tc>
        <w:tc>
          <w:tcPr>
            <w:tcW w:w="1924" w:type="dxa"/>
            <w:tcBorders>
              <w:top w:val="single" w:sz="4" w:space="0" w:color="auto"/>
              <w:left w:val="single" w:sz="4" w:space="0" w:color="auto"/>
              <w:bottom w:val="single" w:sz="4" w:space="0" w:color="auto"/>
              <w:right w:val="single" w:sz="4" w:space="0" w:color="auto"/>
            </w:tcBorders>
            <w:vAlign w:val="center"/>
            <w:tcPrChange w:id="527" w:author="KN-NZ-Presentation, Funktional" w:date="2017-06-13T11:18:00Z">
              <w:tcPr>
                <w:tcW w:w="0" w:type="auto"/>
                <w:gridSpan w:val="2"/>
                <w:tcBorders>
                  <w:top w:val="nil"/>
                  <w:left w:val="nil"/>
                  <w:bottom w:val="single" w:sz="8" w:space="0" w:color="auto"/>
                  <w:right w:val="single" w:sz="8" w:space="0" w:color="auto"/>
                </w:tcBorders>
                <w:vAlign w:val="center"/>
              </w:tcPr>
            </w:tcPrChange>
          </w:tcPr>
          <w:p w14:paraId="3105EB61" w14:textId="73DDAAB7" w:rsidR="00890CE0" w:rsidRPr="00890CE0" w:rsidRDefault="00890CE0">
            <w:pPr>
              <w:jc w:val="center"/>
              <w:rPr>
                <w:ins w:id="528" w:author="KN-NZ-Presentation, Funktional" w:date="2017-06-13T11:16:00Z"/>
                <w:sz w:val="20"/>
                <w:szCs w:val="20"/>
                <w:rPrChange w:id="529" w:author="KN-NZ-Presentation, Funktional" w:date="2017-06-13T11:17:00Z">
                  <w:rPr>
                    <w:ins w:id="530" w:author="KN-NZ-Presentation, Funktional" w:date="2017-06-13T11:16:00Z"/>
                  </w:rPr>
                </w:rPrChange>
              </w:rPr>
              <w:pPrChange w:id="531" w:author="KN-NZ-Presentation, Funktional" w:date="2017-06-13T11:26:00Z">
                <w:pPr/>
              </w:pPrChange>
            </w:pPr>
            <w:ins w:id="532" w:author="KN-NZ-Presentation, Funktional" w:date="2017-06-13T11:16:00Z">
              <w:r w:rsidRPr="00890CE0">
                <w:rPr>
                  <w:sz w:val="20"/>
                  <w:szCs w:val="20"/>
                  <w:rPrChange w:id="533" w:author="KN-NZ-Presentation, Funktional" w:date="2017-06-13T11:17:00Z">
                    <w:rPr/>
                  </w:rPrChange>
                </w:rPr>
                <w:t xml:space="preserve">Position </w:t>
              </w:r>
            </w:ins>
            <w:ins w:id="534" w:author="KN-NZ-Presentation, Funktional" w:date="2017-06-13T11:23:00Z">
              <w:r w:rsidR="0095165A">
                <w:rPr>
                  <w:sz w:val="20"/>
                  <w:szCs w:val="20"/>
                </w:rPr>
                <w:t>and</w:t>
              </w:r>
            </w:ins>
            <w:ins w:id="535" w:author="KN-NZ-Presentation, Funktional" w:date="2017-06-13T11:16:00Z">
              <w:r w:rsidRPr="00890CE0">
                <w:rPr>
                  <w:sz w:val="20"/>
                  <w:szCs w:val="20"/>
                  <w:rPrChange w:id="536" w:author="KN-NZ-Presentation, Funktional" w:date="2017-06-13T11:17:00Z">
                    <w:rPr/>
                  </w:rPrChange>
                </w:rPr>
                <w:t xml:space="preserve"> heading reference systems to determine difference between current and </w:t>
              </w:r>
            </w:ins>
            <w:ins w:id="537" w:author="KN-NZ-Presentation, Funktional" w:date="2017-06-13T11:25:00Z">
              <w:r w:rsidR="00046174">
                <w:rPr>
                  <w:sz w:val="20"/>
                  <w:szCs w:val="20"/>
                </w:rPr>
                <w:t>required</w:t>
              </w:r>
            </w:ins>
            <w:ins w:id="538" w:author="KN-NZ-Presentation, Funktional" w:date="2017-06-13T11:16:00Z">
              <w:r w:rsidRPr="00890CE0">
                <w:rPr>
                  <w:sz w:val="20"/>
                  <w:szCs w:val="20"/>
                  <w:rPrChange w:id="539" w:author="KN-NZ-Presentation, Funktional" w:date="2017-06-13T11:17:00Z">
                    <w:rPr/>
                  </w:rPrChange>
                </w:rPr>
                <w:t xml:space="preserve"> position/</w:t>
              </w:r>
            </w:ins>
            <w:ins w:id="540" w:author="KN-NZ-Presentation, Funktional" w:date="2017-06-13T11:26:00Z">
              <w:r w:rsidR="00046174">
                <w:rPr>
                  <w:sz w:val="20"/>
                  <w:szCs w:val="20"/>
                </w:rPr>
                <w:t>attitude</w:t>
              </w:r>
            </w:ins>
          </w:p>
        </w:tc>
      </w:tr>
    </w:tbl>
    <w:p w14:paraId="5C9B3F74" w14:textId="66DCF736" w:rsidR="00A6652D" w:rsidRPr="00FE2A69" w:rsidDel="0047514D" w:rsidRDefault="00A6652D" w:rsidP="00A6652D">
      <w:pPr>
        <w:pStyle w:val="BodyText"/>
        <w:tabs>
          <w:tab w:val="left" w:pos="1134"/>
        </w:tabs>
        <w:spacing w:after="0" w:line="240" w:lineRule="auto"/>
        <w:ind w:left="708"/>
        <w:rPr>
          <w:del w:id="541" w:author="Gewies, Stefan" w:date="2017-06-06T13:57:00Z"/>
          <w:sz w:val="18"/>
          <w:szCs w:val="18"/>
        </w:rPr>
      </w:pPr>
      <w:del w:id="542" w:author="Gewies, Stefan" w:date="2017-06-06T13:57:00Z">
        <w:r w:rsidRPr="00FE2A69" w:rsidDel="0047514D">
          <w:rPr>
            <w:sz w:val="18"/>
            <w:szCs w:val="18"/>
          </w:rPr>
          <w:delText>R:</w:delText>
        </w:r>
        <w:r w:rsidRPr="00FE2A69" w:rsidDel="0047514D">
          <w:rPr>
            <w:sz w:val="18"/>
            <w:szCs w:val="18"/>
          </w:rPr>
          <w:tab/>
          <w:delText>Ranging</w:delText>
        </w:r>
      </w:del>
    </w:p>
    <w:p w14:paraId="4ADE30E3" w14:textId="5423ED48" w:rsidR="0004798D" w:rsidRPr="00FE2A69" w:rsidDel="0047514D" w:rsidRDefault="0004798D" w:rsidP="00A6652D">
      <w:pPr>
        <w:pStyle w:val="BodyText"/>
        <w:tabs>
          <w:tab w:val="left" w:pos="1134"/>
        </w:tabs>
        <w:spacing w:after="0" w:line="240" w:lineRule="auto"/>
        <w:ind w:left="708"/>
        <w:rPr>
          <w:del w:id="543" w:author="Gewies, Stefan" w:date="2017-06-06T13:57:00Z"/>
          <w:sz w:val="18"/>
          <w:szCs w:val="18"/>
        </w:rPr>
      </w:pPr>
      <w:del w:id="544" w:author="Gewies, Stefan" w:date="2017-06-06T13:57:00Z">
        <w:r w:rsidRPr="00FE2A69" w:rsidDel="0047514D">
          <w:rPr>
            <w:sz w:val="18"/>
            <w:szCs w:val="18"/>
          </w:rPr>
          <w:delText xml:space="preserve">P4R: </w:delText>
        </w:r>
        <w:r w:rsidR="00A6652D" w:rsidRPr="00FE2A69" w:rsidDel="0047514D">
          <w:rPr>
            <w:sz w:val="18"/>
            <w:szCs w:val="18"/>
          </w:rPr>
          <w:tab/>
        </w:r>
        <w:r w:rsidR="00577B52" w:rsidRPr="00FE2A69" w:rsidDel="0047514D">
          <w:rPr>
            <w:sz w:val="18"/>
            <w:szCs w:val="18"/>
          </w:rPr>
          <w:delText>U</w:delText>
        </w:r>
        <w:r w:rsidR="004240FE" w:rsidRPr="00FE2A69" w:rsidDel="0047514D">
          <w:rPr>
            <w:sz w:val="18"/>
            <w:szCs w:val="18"/>
          </w:rPr>
          <w:delText>se results of p</w:delText>
        </w:r>
        <w:r w:rsidRPr="00FE2A69" w:rsidDel="0047514D">
          <w:rPr>
            <w:sz w:val="18"/>
            <w:szCs w:val="18"/>
          </w:rPr>
          <w:delText xml:space="preserve">ositioning </w:delText>
        </w:r>
        <w:r w:rsidR="004240FE" w:rsidRPr="00FE2A69" w:rsidDel="0047514D">
          <w:rPr>
            <w:sz w:val="18"/>
            <w:szCs w:val="18"/>
          </w:rPr>
          <w:delText>t</w:delText>
        </w:r>
        <w:r w:rsidR="00633B2D" w:rsidRPr="00FE2A69" w:rsidDel="0047514D">
          <w:rPr>
            <w:sz w:val="18"/>
            <w:szCs w:val="18"/>
          </w:rPr>
          <w:delText>o determine</w:delText>
        </w:r>
        <w:r w:rsidR="004240FE" w:rsidRPr="00FE2A69" w:rsidDel="0047514D">
          <w:rPr>
            <w:sz w:val="18"/>
            <w:szCs w:val="18"/>
          </w:rPr>
          <w:delText xml:space="preserve"> distances (ranges) </w:delText>
        </w:r>
      </w:del>
    </w:p>
    <w:p w14:paraId="490655F2" w14:textId="668B9C4F" w:rsidR="0041703A" w:rsidRPr="00FE2A69" w:rsidDel="0047514D" w:rsidRDefault="0004798D" w:rsidP="00A6652D">
      <w:pPr>
        <w:pStyle w:val="BodyText"/>
        <w:tabs>
          <w:tab w:val="left" w:pos="1134"/>
        </w:tabs>
        <w:spacing w:after="0" w:line="240" w:lineRule="auto"/>
        <w:ind w:left="708"/>
        <w:rPr>
          <w:del w:id="545" w:author="Gewies, Stefan" w:date="2017-06-06T13:57:00Z"/>
          <w:sz w:val="18"/>
          <w:szCs w:val="18"/>
        </w:rPr>
      </w:pPr>
      <w:del w:id="546" w:author="Gewies, Stefan" w:date="2017-06-06T13:57:00Z">
        <w:r w:rsidRPr="00FE2A69" w:rsidDel="0047514D">
          <w:rPr>
            <w:sz w:val="18"/>
            <w:szCs w:val="18"/>
          </w:rPr>
          <w:delText xml:space="preserve">R4P: </w:delText>
        </w:r>
        <w:r w:rsidR="00A6652D" w:rsidRPr="00FE2A69" w:rsidDel="0047514D">
          <w:rPr>
            <w:sz w:val="18"/>
            <w:szCs w:val="18"/>
          </w:rPr>
          <w:tab/>
        </w:r>
        <w:r w:rsidR="00577B52" w:rsidRPr="00FE2A69" w:rsidDel="0047514D">
          <w:rPr>
            <w:sz w:val="18"/>
            <w:szCs w:val="18"/>
          </w:rPr>
          <w:delText xml:space="preserve">Use </w:delText>
        </w:r>
        <w:r w:rsidR="00633B2D" w:rsidRPr="00FE2A69" w:rsidDel="0047514D">
          <w:rPr>
            <w:sz w:val="18"/>
            <w:szCs w:val="18"/>
          </w:rPr>
          <w:delText xml:space="preserve">of </w:delText>
        </w:r>
        <w:r w:rsidR="004240FE" w:rsidRPr="00FE2A69" w:rsidDel="0047514D">
          <w:rPr>
            <w:sz w:val="18"/>
            <w:szCs w:val="18"/>
          </w:rPr>
          <w:delText xml:space="preserve">measured ranges to </w:delText>
        </w:r>
        <w:r w:rsidR="00633B2D" w:rsidRPr="00FE2A69" w:rsidDel="0047514D">
          <w:rPr>
            <w:sz w:val="18"/>
            <w:szCs w:val="18"/>
          </w:rPr>
          <w:delText xml:space="preserve">enable or </w:delText>
        </w:r>
        <w:r w:rsidR="004240FE" w:rsidRPr="00FE2A69" w:rsidDel="0047514D">
          <w:rPr>
            <w:sz w:val="18"/>
            <w:szCs w:val="18"/>
          </w:rPr>
          <w:delText>support the determination of p</w:delText>
        </w:r>
        <w:r w:rsidRPr="00FE2A69" w:rsidDel="0047514D">
          <w:rPr>
            <w:sz w:val="18"/>
            <w:szCs w:val="18"/>
          </w:rPr>
          <w:delText>osition</w:delText>
        </w:r>
        <w:r w:rsidR="004240FE" w:rsidRPr="00FE2A69" w:rsidDel="0047514D">
          <w:rPr>
            <w:sz w:val="18"/>
            <w:szCs w:val="18"/>
          </w:rPr>
          <w:delText>s</w:delText>
        </w:r>
      </w:del>
    </w:p>
    <w:p w14:paraId="131C0AD2" w14:textId="1AF6BE49" w:rsidR="00A6652D" w:rsidRPr="00A6652D" w:rsidDel="0047514D" w:rsidRDefault="00A6652D" w:rsidP="00A6652D">
      <w:pPr>
        <w:pStyle w:val="BodyText"/>
        <w:tabs>
          <w:tab w:val="left" w:pos="1134"/>
        </w:tabs>
        <w:spacing w:after="0" w:line="240" w:lineRule="auto"/>
        <w:ind w:left="708"/>
        <w:rPr>
          <w:del w:id="547" w:author="Gewies, Stefan" w:date="2017-06-06T13:57:00Z"/>
          <w:sz w:val="18"/>
          <w:szCs w:val="18"/>
        </w:rPr>
      </w:pPr>
      <w:del w:id="548" w:author="Gewies, Stefan" w:date="2017-06-06T13:57:00Z">
        <w:r w:rsidRPr="00FE2A69" w:rsidDel="0047514D">
          <w:rPr>
            <w:sz w:val="18"/>
            <w:szCs w:val="18"/>
          </w:rPr>
          <w:delText>P:</w:delText>
        </w:r>
        <w:r w:rsidRPr="00FE2A69" w:rsidDel="0047514D">
          <w:rPr>
            <w:sz w:val="18"/>
            <w:szCs w:val="18"/>
          </w:rPr>
          <w:tab/>
          <w:delText>Positioning</w:delText>
        </w:r>
      </w:del>
    </w:p>
    <w:p w14:paraId="35D7CEF7" w14:textId="5544DF51" w:rsidR="0041703A" w:rsidDel="00890CE0" w:rsidRDefault="0041703A" w:rsidP="00A6652D">
      <w:pPr>
        <w:pStyle w:val="BodyText"/>
        <w:spacing w:after="0" w:line="240" w:lineRule="auto"/>
        <w:rPr>
          <w:del w:id="549" w:author="KN-NZ-Presentation, Funktional" w:date="2017-06-13T11:17:00Z"/>
        </w:rPr>
      </w:pPr>
    </w:p>
    <w:p w14:paraId="332BA7CF" w14:textId="5716D711" w:rsidR="0041703A" w:rsidDel="00890CE0" w:rsidRDefault="0004798D" w:rsidP="00A6652D">
      <w:pPr>
        <w:pStyle w:val="BodyText"/>
        <w:spacing w:after="0" w:line="240" w:lineRule="auto"/>
        <w:rPr>
          <w:del w:id="550" w:author="KN-NZ-Presentation, Funktional" w:date="2017-06-13T11:17:00Z"/>
        </w:rPr>
      </w:pPr>
      <w:del w:id="551" w:author="KN-NZ-Presentation, Funktional" w:date="2017-06-13T11:17:00Z">
        <w:r w:rsidDel="00890CE0">
          <w:delText xml:space="preserve">Table 2 includes an initial list of higher-value applications and explains their increased demand on </w:delText>
        </w:r>
        <w:r w:rsidR="00A6652D" w:rsidDel="00890CE0">
          <w:delText xml:space="preserve">accuracy of </w:delText>
        </w:r>
        <w:r w:rsidDel="00890CE0">
          <w:delText>ship’s position.</w:delText>
        </w:r>
      </w:del>
    </w:p>
    <w:p w14:paraId="2CD16E04" w14:textId="22459CD1" w:rsidR="0004798D" w:rsidDel="00890CE0" w:rsidRDefault="0004798D" w:rsidP="00C258DB">
      <w:pPr>
        <w:pStyle w:val="BodyText"/>
        <w:spacing w:after="0" w:line="240" w:lineRule="auto"/>
        <w:rPr>
          <w:del w:id="552" w:author="KN-NZ-Presentation, Funktional" w:date="2017-06-13T11:17:00Z"/>
          <w:lang w:val="en-US"/>
        </w:rPr>
      </w:pPr>
    </w:p>
    <w:p w14:paraId="797663AB" w14:textId="435E4BFF" w:rsidR="0004798D" w:rsidDel="00890CE0" w:rsidRDefault="005A19BE" w:rsidP="0004798D">
      <w:pPr>
        <w:pStyle w:val="Tablecaption"/>
        <w:numPr>
          <w:ilvl w:val="0"/>
          <w:numId w:val="43"/>
        </w:numPr>
        <w:tabs>
          <w:tab w:val="clear" w:pos="851"/>
        </w:tabs>
        <w:ind w:left="851" w:hanging="851"/>
        <w:jc w:val="center"/>
        <w:rPr>
          <w:del w:id="553" w:author="KN-NZ-Presentation, Funktional" w:date="2017-06-13T11:17:00Z"/>
          <w:u w:val="none"/>
        </w:rPr>
      </w:pPr>
      <w:bookmarkStart w:id="554" w:name="_Toc471816206"/>
      <w:bookmarkStart w:id="555" w:name="_Toc479846687"/>
      <w:del w:id="556" w:author="KN-NZ-Presentation, Funktional" w:date="2017-06-13T11:17:00Z">
        <w:r w:rsidDel="00890CE0">
          <w:rPr>
            <w:u w:val="none"/>
          </w:rPr>
          <w:delText>Example n</w:delText>
        </w:r>
        <w:r w:rsidR="0004798D" w:rsidDel="00890CE0">
          <w:rPr>
            <w:u w:val="none"/>
          </w:rPr>
          <w:delText>avigational application</w:delText>
        </w:r>
        <w:r w:rsidDel="00890CE0">
          <w:rPr>
            <w:u w:val="none"/>
          </w:rPr>
          <w:delText>s</w:delText>
        </w:r>
        <w:r w:rsidR="0004798D" w:rsidDel="00890CE0">
          <w:rPr>
            <w:u w:val="none"/>
          </w:rPr>
          <w:delText xml:space="preserve"> with demand on high accurate positioning and ranging</w:delText>
        </w:r>
        <w:bookmarkEnd w:id="554"/>
        <w:bookmarkEnd w:id="555"/>
      </w:del>
    </w:p>
    <w:tbl>
      <w:tblPr>
        <w:tblW w:w="9380" w:type="dxa"/>
        <w:jc w:val="center"/>
        <w:tblCellMar>
          <w:left w:w="0" w:type="dxa"/>
          <w:right w:w="0" w:type="dxa"/>
        </w:tblCellMar>
        <w:tblLook w:val="04A0" w:firstRow="1" w:lastRow="0" w:firstColumn="1" w:lastColumn="0" w:noHBand="0" w:noVBand="1"/>
      </w:tblPr>
      <w:tblGrid>
        <w:gridCol w:w="1564"/>
        <w:gridCol w:w="3911"/>
        <w:gridCol w:w="1841"/>
        <w:gridCol w:w="2064"/>
      </w:tblGrid>
      <w:tr w:rsidR="0041703A" w:rsidDel="00890CE0" w14:paraId="2E9F39A9" w14:textId="25EB1DA3" w:rsidTr="0041703A">
        <w:trPr>
          <w:jc w:val="center"/>
          <w:del w:id="557" w:author="KN-NZ-Presentation, Funktional" w:date="2017-06-13T11:17:00Z"/>
        </w:trPr>
        <w:tc>
          <w:tcPr>
            <w:tcW w:w="157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DDA9D9E" w14:textId="13965AF1" w:rsidR="0004798D" w:rsidDel="00890CE0" w:rsidRDefault="0004798D">
            <w:pPr>
              <w:pStyle w:val="Tabletext"/>
              <w:rPr>
                <w:del w:id="558" w:author="KN-NZ-Presentation, Funktional" w:date="2017-06-13T11:17:00Z"/>
              </w:rPr>
            </w:pPr>
            <w:del w:id="559" w:author="KN-NZ-Presentation, Funktional" w:date="2017-06-13T11:17:00Z">
              <w:r w:rsidDel="00890CE0">
                <w:delText>Navigational application</w:delText>
              </w:r>
            </w:del>
          </w:p>
        </w:tc>
        <w:tc>
          <w:tcPr>
            <w:tcW w:w="40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6DD9209" w14:textId="0A2B9935" w:rsidR="0004798D" w:rsidDel="00890CE0" w:rsidRDefault="0004798D">
            <w:pPr>
              <w:pStyle w:val="Tabletext"/>
              <w:jc w:val="center"/>
              <w:rPr>
                <w:del w:id="560" w:author="KN-NZ-Presentation, Funktional" w:date="2017-06-13T11:17:00Z"/>
              </w:rPr>
            </w:pPr>
            <w:del w:id="561" w:author="KN-NZ-Presentation, Funktional" w:date="2017-06-13T11:17:00Z">
              <w:r w:rsidDel="00890CE0">
                <w:delText>Purpose of assistance or system function</w:delText>
              </w:r>
            </w:del>
          </w:p>
        </w:tc>
        <w:tc>
          <w:tcPr>
            <w:tcW w:w="16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D3842BB" w14:textId="45A14EEF" w:rsidR="0004798D" w:rsidDel="00890CE0" w:rsidRDefault="0004798D">
            <w:pPr>
              <w:pStyle w:val="Tabletext"/>
              <w:jc w:val="center"/>
              <w:rPr>
                <w:del w:id="562" w:author="KN-NZ-Presentation, Funktional" w:date="2017-06-13T11:17:00Z"/>
              </w:rPr>
            </w:pPr>
            <w:del w:id="563" w:author="KN-NZ-Presentation, Funktional" w:date="2017-06-13T11:17:00Z">
              <w:r w:rsidDel="00890CE0">
                <w:delText>Ranging approach</w:delText>
              </w:r>
            </w:del>
          </w:p>
        </w:tc>
        <w:tc>
          <w:tcPr>
            <w:tcW w:w="206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264C325" w14:textId="2A65FEC2" w:rsidR="0004798D" w:rsidDel="00890CE0" w:rsidRDefault="0004798D">
            <w:pPr>
              <w:pStyle w:val="Tabletext"/>
              <w:jc w:val="center"/>
              <w:rPr>
                <w:del w:id="564" w:author="KN-NZ-Presentation, Funktional" w:date="2017-06-13T11:17:00Z"/>
              </w:rPr>
            </w:pPr>
            <w:del w:id="565" w:author="KN-NZ-Presentation, Funktional" w:date="2017-06-13T11:17:00Z">
              <w:r w:rsidDel="00890CE0">
                <w:delText>Positioning approach</w:delText>
              </w:r>
            </w:del>
          </w:p>
        </w:tc>
      </w:tr>
      <w:tr w:rsidR="0041703A" w:rsidDel="00890CE0" w14:paraId="3975B301" w14:textId="015F9639" w:rsidTr="0041703A">
        <w:trPr>
          <w:jc w:val="center"/>
          <w:del w:id="566" w:author="KN-NZ-Presentation, Funktional" w:date="2017-06-13T11:17:00Z"/>
        </w:trPr>
        <w:tc>
          <w:tcPr>
            <w:tcW w:w="15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73CC5B" w14:textId="47DCC2CB" w:rsidR="0041703A" w:rsidDel="00011227" w:rsidRDefault="0004798D" w:rsidP="00F46010">
            <w:pPr>
              <w:pStyle w:val="Tabletext"/>
              <w:rPr>
                <w:del w:id="567" w:author="KN-NZ-Presentation, Funktional" w:date="2017-06-12T21:30:00Z"/>
              </w:rPr>
            </w:pPr>
            <w:del w:id="568" w:author="KN-NZ-Presentation, Funktional" w:date="2017-06-13T11:17:00Z">
              <w:r w:rsidDel="00890CE0">
                <w:delText>Track control</w:delText>
              </w:r>
            </w:del>
          </w:p>
          <w:p w14:paraId="4E738F3B" w14:textId="7B29B1A5" w:rsidR="0004798D" w:rsidDel="00890CE0" w:rsidRDefault="0004798D" w:rsidP="00ED2B42">
            <w:pPr>
              <w:pStyle w:val="Tabletext"/>
              <w:rPr>
                <w:del w:id="569" w:author="KN-NZ-Presentation, Funktional" w:date="2017-06-13T11:17:00Z"/>
              </w:rPr>
            </w:pPr>
            <w:del w:id="570" w:author="KN-NZ-Presentation, Funktional" w:date="2017-06-12T21:30:00Z">
              <w:r w:rsidDel="00011227">
                <w:delText>(TC)</w:delText>
              </w:r>
            </w:del>
          </w:p>
        </w:tc>
        <w:tc>
          <w:tcPr>
            <w:tcW w:w="4083" w:type="dxa"/>
            <w:tcBorders>
              <w:top w:val="nil"/>
              <w:left w:val="nil"/>
              <w:bottom w:val="single" w:sz="8" w:space="0" w:color="auto"/>
              <w:right w:val="single" w:sz="8" w:space="0" w:color="auto"/>
            </w:tcBorders>
            <w:tcMar>
              <w:top w:w="0" w:type="dxa"/>
              <w:left w:w="108" w:type="dxa"/>
              <w:bottom w:w="0" w:type="dxa"/>
              <w:right w:w="108" w:type="dxa"/>
            </w:tcMar>
            <w:hideMark/>
          </w:tcPr>
          <w:p w14:paraId="424AB1E9" w14:textId="66DAE3D0" w:rsidR="0004798D" w:rsidDel="00890CE0" w:rsidRDefault="00A6652D" w:rsidP="005E4BB6">
            <w:pPr>
              <w:pStyle w:val="Tabletext"/>
              <w:rPr>
                <w:del w:id="571" w:author="KN-NZ-Presentation, Funktional" w:date="2017-06-13T11:17:00Z"/>
              </w:rPr>
            </w:pPr>
            <w:del w:id="572" w:author="KN-NZ-Presentation, Funktional" w:date="2017-06-13T11:17:00Z">
              <w:r w:rsidDel="00890CE0">
                <w:delText>Track control</w:delText>
              </w:r>
              <w:r w:rsidR="0004798D" w:rsidDel="00890CE0">
                <w:delText xml:space="preserve"> systems serve the automatic steering in a variety of navigational situation ranging from sailing through narrow straits to transoceanic voyages. The demand on accurate positioning may increase up to sub-meter level if ship navigation uses the track control in areas temporary or permanently restricted by obstacles at sea or on ground.</w:delText>
              </w:r>
            </w:del>
          </w:p>
        </w:tc>
        <w:tc>
          <w:tcPr>
            <w:tcW w:w="1660" w:type="dxa"/>
            <w:tcBorders>
              <w:top w:val="nil"/>
              <w:left w:val="nil"/>
              <w:bottom w:val="single" w:sz="8" w:space="0" w:color="auto"/>
              <w:right w:val="single" w:sz="8" w:space="0" w:color="auto"/>
            </w:tcBorders>
            <w:tcMar>
              <w:top w:w="0" w:type="dxa"/>
              <w:left w:w="108" w:type="dxa"/>
              <w:bottom w:w="0" w:type="dxa"/>
              <w:right w:w="108" w:type="dxa"/>
            </w:tcMar>
            <w:vAlign w:val="center"/>
          </w:tcPr>
          <w:p w14:paraId="46980B90" w14:textId="3F5BDE46" w:rsidR="0004798D" w:rsidDel="00890CE0" w:rsidRDefault="0004798D">
            <w:pPr>
              <w:pStyle w:val="Tabletext"/>
              <w:jc w:val="center"/>
              <w:rPr>
                <w:del w:id="573" w:author="KN-NZ-Presentation, Funktional" w:date="2017-06-13T11:17:00Z"/>
                <w:rFonts w:ascii="Calibri" w:hAnsi="Calibri"/>
                <w:szCs w:val="20"/>
              </w:rPr>
            </w:pPr>
            <w:del w:id="574" w:author="KN-NZ-Presentation, Funktional" w:date="2017-06-13T11:17:00Z">
              <w:r w:rsidDel="00890CE0">
                <w:delText>n/a</w:delText>
              </w:r>
            </w:del>
          </w:p>
          <w:p w14:paraId="52007DEF" w14:textId="426B012A" w:rsidR="0004798D" w:rsidDel="00890CE0" w:rsidRDefault="0004798D">
            <w:pPr>
              <w:pStyle w:val="Tabletext"/>
              <w:jc w:val="center"/>
              <w:rPr>
                <w:del w:id="575" w:author="KN-NZ-Presentation, Funktional" w:date="2017-06-13T11:17:00Z"/>
              </w:rPr>
            </w:pPr>
          </w:p>
        </w:tc>
        <w:tc>
          <w:tcPr>
            <w:tcW w:w="2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EC25DE" w14:textId="5F81607D" w:rsidR="0004798D" w:rsidDel="00890CE0" w:rsidRDefault="0004798D">
            <w:pPr>
              <w:pStyle w:val="Tabletext"/>
              <w:jc w:val="center"/>
              <w:rPr>
                <w:del w:id="576" w:author="KN-NZ-Presentation, Funktional" w:date="2017-06-13T11:17:00Z"/>
              </w:rPr>
            </w:pPr>
            <w:del w:id="577" w:author="KN-NZ-Presentation, Funktional" w:date="2017-06-13T11:17:00Z">
              <w:r w:rsidDel="00890CE0">
                <w:delText xml:space="preserve">Position-based determination of achieved position in relation to target </w:delText>
              </w:r>
              <w:r w:rsidR="00E12524" w:rsidDel="00890CE0">
                <w:delText>position</w:delText>
              </w:r>
            </w:del>
          </w:p>
        </w:tc>
      </w:tr>
      <w:tr w:rsidR="0041703A" w:rsidDel="00890CE0" w14:paraId="0FEFF156" w14:textId="5D245104" w:rsidTr="0041703A">
        <w:trPr>
          <w:jc w:val="center"/>
          <w:del w:id="578" w:author="KN-NZ-Presentation, Funktional" w:date="2017-06-13T11:17:00Z"/>
        </w:trPr>
        <w:tc>
          <w:tcPr>
            <w:tcW w:w="15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6102DB" w14:textId="271DDC05" w:rsidR="0041703A" w:rsidDel="00890CE0" w:rsidRDefault="0004798D" w:rsidP="00FA15EC">
            <w:pPr>
              <w:pStyle w:val="Tabletext"/>
              <w:rPr>
                <w:del w:id="579" w:author="KN-NZ-Presentation, Funktional" w:date="2017-06-13T11:17:00Z"/>
              </w:rPr>
            </w:pPr>
            <w:del w:id="580" w:author="KN-NZ-Presentation, Funktional" w:date="2017-06-13T11:17:00Z">
              <w:r w:rsidDel="00890CE0">
                <w:delText>Dynamic positioning</w:delText>
              </w:r>
            </w:del>
          </w:p>
          <w:p w14:paraId="6BB76F10" w14:textId="3F8E6A88" w:rsidR="0004798D" w:rsidDel="00890CE0" w:rsidRDefault="0004798D" w:rsidP="00FA15EC">
            <w:pPr>
              <w:pStyle w:val="Tabletext"/>
              <w:rPr>
                <w:del w:id="581" w:author="KN-NZ-Presentation, Funktional" w:date="2017-06-13T11:17:00Z"/>
              </w:rPr>
            </w:pPr>
            <w:del w:id="582" w:author="KN-NZ-Presentation, Funktional" w:date="2017-06-13T11:17:00Z">
              <w:r w:rsidDel="00890CE0">
                <w:delText>(DP)</w:delText>
              </w:r>
            </w:del>
          </w:p>
        </w:tc>
        <w:tc>
          <w:tcPr>
            <w:tcW w:w="4083" w:type="dxa"/>
            <w:tcBorders>
              <w:top w:val="nil"/>
              <w:left w:val="nil"/>
              <w:bottom w:val="single" w:sz="8" w:space="0" w:color="auto"/>
              <w:right w:val="single" w:sz="8" w:space="0" w:color="auto"/>
            </w:tcBorders>
            <w:tcMar>
              <w:top w:w="0" w:type="dxa"/>
              <w:left w:w="108" w:type="dxa"/>
              <w:bottom w:w="0" w:type="dxa"/>
              <w:right w:w="108" w:type="dxa"/>
            </w:tcMar>
            <w:hideMark/>
          </w:tcPr>
          <w:p w14:paraId="772C9B0A" w14:textId="23B5761A" w:rsidR="0004798D" w:rsidDel="00890CE0" w:rsidRDefault="0004798D" w:rsidP="0032010B">
            <w:pPr>
              <w:pStyle w:val="Tabletext"/>
              <w:rPr>
                <w:del w:id="583" w:author="KN-NZ-Presentation, Funktional" w:date="2017-06-13T11:17:00Z"/>
              </w:rPr>
            </w:pPr>
            <w:del w:id="584" w:author="KN-NZ-Presentation, Funktional" w:date="2017-06-13T11:17:00Z">
              <w:r w:rsidDel="00890CE0">
                <w:delText>A dynamic position system maintain</w:delText>
              </w:r>
              <w:r w:rsidR="00A6652D" w:rsidDel="00890CE0">
                <w:delText xml:space="preserve">s </w:delText>
              </w:r>
              <w:r w:rsidDel="00890CE0">
                <w:delText xml:space="preserve">ship’s position and heading in relation to a fixed point over ground (absolute) or to the position/attitude of a moving object </w:delText>
              </w:r>
              <w:r w:rsidR="00A6652D" w:rsidDel="00890CE0">
                <w:delText>(</w:delText>
              </w:r>
              <w:r w:rsidR="00E12524" w:rsidDel="00890CE0">
                <w:delText>relative).</w:delText>
              </w:r>
            </w:del>
          </w:p>
        </w:tc>
        <w:tc>
          <w:tcPr>
            <w:tcW w:w="16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E29F9A" w14:textId="73C37D5E" w:rsidR="0047514D" w:rsidDel="004F52FB" w:rsidRDefault="0004798D" w:rsidP="00505F61">
            <w:pPr>
              <w:pStyle w:val="Tabletext"/>
              <w:jc w:val="center"/>
              <w:rPr>
                <w:ins w:id="585" w:author="Gewies, Stefan" w:date="2017-06-06T13:58:00Z"/>
                <w:del w:id="586" w:author="KN-NZ-Presentation, Funktional" w:date="2017-06-13T11:06:00Z"/>
              </w:rPr>
            </w:pPr>
            <w:del w:id="587" w:author="KN-NZ-Presentation, Funktional" w:date="2017-06-13T11:17:00Z">
              <w:r w:rsidDel="00890CE0">
                <w:delText>Distance measurements supporting relative DP</w:delText>
              </w:r>
              <w:r w:rsidR="0041703A" w:rsidDel="00890CE0">
                <w:delText xml:space="preserve"> </w:delText>
              </w:r>
            </w:del>
          </w:p>
          <w:p w14:paraId="0544D3EF" w14:textId="55798AFF" w:rsidR="0004798D" w:rsidDel="00890CE0" w:rsidRDefault="0047514D">
            <w:pPr>
              <w:pStyle w:val="Tabletext"/>
              <w:jc w:val="center"/>
              <w:rPr>
                <w:del w:id="588" w:author="KN-NZ-Presentation, Funktional" w:date="2017-06-13T11:17:00Z"/>
              </w:rPr>
            </w:pPr>
            <w:ins w:id="589" w:author="Gewies, Stefan" w:date="2017-06-06T13:58:00Z">
              <w:del w:id="590" w:author="KN-NZ-Presentation, Funktional" w:date="2017-06-13T11:06:00Z">
                <w:r w:rsidDel="004F52FB">
                  <w:delText>(use ranges for positioning)</w:delText>
                </w:r>
              </w:del>
            </w:ins>
            <w:del w:id="591" w:author="KN-NZ-Presentation, Funktional" w:date="2017-06-13T11:17:00Z">
              <w:r w:rsidR="0004798D" w:rsidDel="00890CE0">
                <w:delText>(R4P)</w:delText>
              </w:r>
            </w:del>
          </w:p>
        </w:tc>
        <w:tc>
          <w:tcPr>
            <w:tcW w:w="2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8330B2" w14:textId="079E40B0" w:rsidR="0004798D" w:rsidDel="00890CE0" w:rsidRDefault="0004798D">
            <w:pPr>
              <w:pStyle w:val="Tabletext"/>
              <w:jc w:val="center"/>
              <w:rPr>
                <w:del w:id="592" w:author="KN-NZ-Presentation, Funktional" w:date="2017-06-13T11:17:00Z"/>
              </w:rPr>
            </w:pPr>
            <w:del w:id="593" w:author="KN-NZ-Presentation, Funktional" w:date="2017-06-13T11:17:00Z">
              <w:r w:rsidDel="00890CE0">
                <w:delText>Position &amp; heading reference systems to determine difference between curre</w:delText>
              </w:r>
              <w:r w:rsidR="00E12524" w:rsidDel="00890CE0">
                <w:delText>nt and target position/movement</w:delText>
              </w:r>
            </w:del>
          </w:p>
        </w:tc>
      </w:tr>
    </w:tbl>
    <w:p w14:paraId="030A2D76" w14:textId="1F3B68D5" w:rsidR="0004798D" w:rsidDel="0047514D" w:rsidRDefault="0004798D" w:rsidP="00635BD8">
      <w:pPr>
        <w:pStyle w:val="BodyText"/>
        <w:tabs>
          <w:tab w:val="left" w:pos="1134"/>
        </w:tabs>
        <w:spacing w:after="0" w:line="240" w:lineRule="auto"/>
        <w:ind w:left="708"/>
        <w:rPr>
          <w:del w:id="594" w:author="Gewies, Stefan" w:date="2017-06-06T13:58:00Z"/>
          <w:sz w:val="18"/>
          <w:szCs w:val="18"/>
        </w:rPr>
      </w:pPr>
      <w:del w:id="595" w:author="Gewies, Stefan" w:date="2017-06-06T13:58:00Z">
        <w:r w:rsidDel="0047514D">
          <w:rPr>
            <w:sz w:val="18"/>
            <w:szCs w:val="18"/>
          </w:rPr>
          <w:delText xml:space="preserve">R4P: </w:delText>
        </w:r>
        <w:r w:rsidR="00635BD8" w:rsidDel="0047514D">
          <w:rPr>
            <w:sz w:val="18"/>
            <w:szCs w:val="18"/>
          </w:rPr>
          <w:tab/>
        </w:r>
        <w:r w:rsidDel="0047514D">
          <w:rPr>
            <w:sz w:val="18"/>
            <w:szCs w:val="18"/>
          </w:rPr>
          <w:delText>Ranging for Positioning</w:delText>
        </w:r>
      </w:del>
    </w:p>
    <w:p w14:paraId="387ECAB4" w14:textId="77777777" w:rsidR="00635BD8" w:rsidRDefault="00635BD8" w:rsidP="00635BD8">
      <w:pPr>
        <w:pStyle w:val="BodyText"/>
        <w:tabs>
          <w:tab w:val="left" w:pos="1134"/>
        </w:tabs>
        <w:spacing w:after="0" w:line="240" w:lineRule="auto"/>
        <w:ind w:left="708"/>
        <w:rPr>
          <w:rFonts w:ascii="Calibri" w:hAnsi="Calibri"/>
          <w:sz w:val="18"/>
          <w:szCs w:val="18"/>
        </w:rPr>
      </w:pPr>
      <w:r>
        <w:rPr>
          <w:sz w:val="18"/>
          <w:szCs w:val="18"/>
        </w:rPr>
        <w:t>n/a:</w:t>
      </w:r>
      <w:r>
        <w:rPr>
          <w:sz w:val="18"/>
          <w:szCs w:val="18"/>
        </w:rPr>
        <w:tab/>
        <w:t>not applicable</w:t>
      </w:r>
    </w:p>
    <w:p w14:paraId="73333621" w14:textId="77777777" w:rsidR="0004798D" w:rsidRDefault="0004798D" w:rsidP="0004798D">
      <w:pPr>
        <w:pStyle w:val="BodyText"/>
        <w:jc w:val="both"/>
      </w:pPr>
    </w:p>
    <w:p w14:paraId="0EB07F8F" w14:textId="3BBAF155" w:rsidR="0004798D" w:rsidDel="00890CE0" w:rsidRDefault="0004798D" w:rsidP="0004798D">
      <w:pPr>
        <w:pStyle w:val="BodyText"/>
        <w:jc w:val="both"/>
        <w:rPr>
          <w:del w:id="596" w:author="KN-NZ-Presentation, Funktional" w:date="2017-06-13T11:18:00Z"/>
        </w:rPr>
      </w:pPr>
      <w:del w:id="597" w:author="KN-NZ-Presentation, Funktional" w:date="2017-06-13T11:18:00Z">
        <w:r w:rsidDel="00890CE0">
          <w:delText xml:space="preserve">The use cases given in Table </w:delText>
        </w:r>
        <w:r w:rsidR="00A6652D" w:rsidDel="00890CE0">
          <w:delText>1</w:delText>
        </w:r>
        <w:r w:rsidDel="00890CE0">
          <w:delText xml:space="preserve"> illustrate the demand</w:delText>
        </w:r>
        <w:r w:rsidR="00700B86" w:rsidDel="00890CE0">
          <w:delText>s</w:delText>
        </w:r>
        <w:r w:rsidDel="00890CE0">
          <w:delText xml:space="preserve"> on high accurate positioning and ranging to avoid collisions and groundings. Therefore, all use cases are safety-relevant and implicate that besides accuracy the integrity of positioning and ranging has to</w:delText>
        </w:r>
        <w:r w:rsidR="005E4BB6" w:rsidDel="00890CE0">
          <w:delText xml:space="preserve"> be</w:delText>
        </w:r>
        <w:r w:rsidDel="00890CE0">
          <w:delText xml:space="preserve"> take</w:delText>
        </w:r>
        <w:r w:rsidR="005E4BB6" w:rsidDel="00890CE0">
          <w:delText>n</w:delText>
        </w:r>
        <w:r w:rsidDel="00890CE0">
          <w:delText xml:space="preserve"> into account. In case of navigational applications (Table 2) the navigation conditions determine ultimately the demand on accuracy and integrity of needed position and range data. </w:delText>
        </w:r>
      </w:del>
    </w:p>
    <w:p w14:paraId="241A5643" w14:textId="738AFCBB" w:rsidR="00974A54" w:rsidRDefault="00974A54" w:rsidP="00974A54">
      <w:pPr>
        <w:pStyle w:val="Heading1"/>
      </w:pPr>
      <w:bookmarkStart w:id="598" w:name="_Toc479846671"/>
      <w:r>
        <w:t>PERFO</w:t>
      </w:r>
      <w:ins w:id="599" w:author="KN-NZ-Presentation, Funktional" w:date="2017-06-13T11:32:00Z">
        <w:r w:rsidR="00794F8F">
          <w:t>R</w:t>
        </w:r>
      </w:ins>
      <w:r>
        <w:t>MANCE Specification</w:t>
      </w:r>
      <w:bookmarkEnd w:id="598"/>
    </w:p>
    <w:p w14:paraId="216BFC7E" w14:textId="77777777" w:rsidR="00974A54" w:rsidRPr="00402FDE" w:rsidRDefault="00974A54" w:rsidP="00974A54">
      <w:pPr>
        <w:pStyle w:val="Heading1separatationline"/>
        <w:rPr>
          <w:rFonts w:ascii="Calibri" w:hAnsi="Calibri"/>
          <w:color w:val="auto"/>
        </w:rPr>
      </w:pPr>
    </w:p>
    <w:p w14:paraId="46C2316F" w14:textId="77777777" w:rsidR="000D4A6E" w:rsidRDefault="002B7E64" w:rsidP="00974A54">
      <w:pPr>
        <w:pStyle w:val="Heading2"/>
      </w:pPr>
      <w:bookmarkStart w:id="600" w:name="_Toc479846672"/>
      <w:r>
        <w:lastRenderedPageBreak/>
        <w:t>Ba</w:t>
      </w:r>
      <w:r w:rsidR="00F3373A">
        <w:t>ckground</w:t>
      </w:r>
      <w:bookmarkEnd w:id="600"/>
    </w:p>
    <w:p w14:paraId="22EF49FD" w14:textId="77777777" w:rsidR="000D4A6E" w:rsidRDefault="000D4A6E" w:rsidP="000D4A6E">
      <w:pPr>
        <w:pStyle w:val="Heading2separationline"/>
        <w:rPr>
          <w:ins w:id="601" w:author="KN-NZ-Presentation, Funktional" w:date="2017-06-13T12:27:00Z"/>
        </w:rPr>
      </w:pPr>
    </w:p>
    <w:p w14:paraId="3316E8E5" w14:textId="02F02985" w:rsidR="004C03FB" w:rsidRPr="00505F61" w:rsidRDefault="004C03FB">
      <w:pPr>
        <w:pStyle w:val="Heading3"/>
        <w:pPrChange w:id="602" w:author="KN-NZ-Presentation, Funktional" w:date="2017-06-13T12:28:00Z">
          <w:pPr>
            <w:pStyle w:val="Heading2separationline"/>
          </w:pPr>
        </w:pPrChange>
      </w:pPr>
      <w:ins w:id="603" w:author="KN-NZ-Presentation, Funktional" w:date="2017-06-13T12:28:00Z">
        <w:r>
          <w:t>IMO STANDARDS</w:t>
        </w:r>
      </w:ins>
    </w:p>
    <w:p w14:paraId="50F64082" w14:textId="0DC4EE26" w:rsidR="00CB2CAE" w:rsidRDefault="00D462C9" w:rsidP="0032010B">
      <w:pPr>
        <w:autoSpaceDE w:val="0"/>
        <w:autoSpaceDN w:val="0"/>
        <w:adjustRightInd w:val="0"/>
        <w:spacing w:line="240" w:lineRule="auto"/>
        <w:jc w:val="both"/>
        <w:rPr>
          <w:ins w:id="604" w:author="KN-NZ-Presentation, Funktional" w:date="2017-06-13T11:33:00Z"/>
          <w:rFonts w:ascii="Calibri" w:hAnsi="Calibri"/>
          <w:sz w:val="22"/>
        </w:rPr>
      </w:pPr>
      <w:r>
        <w:rPr>
          <w:rFonts w:ascii="Calibri" w:hAnsi="Calibri"/>
          <w:sz w:val="22"/>
        </w:rPr>
        <w:t>IMO Res. A.1046 (27) [</w:t>
      </w:r>
      <w:r w:rsidR="00E43583">
        <w:rPr>
          <w:rFonts w:ascii="Calibri" w:hAnsi="Calibri"/>
          <w:sz w:val="22"/>
        </w:rPr>
        <w:t>5</w:t>
      </w:r>
      <w:r>
        <w:rPr>
          <w:rFonts w:ascii="Calibri" w:hAnsi="Calibri"/>
          <w:sz w:val="22"/>
        </w:rPr>
        <w:t>] provides</w:t>
      </w:r>
      <w:r w:rsidR="00974A54" w:rsidRPr="00A36726">
        <w:rPr>
          <w:rFonts w:ascii="Calibri" w:hAnsi="Calibri"/>
          <w:sz w:val="22"/>
        </w:rPr>
        <w:t xml:space="preserve"> recommendations on radio navigation systems and services used worldwide for </w:t>
      </w:r>
      <w:r w:rsidR="00196236">
        <w:rPr>
          <w:rFonts w:ascii="Calibri" w:hAnsi="Calibri"/>
          <w:sz w:val="22"/>
        </w:rPr>
        <w:t xml:space="preserve">ship </w:t>
      </w:r>
      <w:r w:rsidR="00EE6788">
        <w:rPr>
          <w:rFonts w:ascii="Calibri" w:hAnsi="Calibri"/>
          <w:sz w:val="22"/>
        </w:rPr>
        <w:t>positioning</w:t>
      </w:r>
      <w:r w:rsidR="00633B2D">
        <w:rPr>
          <w:rFonts w:ascii="Calibri" w:hAnsi="Calibri"/>
          <w:sz w:val="22"/>
        </w:rPr>
        <w:t>:</w:t>
      </w:r>
      <w:r w:rsidR="00974A54" w:rsidRPr="00A36726">
        <w:rPr>
          <w:rFonts w:ascii="Calibri" w:hAnsi="Calibri"/>
          <w:sz w:val="22"/>
        </w:rPr>
        <w:t xml:space="preserve"> </w:t>
      </w:r>
      <w:r w:rsidR="00974A54">
        <w:rPr>
          <w:rFonts w:ascii="Calibri" w:hAnsi="Calibri"/>
          <w:sz w:val="22"/>
        </w:rPr>
        <w:t xml:space="preserve">The document specifies </w:t>
      </w:r>
      <w:r>
        <w:rPr>
          <w:rFonts w:ascii="Calibri" w:hAnsi="Calibri"/>
          <w:sz w:val="22"/>
        </w:rPr>
        <w:t>for g</w:t>
      </w:r>
      <w:r w:rsidRPr="00A36726">
        <w:rPr>
          <w:rFonts w:ascii="Calibri" w:hAnsi="Calibri"/>
          <w:sz w:val="22"/>
        </w:rPr>
        <w:t xml:space="preserve">eneral </w:t>
      </w:r>
      <w:r>
        <w:rPr>
          <w:rFonts w:ascii="Calibri" w:hAnsi="Calibri"/>
          <w:sz w:val="22"/>
        </w:rPr>
        <w:t xml:space="preserve">ship </w:t>
      </w:r>
      <w:r w:rsidRPr="00A36726">
        <w:rPr>
          <w:rFonts w:ascii="Calibri" w:hAnsi="Calibri"/>
          <w:sz w:val="22"/>
        </w:rPr>
        <w:t>navigation in ocean waters</w:t>
      </w:r>
      <w:r>
        <w:rPr>
          <w:rFonts w:ascii="Calibri" w:hAnsi="Calibri"/>
          <w:sz w:val="22"/>
        </w:rPr>
        <w:t xml:space="preserve"> </w:t>
      </w:r>
      <w:r w:rsidR="00974A54">
        <w:rPr>
          <w:rFonts w:ascii="Calibri" w:hAnsi="Calibri"/>
          <w:sz w:val="22"/>
        </w:rPr>
        <w:t xml:space="preserve">that </w:t>
      </w:r>
      <w:r w:rsidR="00196236">
        <w:rPr>
          <w:rFonts w:ascii="Calibri" w:hAnsi="Calibri"/>
          <w:sz w:val="22"/>
        </w:rPr>
        <w:t xml:space="preserve">the </w:t>
      </w:r>
      <w:del w:id="605" w:author="KN-NZ-Presentation, Funktional" w:date="2017-06-13T11:38:00Z">
        <w:r w:rsidR="00196236" w:rsidDel="00794F8F">
          <w:rPr>
            <w:rFonts w:ascii="Calibri" w:hAnsi="Calibri"/>
            <w:sz w:val="22"/>
          </w:rPr>
          <w:delText xml:space="preserve">accuracy of </w:delText>
        </w:r>
      </w:del>
      <w:r w:rsidR="00974A54">
        <w:rPr>
          <w:rFonts w:ascii="Calibri" w:hAnsi="Calibri"/>
          <w:sz w:val="22"/>
        </w:rPr>
        <w:t xml:space="preserve">horizontal position </w:t>
      </w:r>
      <w:ins w:id="606" w:author="KN-NZ-Presentation, Funktional" w:date="2017-06-13T11:37:00Z">
        <w:r w:rsidR="00794F8F">
          <w:rPr>
            <w:rFonts w:ascii="Calibri" w:hAnsi="Calibri"/>
            <w:sz w:val="22"/>
          </w:rPr>
          <w:t xml:space="preserve">accuracy (HPA) </w:t>
        </w:r>
      </w:ins>
      <w:r w:rsidR="00196236">
        <w:rPr>
          <w:rFonts w:ascii="Calibri" w:hAnsi="Calibri"/>
          <w:sz w:val="22"/>
        </w:rPr>
        <w:t xml:space="preserve">should be </w:t>
      </w:r>
      <w:r w:rsidR="00974A54" w:rsidRPr="00A36726">
        <w:rPr>
          <w:rFonts w:ascii="Calibri" w:hAnsi="Calibri"/>
          <w:sz w:val="22"/>
        </w:rPr>
        <w:t>better than 100 m</w:t>
      </w:r>
      <w:r w:rsidR="00974A54">
        <w:rPr>
          <w:rFonts w:ascii="Calibri" w:hAnsi="Calibri"/>
          <w:sz w:val="22"/>
        </w:rPr>
        <w:t xml:space="preserve"> </w:t>
      </w:r>
      <w:r w:rsidR="00196236">
        <w:rPr>
          <w:rFonts w:ascii="Calibri" w:hAnsi="Calibri"/>
          <w:sz w:val="22"/>
        </w:rPr>
        <w:t xml:space="preserve">with a probability of </w:t>
      </w:r>
      <w:r w:rsidR="00974A54">
        <w:rPr>
          <w:rFonts w:ascii="Calibri" w:hAnsi="Calibri"/>
          <w:sz w:val="22"/>
        </w:rPr>
        <w:t>95%</w:t>
      </w:r>
      <w:r w:rsidR="00196236">
        <w:rPr>
          <w:rFonts w:ascii="Calibri" w:hAnsi="Calibri"/>
          <w:sz w:val="22"/>
        </w:rPr>
        <w:t>.</w:t>
      </w:r>
      <w:r w:rsidR="00974A54" w:rsidRPr="00A36726">
        <w:rPr>
          <w:rFonts w:ascii="Calibri" w:hAnsi="Calibri"/>
          <w:sz w:val="22"/>
        </w:rPr>
        <w:t xml:space="preserve"> </w:t>
      </w:r>
      <w:del w:id="607" w:author="KN-NZ-Presentation, Funktional" w:date="2017-06-13T11:29:00Z">
        <w:r w:rsidR="00CB2CAE" w:rsidDel="00046174">
          <w:rPr>
            <w:rFonts w:ascii="Calibri" w:hAnsi="Calibri"/>
            <w:sz w:val="22"/>
          </w:rPr>
          <w:delText xml:space="preserve">The HPA of </w:delText>
        </w:r>
        <w:r w:rsidR="00EE6788" w:rsidDel="00046174">
          <w:rPr>
            <w:rFonts w:ascii="Calibri" w:hAnsi="Calibri"/>
            <w:sz w:val="22"/>
          </w:rPr>
          <w:delText>data exchanged by the</w:delText>
        </w:r>
        <w:r w:rsidR="00635BD8" w:rsidDel="00046174">
          <w:rPr>
            <w:rFonts w:ascii="Calibri" w:hAnsi="Calibri"/>
            <w:sz w:val="22"/>
          </w:rPr>
          <w:delText xml:space="preserve"> </w:delText>
        </w:r>
        <w:r w:rsidR="00EE6788" w:rsidRPr="00EE6788" w:rsidDel="00046174">
          <w:rPr>
            <w:rFonts w:ascii="Calibri" w:hAnsi="Calibri"/>
            <w:sz w:val="22"/>
          </w:rPr>
          <w:delText xml:space="preserve">Global Maritime Distress and Safety System </w:delText>
        </w:r>
        <w:r w:rsidR="00635BD8" w:rsidRPr="00EE6788" w:rsidDel="00046174">
          <w:rPr>
            <w:rFonts w:ascii="Calibri" w:hAnsi="Calibri"/>
            <w:sz w:val="22"/>
          </w:rPr>
          <w:delText>(</w:delText>
        </w:r>
        <w:r w:rsidR="00974A54" w:rsidDel="00046174">
          <w:rPr>
            <w:rFonts w:ascii="Calibri" w:hAnsi="Calibri"/>
            <w:sz w:val="22"/>
          </w:rPr>
          <w:delText>G</w:delText>
        </w:r>
        <w:r w:rsidR="00974A54" w:rsidRPr="00A36726" w:rsidDel="00046174">
          <w:rPr>
            <w:rFonts w:ascii="Calibri" w:hAnsi="Calibri"/>
            <w:sz w:val="22"/>
          </w:rPr>
          <w:delText>MDSS</w:delText>
        </w:r>
        <w:r w:rsidR="00635BD8" w:rsidDel="00046174">
          <w:rPr>
            <w:rFonts w:ascii="Calibri" w:hAnsi="Calibri"/>
            <w:sz w:val="22"/>
          </w:rPr>
          <w:delText>)</w:delText>
        </w:r>
        <w:r w:rsidR="00196236" w:rsidDel="00046174">
          <w:rPr>
            <w:rFonts w:ascii="Calibri" w:hAnsi="Calibri"/>
            <w:sz w:val="22"/>
          </w:rPr>
          <w:delText xml:space="preserve"> </w:delText>
        </w:r>
        <w:r w:rsidR="00CB2CAE" w:rsidDel="00046174">
          <w:rPr>
            <w:rFonts w:ascii="Calibri" w:hAnsi="Calibri"/>
            <w:sz w:val="22"/>
          </w:rPr>
          <w:delText>has to be bound to 100</w:delText>
        </w:r>
        <w:r w:rsidR="00E43583" w:rsidDel="00046174">
          <w:rPr>
            <w:rFonts w:ascii="Calibri" w:hAnsi="Calibri"/>
            <w:sz w:val="22"/>
          </w:rPr>
          <w:delText> </w:delText>
        </w:r>
        <w:r w:rsidR="00CB2CAE" w:rsidDel="00046174">
          <w:rPr>
            <w:rFonts w:ascii="Calibri" w:hAnsi="Calibri"/>
            <w:sz w:val="22"/>
          </w:rPr>
          <w:delText>m.</w:delText>
        </w:r>
        <w:r w:rsidR="00974A54" w:rsidDel="00046174">
          <w:rPr>
            <w:rFonts w:ascii="Calibri" w:hAnsi="Calibri"/>
            <w:sz w:val="22"/>
          </w:rPr>
          <w:delText xml:space="preserve"> </w:delText>
        </w:r>
      </w:del>
      <w:r w:rsidR="00974A54">
        <w:rPr>
          <w:rFonts w:ascii="Calibri" w:hAnsi="Calibri"/>
          <w:sz w:val="22"/>
        </w:rPr>
        <w:t>If practicable</w:t>
      </w:r>
      <w:r w:rsidR="0094215E">
        <w:rPr>
          <w:rFonts w:ascii="Calibri" w:hAnsi="Calibri"/>
          <w:sz w:val="22"/>
        </w:rPr>
        <w:t>,</w:t>
      </w:r>
      <w:r w:rsidR="00974A54" w:rsidRPr="00402FDE">
        <w:rPr>
          <w:rFonts w:ascii="Calibri" w:hAnsi="Calibri"/>
          <w:sz w:val="22"/>
        </w:rPr>
        <w:t xml:space="preserve"> </w:t>
      </w:r>
      <w:r w:rsidR="00974A54">
        <w:rPr>
          <w:rFonts w:ascii="Calibri" w:hAnsi="Calibri"/>
          <w:sz w:val="22"/>
        </w:rPr>
        <w:t xml:space="preserve">integrity warnings should inform about </w:t>
      </w:r>
      <w:r w:rsidR="00CB2CAE">
        <w:rPr>
          <w:rFonts w:ascii="Calibri" w:hAnsi="Calibri"/>
          <w:sz w:val="22"/>
        </w:rPr>
        <w:t xml:space="preserve">the </w:t>
      </w:r>
      <w:r w:rsidR="00974A54">
        <w:rPr>
          <w:rFonts w:ascii="Calibri" w:hAnsi="Calibri"/>
          <w:sz w:val="22"/>
        </w:rPr>
        <w:t>occurrence of system malfunctions, non-availability or discontinuities</w:t>
      </w:r>
      <w:r w:rsidR="0094215E" w:rsidRPr="0094215E">
        <w:rPr>
          <w:rFonts w:ascii="Calibri" w:hAnsi="Calibri"/>
          <w:sz w:val="22"/>
        </w:rPr>
        <w:t xml:space="preserve"> </w:t>
      </w:r>
      <w:r w:rsidR="0094215E">
        <w:rPr>
          <w:rFonts w:ascii="Calibri" w:hAnsi="Calibri"/>
          <w:sz w:val="22"/>
        </w:rPr>
        <w:t xml:space="preserve">by future </w:t>
      </w:r>
      <w:r w:rsidR="0094215E" w:rsidRPr="00402FDE">
        <w:rPr>
          <w:rFonts w:ascii="Calibri" w:hAnsi="Calibri"/>
          <w:sz w:val="22"/>
        </w:rPr>
        <w:t xml:space="preserve">Maritime Safety Information </w:t>
      </w:r>
      <w:r w:rsidR="0094215E">
        <w:rPr>
          <w:rFonts w:ascii="Calibri" w:hAnsi="Calibri"/>
          <w:sz w:val="22"/>
        </w:rPr>
        <w:t>(MSI) systems</w:t>
      </w:r>
      <w:r w:rsidR="00974A54">
        <w:rPr>
          <w:rFonts w:ascii="Calibri" w:hAnsi="Calibri"/>
          <w:sz w:val="22"/>
        </w:rPr>
        <w:t>. T</w:t>
      </w:r>
      <w:r w:rsidR="00974A54" w:rsidRPr="00A36726">
        <w:rPr>
          <w:rFonts w:ascii="Calibri" w:hAnsi="Calibri"/>
          <w:sz w:val="22"/>
        </w:rPr>
        <w:t xml:space="preserve">he </w:t>
      </w:r>
      <w:r w:rsidR="00CB2CAE">
        <w:rPr>
          <w:rFonts w:ascii="Calibri" w:hAnsi="Calibri"/>
          <w:sz w:val="22"/>
        </w:rPr>
        <w:t>position error</w:t>
      </w:r>
      <w:r w:rsidR="00974A54" w:rsidRPr="00A36726">
        <w:rPr>
          <w:rFonts w:ascii="Calibri" w:hAnsi="Calibri"/>
          <w:sz w:val="22"/>
        </w:rPr>
        <w:t xml:space="preserve"> should be below 10</w:t>
      </w:r>
      <w:r w:rsidR="00974A54">
        <w:rPr>
          <w:rFonts w:ascii="Calibri" w:hAnsi="Calibri"/>
          <w:sz w:val="22"/>
        </w:rPr>
        <w:t xml:space="preserve"> </w:t>
      </w:r>
      <w:r w:rsidR="00974A54" w:rsidRPr="00A36726">
        <w:rPr>
          <w:rFonts w:ascii="Calibri" w:hAnsi="Calibri"/>
          <w:sz w:val="22"/>
        </w:rPr>
        <w:t>m with a probability of 95%</w:t>
      </w:r>
      <w:r w:rsidR="00974A54">
        <w:rPr>
          <w:rFonts w:ascii="Calibri" w:hAnsi="Calibri"/>
          <w:sz w:val="22"/>
        </w:rPr>
        <w:t xml:space="preserve">, if radio navigation systems </w:t>
      </w:r>
      <w:r>
        <w:rPr>
          <w:rFonts w:ascii="Calibri" w:hAnsi="Calibri"/>
          <w:sz w:val="22"/>
        </w:rPr>
        <w:t>serve the determination of</w:t>
      </w:r>
      <w:r w:rsidR="00974A54">
        <w:rPr>
          <w:rFonts w:ascii="Calibri" w:hAnsi="Calibri"/>
          <w:sz w:val="22"/>
        </w:rPr>
        <w:t xml:space="preserve"> ship’s position </w:t>
      </w:r>
      <w:r w:rsidR="00974A54" w:rsidRPr="00A36726">
        <w:rPr>
          <w:rFonts w:ascii="Calibri" w:hAnsi="Calibri"/>
          <w:sz w:val="22"/>
        </w:rPr>
        <w:t>in harbour entrances, harbo</w:t>
      </w:r>
      <w:r w:rsidR="00974A54">
        <w:rPr>
          <w:rFonts w:ascii="Calibri" w:hAnsi="Calibri"/>
          <w:sz w:val="22"/>
        </w:rPr>
        <w:t>u</w:t>
      </w:r>
      <w:r w:rsidR="00974A54" w:rsidRPr="00A36726">
        <w:rPr>
          <w:rFonts w:ascii="Calibri" w:hAnsi="Calibri"/>
          <w:sz w:val="22"/>
        </w:rPr>
        <w:t>r approaches, and co</w:t>
      </w:r>
      <w:ins w:id="608" w:author="KN-NZ-Presentation, Funktional" w:date="2017-06-13T11:33:00Z">
        <w:r w:rsidR="00794F8F">
          <w:rPr>
            <w:rFonts w:ascii="Calibri" w:hAnsi="Calibri"/>
            <w:sz w:val="22"/>
          </w:rPr>
          <w:t>a</w:t>
        </w:r>
      </w:ins>
      <w:r w:rsidR="00974A54" w:rsidRPr="00A36726">
        <w:rPr>
          <w:rFonts w:ascii="Calibri" w:hAnsi="Calibri"/>
          <w:sz w:val="22"/>
        </w:rPr>
        <w:t>stal water</w:t>
      </w:r>
      <w:ins w:id="609" w:author="KN-NZ-Presentation, Funktional" w:date="2017-06-13T11:33:00Z">
        <w:r w:rsidR="00794F8F">
          <w:rPr>
            <w:rFonts w:ascii="Calibri" w:hAnsi="Calibri"/>
            <w:sz w:val="22"/>
          </w:rPr>
          <w:t>s</w:t>
        </w:r>
      </w:ins>
      <w:r w:rsidR="00E12524">
        <w:rPr>
          <w:rFonts w:ascii="Calibri" w:hAnsi="Calibri"/>
          <w:sz w:val="22"/>
        </w:rPr>
        <w:t>.</w:t>
      </w:r>
    </w:p>
    <w:p w14:paraId="360E809B" w14:textId="77777777" w:rsidR="00794F8F" w:rsidRDefault="00794F8F" w:rsidP="0032010B">
      <w:pPr>
        <w:autoSpaceDE w:val="0"/>
        <w:autoSpaceDN w:val="0"/>
        <w:adjustRightInd w:val="0"/>
        <w:spacing w:line="240" w:lineRule="auto"/>
        <w:jc w:val="both"/>
        <w:rPr>
          <w:rFonts w:ascii="Calibri" w:hAnsi="Calibri"/>
          <w:sz w:val="22"/>
        </w:rPr>
      </w:pPr>
    </w:p>
    <w:p w14:paraId="52757F99" w14:textId="27ECDA66" w:rsidR="004C03FB" w:rsidRDefault="00CB2CAE" w:rsidP="0032010B">
      <w:pPr>
        <w:autoSpaceDE w:val="0"/>
        <w:autoSpaceDN w:val="0"/>
        <w:adjustRightInd w:val="0"/>
        <w:spacing w:line="240" w:lineRule="auto"/>
        <w:jc w:val="both"/>
        <w:rPr>
          <w:ins w:id="610" w:author="KN-NZ-Presentation, Funktional" w:date="2017-06-13T12:28:00Z"/>
          <w:rFonts w:ascii="Calibri" w:hAnsi="Calibri"/>
          <w:sz w:val="22"/>
        </w:rPr>
      </w:pPr>
      <w:r>
        <w:rPr>
          <w:rFonts w:ascii="Calibri" w:hAnsi="Calibri"/>
          <w:sz w:val="22"/>
        </w:rPr>
        <w:t>Position accuracies</w:t>
      </w:r>
      <w:r w:rsidR="00974A54">
        <w:rPr>
          <w:rFonts w:ascii="Calibri" w:hAnsi="Calibri"/>
          <w:sz w:val="22"/>
        </w:rPr>
        <w:t xml:space="preserve"> in </w:t>
      </w:r>
      <w:r>
        <w:rPr>
          <w:rFonts w:ascii="Calibri" w:hAnsi="Calibri"/>
          <w:sz w:val="22"/>
        </w:rPr>
        <w:t>the sub-</w:t>
      </w:r>
      <w:del w:id="611" w:author="KN-NZ-Presentation, Funktional" w:date="2017-06-13T11:34:00Z">
        <w:r w:rsidDel="00794F8F">
          <w:rPr>
            <w:rFonts w:ascii="Calibri" w:hAnsi="Calibri"/>
            <w:sz w:val="22"/>
          </w:rPr>
          <w:delText xml:space="preserve">meter </w:delText>
        </w:r>
      </w:del>
      <w:ins w:id="612" w:author="KN-NZ-Presentation, Funktional" w:date="2017-06-13T11:34:00Z">
        <w:r w:rsidR="00794F8F">
          <w:rPr>
            <w:rFonts w:ascii="Calibri" w:hAnsi="Calibri"/>
            <w:sz w:val="22"/>
          </w:rPr>
          <w:t xml:space="preserve">metre </w:t>
        </w:r>
      </w:ins>
      <w:r>
        <w:rPr>
          <w:rFonts w:ascii="Calibri" w:hAnsi="Calibri"/>
          <w:sz w:val="22"/>
        </w:rPr>
        <w:t>range are</w:t>
      </w:r>
      <w:r w:rsidR="00974A54" w:rsidRPr="00F53A83">
        <w:rPr>
          <w:rFonts w:ascii="Calibri" w:hAnsi="Calibri"/>
          <w:sz w:val="22"/>
        </w:rPr>
        <w:t xml:space="preserve"> </w:t>
      </w:r>
      <w:r w:rsidR="00D462C9">
        <w:rPr>
          <w:rFonts w:ascii="Calibri" w:hAnsi="Calibri"/>
          <w:sz w:val="22"/>
        </w:rPr>
        <w:t>required</w:t>
      </w:r>
      <w:r w:rsidR="00974A54" w:rsidRPr="00F53A83">
        <w:rPr>
          <w:rFonts w:ascii="Calibri" w:hAnsi="Calibri"/>
          <w:sz w:val="22"/>
        </w:rPr>
        <w:t xml:space="preserve"> </w:t>
      </w:r>
      <w:r w:rsidR="00D462C9">
        <w:rPr>
          <w:rFonts w:ascii="Calibri" w:hAnsi="Calibri"/>
          <w:sz w:val="22"/>
        </w:rPr>
        <w:t xml:space="preserve">only by </w:t>
      </w:r>
      <w:r w:rsidR="00974A54" w:rsidRPr="00F53A83">
        <w:rPr>
          <w:rFonts w:ascii="Calibri" w:hAnsi="Calibri"/>
          <w:sz w:val="22"/>
        </w:rPr>
        <w:t xml:space="preserve">IMO Resolution </w:t>
      </w:r>
      <w:proofErr w:type="gramStart"/>
      <w:r w:rsidR="00974A54" w:rsidRPr="00F53A83">
        <w:rPr>
          <w:rFonts w:ascii="Calibri" w:hAnsi="Calibri"/>
          <w:sz w:val="22"/>
        </w:rPr>
        <w:t>A.915(</w:t>
      </w:r>
      <w:proofErr w:type="gramEnd"/>
      <w:r w:rsidR="00974A54" w:rsidRPr="00F53A83">
        <w:rPr>
          <w:rFonts w:ascii="Calibri" w:hAnsi="Calibri"/>
          <w:sz w:val="22"/>
        </w:rPr>
        <w:t>22)</w:t>
      </w:r>
      <w:r w:rsidR="00974A54">
        <w:rPr>
          <w:rFonts w:ascii="Calibri" w:hAnsi="Calibri"/>
          <w:sz w:val="22"/>
        </w:rPr>
        <w:t xml:space="preserve"> </w:t>
      </w:r>
      <w:r w:rsidR="00974A54" w:rsidRPr="00F53A83">
        <w:rPr>
          <w:rFonts w:ascii="Calibri" w:hAnsi="Calibri"/>
          <w:sz w:val="22"/>
        </w:rPr>
        <w:t>[</w:t>
      </w:r>
      <w:r w:rsidR="00E43583">
        <w:rPr>
          <w:rFonts w:ascii="Calibri" w:hAnsi="Calibri"/>
          <w:sz w:val="22"/>
        </w:rPr>
        <w:t>4</w:t>
      </w:r>
      <w:r w:rsidR="00974A54" w:rsidRPr="00F53A83">
        <w:rPr>
          <w:rFonts w:ascii="Calibri" w:hAnsi="Calibri"/>
          <w:sz w:val="22"/>
        </w:rPr>
        <w:t>] providing the “Revised Maritime Policy and Requirements for a Future Global Navigation Satellite System (GNSS)”.</w:t>
      </w:r>
      <w:r w:rsidR="00974A54">
        <w:rPr>
          <w:rFonts w:ascii="Calibri" w:hAnsi="Calibri"/>
          <w:sz w:val="22"/>
        </w:rPr>
        <w:t xml:space="preserve"> </w:t>
      </w:r>
      <w:r w:rsidR="00391896">
        <w:rPr>
          <w:rFonts w:ascii="Calibri" w:hAnsi="Calibri"/>
          <w:sz w:val="22"/>
        </w:rPr>
        <w:t>The</w:t>
      </w:r>
      <w:r>
        <w:rPr>
          <w:rFonts w:ascii="Calibri" w:hAnsi="Calibri"/>
          <w:sz w:val="22"/>
        </w:rPr>
        <w:t xml:space="preserve"> </w:t>
      </w:r>
      <w:r w:rsidR="00DD6A5B">
        <w:rPr>
          <w:rFonts w:ascii="Calibri" w:hAnsi="Calibri"/>
          <w:sz w:val="22"/>
        </w:rPr>
        <w:t xml:space="preserve">document specifies that the absolute </w:t>
      </w:r>
      <w:r w:rsidR="003A6E88">
        <w:rPr>
          <w:rFonts w:ascii="Calibri" w:hAnsi="Calibri"/>
          <w:sz w:val="22"/>
        </w:rPr>
        <w:t>H</w:t>
      </w:r>
      <w:r>
        <w:rPr>
          <w:rFonts w:ascii="Calibri" w:hAnsi="Calibri"/>
          <w:sz w:val="22"/>
        </w:rPr>
        <w:t>PA</w:t>
      </w:r>
      <w:r w:rsidR="00391896">
        <w:rPr>
          <w:rFonts w:ascii="Calibri" w:hAnsi="Calibri"/>
          <w:sz w:val="22"/>
        </w:rPr>
        <w:t xml:space="preserve"> should be</w:t>
      </w:r>
      <w:r w:rsidR="00974A54">
        <w:rPr>
          <w:rFonts w:ascii="Calibri" w:hAnsi="Calibri"/>
          <w:sz w:val="22"/>
        </w:rPr>
        <w:t xml:space="preserve"> better than 1 m for ship’s navigation in port areas</w:t>
      </w:r>
      <w:ins w:id="613" w:author="KN-NZ-Presentation, Funktional" w:date="2017-06-13T11:40:00Z">
        <w:r w:rsidR="00DD270A">
          <w:rPr>
            <w:rFonts w:ascii="Calibri" w:hAnsi="Calibri"/>
            <w:sz w:val="22"/>
          </w:rPr>
          <w:t xml:space="preserve">. </w:t>
        </w:r>
      </w:ins>
      <w:ins w:id="614" w:author="KN-NZ-Presentation, Funktional" w:date="2017-06-13T11:41:00Z">
        <w:r w:rsidR="00DD270A">
          <w:rPr>
            <w:rFonts w:ascii="Calibri" w:hAnsi="Calibri"/>
            <w:sz w:val="22"/>
          </w:rPr>
          <w:t>The s</w:t>
        </w:r>
      </w:ins>
      <w:ins w:id="615" w:author="KN-NZ-Presentation, Funktional" w:date="2017-06-13T11:40:00Z">
        <w:r w:rsidR="00DD270A">
          <w:rPr>
            <w:rFonts w:ascii="Calibri" w:hAnsi="Calibri"/>
            <w:sz w:val="22"/>
          </w:rPr>
          <w:t xml:space="preserve">ame criteria applies to </w:t>
        </w:r>
      </w:ins>
      <w:del w:id="616" w:author="KN-NZ-Presentation, Funktional" w:date="2017-06-13T11:41:00Z">
        <w:r w:rsidR="00974A54" w:rsidDel="00DD270A">
          <w:rPr>
            <w:rFonts w:ascii="Calibri" w:hAnsi="Calibri"/>
            <w:sz w:val="22"/>
          </w:rPr>
          <w:delText xml:space="preserve">, </w:delText>
        </w:r>
      </w:del>
      <w:r w:rsidR="00974A54">
        <w:rPr>
          <w:rFonts w:ascii="Calibri" w:hAnsi="Calibri"/>
          <w:sz w:val="22"/>
        </w:rPr>
        <w:t>hydrography, cable and pipeline laying, management of aids to navigation (AtoN), and subsidence monitoring of offshore platform</w:t>
      </w:r>
      <w:ins w:id="617" w:author="KN-NZ-Presentation, Funktional" w:date="2017-06-13T11:41:00Z">
        <w:r w:rsidR="00DD270A">
          <w:rPr>
            <w:rFonts w:ascii="Calibri" w:hAnsi="Calibri"/>
            <w:sz w:val="22"/>
          </w:rPr>
          <w:t>s</w:t>
        </w:r>
      </w:ins>
      <w:r w:rsidR="00974A54">
        <w:rPr>
          <w:rFonts w:ascii="Calibri" w:hAnsi="Calibri"/>
          <w:sz w:val="22"/>
        </w:rPr>
        <w:t xml:space="preserve">. </w:t>
      </w:r>
      <w:del w:id="618" w:author="KN-NZ-Presentation, Funktional" w:date="2017-06-13T11:42:00Z">
        <w:r w:rsidR="00974A54" w:rsidDel="00DD270A">
          <w:rPr>
            <w:rFonts w:ascii="Calibri" w:hAnsi="Calibri"/>
            <w:sz w:val="22"/>
          </w:rPr>
          <w:delText>The demand on</w:delText>
        </w:r>
      </w:del>
      <w:ins w:id="619" w:author="KN-NZ-Presentation, Funktional" w:date="2017-06-13T11:42:00Z">
        <w:r w:rsidR="00DD270A">
          <w:rPr>
            <w:rFonts w:ascii="Calibri" w:hAnsi="Calibri"/>
            <w:sz w:val="22"/>
          </w:rPr>
          <w:t>An</w:t>
        </w:r>
      </w:ins>
      <w:r w:rsidR="003A6E88">
        <w:rPr>
          <w:rFonts w:ascii="Calibri" w:hAnsi="Calibri"/>
          <w:sz w:val="22"/>
        </w:rPr>
        <w:t xml:space="preserve"> </w:t>
      </w:r>
      <w:r w:rsidR="00DD6A5B">
        <w:rPr>
          <w:rFonts w:ascii="Calibri" w:hAnsi="Calibri"/>
          <w:sz w:val="22"/>
        </w:rPr>
        <w:t>increased</w:t>
      </w:r>
      <w:r w:rsidR="003A6E88">
        <w:rPr>
          <w:rFonts w:ascii="Calibri" w:hAnsi="Calibri"/>
          <w:sz w:val="22"/>
        </w:rPr>
        <w:t xml:space="preserve"> HPA</w:t>
      </w:r>
      <w:r w:rsidR="00974A54">
        <w:rPr>
          <w:rFonts w:ascii="Calibri" w:hAnsi="Calibri"/>
          <w:sz w:val="22"/>
        </w:rPr>
        <w:t xml:space="preserve"> </w:t>
      </w:r>
      <w:ins w:id="620" w:author="KN-NZ-Presentation, Funktional" w:date="2017-06-13T11:42:00Z">
        <w:r w:rsidR="00DD270A">
          <w:rPr>
            <w:rFonts w:ascii="Calibri" w:hAnsi="Calibri"/>
            <w:sz w:val="22"/>
          </w:rPr>
          <w:t xml:space="preserve">requirement </w:t>
        </w:r>
      </w:ins>
      <w:r w:rsidR="00DD6A5B">
        <w:rPr>
          <w:rFonts w:ascii="Calibri" w:hAnsi="Calibri"/>
          <w:sz w:val="22"/>
        </w:rPr>
        <w:t xml:space="preserve">(&lt; </w:t>
      </w:r>
      <w:r w:rsidR="00974A54">
        <w:rPr>
          <w:rFonts w:ascii="Calibri" w:hAnsi="Calibri"/>
          <w:sz w:val="22"/>
        </w:rPr>
        <w:t>0.1 m</w:t>
      </w:r>
      <w:r w:rsidR="002B0A92">
        <w:rPr>
          <w:rFonts w:ascii="Calibri" w:hAnsi="Calibri"/>
          <w:sz w:val="22"/>
        </w:rPr>
        <w:t>, absolute</w:t>
      </w:r>
      <w:r w:rsidR="00DD6A5B">
        <w:rPr>
          <w:rFonts w:ascii="Calibri" w:hAnsi="Calibri"/>
          <w:sz w:val="22"/>
        </w:rPr>
        <w:t>)</w:t>
      </w:r>
      <w:r w:rsidR="00974A54">
        <w:rPr>
          <w:rFonts w:ascii="Calibri" w:hAnsi="Calibri"/>
          <w:sz w:val="22"/>
        </w:rPr>
        <w:t xml:space="preserve"> is </w:t>
      </w:r>
      <w:r w:rsidR="003A6E88">
        <w:rPr>
          <w:rFonts w:ascii="Calibri" w:hAnsi="Calibri"/>
          <w:sz w:val="22"/>
        </w:rPr>
        <w:t xml:space="preserve">specified </w:t>
      </w:r>
      <w:r w:rsidR="00974A54">
        <w:rPr>
          <w:rFonts w:ascii="Calibri" w:hAnsi="Calibri"/>
          <w:sz w:val="22"/>
        </w:rPr>
        <w:t>for automatic docki</w:t>
      </w:r>
      <w:r w:rsidR="00DD6A5B">
        <w:rPr>
          <w:rFonts w:ascii="Calibri" w:hAnsi="Calibri"/>
          <w:sz w:val="22"/>
        </w:rPr>
        <w:t>ng, construction</w:t>
      </w:r>
      <w:del w:id="621" w:author="KN-NZ-Presentation, Funktional" w:date="2017-06-13T11:43:00Z">
        <w:r w:rsidR="00DD6A5B" w:rsidDel="00DD270A">
          <w:rPr>
            <w:rFonts w:ascii="Calibri" w:hAnsi="Calibri"/>
            <w:sz w:val="22"/>
          </w:rPr>
          <w:delText>s,</w:delText>
        </w:r>
      </w:del>
      <w:r w:rsidR="00DD6A5B">
        <w:rPr>
          <w:rFonts w:ascii="Calibri" w:hAnsi="Calibri"/>
          <w:sz w:val="22"/>
        </w:rPr>
        <w:t xml:space="preserve"> and dredging</w:t>
      </w:r>
      <w:r w:rsidR="001F0226">
        <w:rPr>
          <w:rFonts w:ascii="Calibri" w:hAnsi="Calibri"/>
          <w:sz w:val="22"/>
        </w:rPr>
        <w:t>. In addition h</w:t>
      </w:r>
      <w:r w:rsidR="00310542" w:rsidRPr="00FA15EC">
        <w:rPr>
          <w:rFonts w:ascii="Calibri" w:hAnsi="Calibri"/>
          <w:sz w:val="22"/>
        </w:rPr>
        <w:t xml:space="preserve">ydrography, dredging and construction work are </w:t>
      </w:r>
      <w:r w:rsidR="00FB5394" w:rsidRPr="00FA15EC">
        <w:rPr>
          <w:rFonts w:ascii="Calibri" w:hAnsi="Calibri"/>
          <w:sz w:val="22"/>
        </w:rPr>
        <w:t xml:space="preserve">application </w:t>
      </w:r>
      <w:r w:rsidR="00310542" w:rsidRPr="00FA15EC">
        <w:rPr>
          <w:rFonts w:ascii="Calibri" w:hAnsi="Calibri"/>
          <w:sz w:val="22"/>
        </w:rPr>
        <w:t xml:space="preserve">areas </w:t>
      </w:r>
      <w:del w:id="622" w:author="KN-NZ-Presentation, Funktional" w:date="2017-06-13T11:44:00Z">
        <w:r w:rsidR="00FB5394" w:rsidRPr="00FA15EC" w:rsidDel="00DD270A">
          <w:rPr>
            <w:rFonts w:ascii="Calibri" w:hAnsi="Calibri"/>
            <w:sz w:val="22"/>
          </w:rPr>
          <w:delText xml:space="preserve">needing </w:delText>
        </w:r>
      </w:del>
      <w:ins w:id="623" w:author="KN-NZ-Presentation, Funktional" w:date="2017-06-13T11:44:00Z">
        <w:r w:rsidR="00DD270A">
          <w:rPr>
            <w:rFonts w:ascii="Calibri" w:hAnsi="Calibri"/>
            <w:sz w:val="22"/>
          </w:rPr>
          <w:t>require</w:t>
        </w:r>
        <w:r w:rsidR="00DD270A" w:rsidRPr="00FA15EC">
          <w:rPr>
            <w:rFonts w:ascii="Calibri" w:hAnsi="Calibri"/>
            <w:sz w:val="22"/>
          </w:rPr>
          <w:t xml:space="preserve"> </w:t>
        </w:r>
      </w:ins>
      <w:r w:rsidR="001F0F05">
        <w:rPr>
          <w:rFonts w:ascii="Calibri" w:hAnsi="Calibri"/>
          <w:sz w:val="22"/>
        </w:rPr>
        <w:t>vertical</w:t>
      </w:r>
      <w:r w:rsidR="001F0F05" w:rsidRPr="001F0F05">
        <w:rPr>
          <w:rFonts w:ascii="Calibri" w:hAnsi="Calibri"/>
          <w:sz w:val="22"/>
        </w:rPr>
        <w:t xml:space="preserve"> position accurac</w:t>
      </w:r>
      <w:r w:rsidR="001F0F05">
        <w:rPr>
          <w:rFonts w:ascii="Calibri" w:hAnsi="Calibri"/>
          <w:sz w:val="22"/>
        </w:rPr>
        <w:t>ies</w:t>
      </w:r>
      <w:r w:rsidR="00FB5394" w:rsidRPr="00C258DB">
        <w:rPr>
          <w:rFonts w:ascii="Calibri" w:hAnsi="Calibri"/>
          <w:sz w:val="22"/>
        </w:rPr>
        <w:t xml:space="preserve"> (VPA, absolute)</w:t>
      </w:r>
      <w:r w:rsidR="00FB5394" w:rsidRPr="00FA15EC">
        <w:rPr>
          <w:rFonts w:ascii="Calibri" w:hAnsi="Calibri"/>
          <w:sz w:val="22"/>
        </w:rPr>
        <w:t xml:space="preserve"> better than 0.1</w:t>
      </w:r>
      <w:r w:rsidR="00391896">
        <w:rPr>
          <w:rFonts w:ascii="Calibri" w:hAnsi="Calibri"/>
          <w:sz w:val="22"/>
        </w:rPr>
        <w:t xml:space="preserve"> </w:t>
      </w:r>
      <w:r w:rsidR="00FB5394" w:rsidRPr="00FA15EC">
        <w:rPr>
          <w:rFonts w:ascii="Calibri" w:hAnsi="Calibri"/>
          <w:sz w:val="22"/>
        </w:rPr>
        <w:t xml:space="preserve">m. </w:t>
      </w:r>
      <w:r w:rsidR="001F0226">
        <w:rPr>
          <w:rFonts w:ascii="Calibri" w:hAnsi="Calibri"/>
          <w:sz w:val="22"/>
        </w:rPr>
        <w:t>For the operation of tugs, pushers</w:t>
      </w:r>
      <w:del w:id="624" w:author="KN-NZ-Presentation, Funktional" w:date="2017-06-13T11:44:00Z">
        <w:r w:rsidR="001F0226" w:rsidDel="00DD270A">
          <w:rPr>
            <w:rFonts w:ascii="Calibri" w:hAnsi="Calibri"/>
            <w:sz w:val="22"/>
          </w:rPr>
          <w:delText>,</w:delText>
        </w:r>
      </w:del>
      <w:r w:rsidR="001F0226">
        <w:rPr>
          <w:rFonts w:ascii="Calibri" w:hAnsi="Calibri"/>
          <w:sz w:val="22"/>
        </w:rPr>
        <w:t xml:space="preserve"> and </w:t>
      </w:r>
      <w:r w:rsidR="00AE612A">
        <w:rPr>
          <w:rFonts w:ascii="Calibri" w:hAnsi="Calibri"/>
          <w:sz w:val="22"/>
        </w:rPr>
        <w:t>icebreakers,</w:t>
      </w:r>
      <w:r w:rsidR="001F0226">
        <w:rPr>
          <w:rFonts w:ascii="Calibri" w:hAnsi="Calibri"/>
          <w:sz w:val="22"/>
        </w:rPr>
        <w:t xml:space="preserve"> </w:t>
      </w:r>
      <w:ins w:id="625" w:author="KN-NZ-Presentation, Funktional" w:date="2017-06-13T11:45:00Z">
        <w:r w:rsidR="00DD270A">
          <w:rPr>
            <w:rFonts w:ascii="Calibri" w:hAnsi="Calibri"/>
            <w:sz w:val="22"/>
          </w:rPr>
          <w:t xml:space="preserve">resolution </w:t>
        </w:r>
      </w:ins>
      <w:del w:id="626" w:author="KN-NZ-Presentation, Funktional" w:date="2017-06-13T11:45:00Z">
        <w:r w:rsidR="001F0226" w:rsidDel="00DD270A">
          <w:rPr>
            <w:rFonts w:ascii="Calibri" w:hAnsi="Calibri"/>
            <w:sz w:val="22"/>
          </w:rPr>
          <w:delText>the document</w:delText>
        </w:r>
      </w:del>
      <w:proofErr w:type="gramStart"/>
      <w:ins w:id="627" w:author="KN-NZ-Presentation, Funktional" w:date="2017-06-13T11:45:00Z">
        <w:r w:rsidR="00DD270A">
          <w:rPr>
            <w:rFonts w:ascii="Calibri" w:hAnsi="Calibri"/>
            <w:sz w:val="22"/>
          </w:rPr>
          <w:t>A.915(</w:t>
        </w:r>
        <w:proofErr w:type="gramEnd"/>
        <w:r w:rsidR="00DD270A">
          <w:rPr>
            <w:rFonts w:ascii="Calibri" w:hAnsi="Calibri"/>
            <w:sz w:val="22"/>
          </w:rPr>
          <w:t>22)</w:t>
        </w:r>
      </w:ins>
      <w:r w:rsidR="001F0226">
        <w:rPr>
          <w:rFonts w:ascii="Calibri" w:hAnsi="Calibri"/>
          <w:sz w:val="22"/>
        </w:rPr>
        <w:t xml:space="preserve"> </w:t>
      </w:r>
      <w:ins w:id="628" w:author="KN-NZ-Presentation, Funktional" w:date="2017-06-13T11:45:00Z">
        <w:r w:rsidR="00DD270A">
          <w:rPr>
            <w:rFonts w:ascii="Calibri" w:hAnsi="Calibri"/>
            <w:sz w:val="22"/>
          </w:rPr>
          <w:t xml:space="preserve">[4] </w:t>
        </w:r>
      </w:ins>
      <w:r w:rsidR="001F0226">
        <w:rPr>
          <w:rFonts w:ascii="Calibri" w:hAnsi="Calibri"/>
          <w:sz w:val="22"/>
        </w:rPr>
        <w:t xml:space="preserve">specifies </w:t>
      </w:r>
      <w:ins w:id="629" w:author="KN-NZ-Presentation, Funktional" w:date="2017-06-13T11:46:00Z">
        <w:r w:rsidR="00DD270A">
          <w:rPr>
            <w:rFonts w:ascii="Calibri" w:hAnsi="Calibri"/>
            <w:sz w:val="22"/>
          </w:rPr>
          <w:t>a requirement for</w:t>
        </w:r>
      </w:ins>
      <w:del w:id="630" w:author="KN-NZ-Presentation, Funktional" w:date="2017-06-13T11:46:00Z">
        <w:r w:rsidR="001F0226" w:rsidDel="00DD270A">
          <w:rPr>
            <w:rFonts w:ascii="Calibri" w:hAnsi="Calibri"/>
            <w:sz w:val="22"/>
          </w:rPr>
          <w:delText>only the demand on</w:delText>
        </w:r>
      </w:del>
      <w:r w:rsidR="001F0226">
        <w:rPr>
          <w:rFonts w:ascii="Calibri" w:hAnsi="Calibri"/>
          <w:sz w:val="22"/>
        </w:rPr>
        <w:t xml:space="preserve"> relative position accurac</w:t>
      </w:r>
      <w:r w:rsidR="00AE612A">
        <w:rPr>
          <w:rFonts w:ascii="Calibri" w:hAnsi="Calibri"/>
          <w:sz w:val="22"/>
        </w:rPr>
        <w:t xml:space="preserve">y better than 1 m. </w:t>
      </w:r>
      <w:r w:rsidR="00066045">
        <w:rPr>
          <w:rFonts w:ascii="Calibri" w:hAnsi="Calibri"/>
          <w:sz w:val="22"/>
        </w:rPr>
        <w:t>Most o</w:t>
      </w:r>
      <w:r w:rsidR="005A19BE">
        <w:rPr>
          <w:rFonts w:ascii="Calibri" w:hAnsi="Calibri"/>
          <w:sz w:val="22"/>
        </w:rPr>
        <w:t>f</w:t>
      </w:r>
      <w:r w:rsidR="00066045">
        <w:rPr>
          <w:rFonts w:ascii="Calibri" w:hAnsi="Calibri"/>
          <w:sz w:val="22"/>
        </w:rPr>
        <w:t xml:space="preserve"> the</w:t>
      </w:r>
      <w:ins w:id="631" w:author="KN-NZ-Presentation, Funktional" w:date="2017-06-13T11:47:00Z">
        <w:r w:rsidR="00DD270A">
          <w:rPr>
            <w:rFonts w:ascii="Calibri" w:hAnsi="Calibri"/>
            <w:sz w:val="22"/>
          </w:rPr>
          <w:t>se</w:t>
        </w:r>
      </w:ins>
      <w:r w:rsidR="00066045">
        <w:rPr>
          <w:rFonts w:ascii="Calibri" w:hAnsi="Calibri"/>
          <w:sz w:val="22"/>
        </w:rPr>
        <w:t xml:space="preserve"> </w:t>
      </w:r>
      <w:del w:id="632" w:author="KN-NZ-Presentation, Funktional" w:date="2017-06-13T11:47:00Z">
        <w:r w:rsidR="00066045" w:rsidDel="00DD270A">
          <w:rPr>
            <w:rFonts w:ascii="Calibri" w:hAnsi="Calibri"/>
            <w:sz w:val="22"/>
          </w:rPr>
          <w:delText xml:space="preserve">previous outlined </w:delText>
        </w:r>
      </w:del>
      <w:r w:rsidR="00066045">
        <w:rPr>
          <w:rFonts w:ascii="Calibri" w:hAnsi="Calibri"/>
          <w:sz w:val="22"/>
        </w:rPr>
        <w:t xml:space="preserve">application scenarios are safety-relevant and </w:t>
      </w:r>
      <w:ins w:id="633" w:author="KN-NZ-Presentation, Funktional" w:date="2017-06-13T11:54:00Z">
        <w:r w:rsidR="003125D4">
          <w:rPr>
            <w:rFonts w:ascii="Calibri" w:hAnsi="Calibri"/>
            <w:sz w:val="22"/>
          </w:rPr>
          <w:t>encompass</w:t>
        </w:r>
      </w:ins>
      <w:ins w:id="634" w:author="KN-NZ-Presentation, Funktional" w:date="2017-06-13T11:52:00Z">
        <w:r w:rsidR="003125D4">
          <w:rPr>
            <w:rFonts w:ascii="Calibri" w:hAnsi="Calibri"/>
            <w:sz w:val="22"/>
          </w:rPr>
          <w:t xml:space="preserve"> additional </w:t>
        </w:r>
      </w:ins>
      <w:del w:id="635" w:author="KN-NZ-Presentation, Funktional" w:date="2017-06-13T11:52:00Z">
        <w:r w:rsidR="00066045" w:rsidDel="003125D4">
          <w:rPr>
            <w:rFonts w:ascii="Calibri" w:hAnsi="Calibri"/>
            <w:sz w:val="22"/>
          </w:rPr>
          <w:delText>it is necessary to evaluate and</w:delText>
        </w:r>
      </w:del>
      <w:ins w:id="636" w:author="KN-NZ-Presentation, Funktional" w:date="2017-06-13T11:52:00Z">
        <w:r w:rsidR="003125D4">
          <w:rPr>
            <w:rFonts w:ascii="Calibri" w:hAnsi="Calibri"/>
            <w:sz w:val="22"/>
          </w:rPr>
          <w:t xml:space="preserve">requirements for </w:t>
        </w:r>
      </w:ins>
      <w:del w:id="637" w:author="KN-NZ-Presentation, Funktional" w:date="2017-06-13T11:52:00Z">
        <w:r w:rsidR="00066045" w:rsidDel="003125D4">
          <w:rPr>
            <w:rFonts w:ascii="Calibri" w:hAnsi="Calibri"/>
            <w:sz w:val="22"/>
          </w:rPr>
          <w:delText xml:space="preserve"> consider the </w:delText>
        </w:r>
      </w:del>
      <w:r w:rsidR="00066045">
        <w:rPr>
          <w:rFonts w:ascii="Calibri" w:hAnsi="Calibri"/>
          <w:sz w:val="22"/>
        </w:rPr>
        <w:t>integrity</w:t>
      </w:r>
      <w:del w:id="638" w:author="KN-NZ-Presentation, Funktional" w:date="2017-06-13T11:54:00Z">
        <w:r w:rsidR="00066045" w:rsidDel="003125D4">
          <w:rPr>
            <w:rFonts w:ascii="Calibri" w:hAnsi="Calibri"/>
            <w:sz w:val="22"/>
          </w:rPr>
          <w:delText xml:space="preserve"> of provided position information</w:delText>
        </w:r>
      </w:del>
      <w:r w:rsidR="00066045">
        <w:rPr>
          <w:rFonts w:ascii="Calibri" w:hAnsi="Calibri"/>
          <w:sz w:val="22"/>
        </w:rPr>
        <w:t xml:space="preserve">. </w:t>
      </w:r>
      <w:r w:rsidR="008076CE">
        <w:rPr>
          <w:rFonts w:ascii="Calibri" w:hAnsi="Calibri"/>
          <w:sz w:val="22"/>
        </w:rPr>
        <w:t xml:space="preserve">Integrity </w:t>
      </w:r>
      <w:r w:rsidR="000C3514">
        <w:rPr>
          <w:rFonts w:ascii="Calibri" w:hAnsi="Calibri"/>
          <w:sz w:val="22"/>
        </w:rPr>
        <w:t>may be assumed</w:t>
      </w:r>
      <w:del w:id="639" w:author="KN-NZ-Presentation, Funktional" w:date="2017-06-13T11:48:00Z">
        <w:r w:rsidR="008076CE" w:rsidDel="00DD270A">
          <w:rPr>
            <w:rFonts w:ascii="Calibri" w:hAnsi="Calibri"/>
            <w:sz w:val="22"/>
          </w:rPr>
          <w:delText>,</w:delText>
        </w:r>
      </w:del>
      <w:r w:rsidR="008076CE">
        <w:rPr>
          <w:rFonts w:ascii="Calibri" w:hAnsi="Calibri"/>
          <w:sz w:val="22"/>
        </w:rPr>
        <w:t xml:space="preserve"> if the position data </w:t>
      </w:r>
      <w:r w:rsidR="000C3514">
        <w:rPr>
          <w:rFonts w:ascii="Calibri" w:hAnsi="Calibri"/>
          <w:sz w:val="22"/>
        </w:rPr>
        <w:t xml:space="preserve">meets </w:t>
      </w:r>
      <w:r w:rsidR="008076CE">
        <w:rPr>
          <w:rFonts w:ascii="Calibri" w:hAnsi="Calibri"/>
          <w:sz w:val="22"/>
        </w:rPr>
        <w:t>the requirements</w:t>
      </w:r>
      <w:r w:rsidR="00E12524">
        <w:rPr>
          <w:rFonts w:ascii="Calibri" w:hAnsi="Calibri"/>
          <w:sz w:val="22"/>
        </w:rPr>
        <w:t xml:space="preserve"> </w:t>
      </w:r>
      <w:del w:id="640" w:author="KN-NZ-Presentation, Funktional" w:date="2017-06-13T11:48:00Z">
        <w:r w:rsidR="00E12524" w:rsidDel="00DD270A">
          <w:rPr>
            <w:rFonts w:ascii="Calibri" w:hAnsi="Calibri"/>
            <w:sz w:val="22"/>
          </w:rPr>
          <w:delText xml:space="preserve">on </w:delText>
        </w:r>
      </w:del>
      <w:ins w:id="641" w:author="KN-NZ-Presentation, Funktional" w:date="2017-06-13T11:48:00Z">
        <w:r w:rsidR="00DD270A">
          <w:rPr>
            <w:rFonts w:ascii="Calibri" w:hAnsi="Calibri"/>
            <w:sz w:val="22"/>
          </w:rPr>
          <w:t xml:space="preserve">for </w:t>
        </w:r>
      </w:ins>
      <w:r w:rsidR="00E12524">
        <w:rPr>
          <w:rFonts w:ascii="Calibri" w:hAnsi="Calibri"/>
          <w:sz w:val="22"/>
        </w:rPr>
        <w:t xml:space="preserve">data </w:t>
      </w:r>
      <w:r w:rsidR="000C3514">
        <w:rPr>
          <w:rFonts w:ascii="Calibri" w:hAnsi="Calibri"/>
          <w:sz w:val="22"/>
        </w:rPr>
        <w:t xml:space="preserve">performance e.g. </w:t>
      </w:r>
      <w:r w:rsidR="00E12524">
        <w:rPr>
          <w:rFonts w:ascii="Calibri" w:hAnsi="Calibri"/>
          <w:sz w:val="22"/>
        </w:rPr>
        <w:t>accuracy</w:t>
      </w:r>
      <w:r w:rsidR="000C3514">
        <w:rPr>
          <w:rFonts w:ascii="Calibri" w:hAnsi="Calibri"/>
          <w:sz w:val="22"/>
        </w:rPr>
        <w:t xml:space="preserve"> and </w:t>
      </w:r>
      <w:del w:id="642" w:author="Gewies, Stefan" w:date="2017-06-07T06:01:00Z">
        <w:r w:rsidR="000C3514" w:rsidDel="00165973">
          <w:rPr>
            <w:rFonts w:ascii="Calibri" w:hAnsi="Calibri"/>
            <w:sz w:val="22"/>
          </w:rPr>
          <w:delText>actuality</w:delText>
        </w:r>
      </w:del>
      <w:ins w:id="643" w:author="Gewies, Stefan" w:date="2017-06-07T06:01:00Z">
        <w:r w:rsidR="00165973">
          <w:rPr>
            <w:rFonts w:ascii="Calibri" w:hAnsi="Calibri"/>
            <w:sz w:val="22"/>
          </w:rPr>
          <w:t>latency</w:t>
        </w:r>
      </w:ins>
      <w:r w:rsidR="008076CE">
        <w:rPr>
          <w:rFonts w:ascii="Calibri" w:hAnsi="Calibri"/>
          <w:sz w:val="22"/>
        </w:rPr>
        <w:t>.</w:t>
      </w:r>
    </w:p>
    <w:p w14:paraId="44834BF1" w14:textId="77777777" w:rsidR="004C03FB" w:rsidRDefault="004C03FB" w:rsidP="0032010B">
      <w:pPr>
        <w:autoSpaceDE w:val="0"/>
        <w:autoSpaceDN w:val="0"/>
        <w:adjustRightInd w:val="0"/>
        <w:spacing w:line="240" w:lineRule="auto"/>
        <w:jc w:val="both"/>
        <w:rPr>
          <w:rFonts w:ascii="Calibri" w:hAnsi="Calibri"/>
          <w:sz w:val="22"/>
        </w:rPr>
      </w:pPr>
    </w:p>
    <w:p w14:paraId="3CE341EA" w14:textId="77777777" w:rsidR="004C03FB" w:rsidRDefault="000E3CDB" w:rsidP="00591778">
      <w:pPr>
        <w:autoSpaceDE w:val="0"/>
        <w:autoSpaceDN w:val="0"/>
        <w:adjustRightInd w:val="0"/>
        <w:spacing w:line="240" w:lineRule="auto"/>
        <w:jc w:val="both"/>
        <w:rPr>
          <w:ins w:id="644" w:author="KN-NZ-Presentation, Funktional" w:date="2017-06-13T12:28:00Z"/>
          <w:rFonts w:ascii="Calibri" w:hAnsi="Calibri"/>
          <w:sz w:val="22"/>
        </w:rPr>
      </w:pPr>
      <w:ins w:id="645" w:author="KN-NZ-Presentation, Funktional" w:date="2017-06-13T12:12:00Z">
        <w:r>
          <w:rPr>
            <w:rFonts w:ascii="Calibri" w:hAnsi="Calibri"/>
            <w:sz w:val="22"/>
          </w:rPr>
          <w:t xml:space="preserve">Resolution </w:t>
        </w:r>
        <w:proofErr w:type="gramStart"/>
        <w:r>
          <w:rPr>
            <w:rFonts w:ascii="Calibri" w:hAnsi="Calibri"/>
            <w:sz w:val="22"/>
          </w:rPr>
          <w:t>A.915(</w:t>
        </w:r>
        <w:proofErr w:type="gramEnd"/>
        <w:r>
          <w:rPr>
            <w:rFonts w:ascii="Calibri" w:hAnsi="Calibri"/>
            <w:sz w:val="22"/>
          </w:rPr>
          <w:t>22)</w:t>
        </w:r>
      </w:ins>
      <w:ins w:id="646" w:author="KN-NZ-Presentation, Funktional" w:date="2017-06-13T12:13:00Z">
        <w:r>
          <w:rPr>
            <w:rFonts w:ascii="Calibri" w:hAnsi="Calibri"/>
            <w:sz w:val="22"/>
          </w:rPr>
          <w:t xml:space="preserve"> [4]</w:t>
        </w:r>
      </w:ins>
      <w:ins w:id="647" w:author="KN-NZ-Presentation, Funktional" w:date="2017-06-13T12:12:00Z">
        <w:r>
          <w:rPr>
            <w:rFonts w:ascii="Calibri" w:hAnsi="Calibri"/>
            <w:sz w:val="22"/>
          </w:rPr>
          <w:t xml:space="preserve"> states i</w:t>
        </w:r>
      </w:ins>
      <w:ins w:id="648" w:author="KN-NZ-Presentation, Funktional" w:date="2017-06-13T12:10:00Z">
        <w:r>
          <w:rPr>
            <w:rFonts w:ascii="Calibri" w:hAnsi="Calibri"/>
            <w:sz w:val="22"/>
          </w:rPr>
          <w:t>ntegrity monitoring requirements for alert limits</w:t>
        </w:r>
      </w:ins>
      <w:ins w:id="649" w:author="KN-NZ-Presentation, Funktional" w:date="2017-06-13T12:11:00Z">
        <w:r>
          <w:rPr>
            <w:rFonts w:ascii="Calibri" w:hAnsi="Calibri"/>
            <w:sz w:val="22"/>
          </w:rPr>
          <w:t xml:space="preserve"> (AL)</w:t>
        </w:r>
      </w:ins>
      <w:ins w:id="650" w:author="KN-NZ-Presentation, Funktional" w:date="2017-06-13T12:10:00Z">
        <w:r>
          <w:rPr>
            <w:rFonts w:ascii="Calibri" w:hAnsi="Calibri"/>
            <w:sz w:val="22"/>
          </w:rPr>
          <w:t>, time to alarm (TTA), and integrity risk (IR).</w:t>
        </w:r>
      </w:ins>
      <w:ins w:id="651" w:author="KN-NZ-Presentation, Funktional" w:date="2017-06-13T12:11:00Z">
        <w:r>
          <w:rPr>
            <w:rFonts w:ascii="Calibri" w:hAnsi="Calibri"/>
            <w:sz w:val="22"/>
          </w:rPr>
          <w:t xml:space="preserve"> Alert limits</w:t>
        </w:r>
      </w:ins>
      <w:del w:id="652" w:author="KN-NZ-Presentation, Funktional" w:date="2017-06-13T12:10:00Z">
        <w:r w:rsidR="003E7974" w:rsidDel="000E3CDB">
          <w:rPr>
            <w:rFonts w:ascii="Calibri" w:hAnsi="Calibri"/>
            <w:sz w:val="22"/>
          </w:rPr>
          <w:delText>The</w:delText>
        </w:r>
        <w:r w:rsidR="00974A54" w:rsidDel="000E3CDB">
          <w:rPr>
            <w:rFonts w:ascii="Calibri" w:hAnsi="Calibri"/>
            <w:sz w:val="22"/>
          </w:rPr>
          <w:delText xml:space="preserve"> </w:delText>
        </w:r>
      </w:del>
      <w:ins w:id="653" w:author="KN-NZ-Presentation, Funktional" w:date="2017-06-13T12:05:00Z">
        <w:r w:rsidR="00A32047">
          <w:rPr>
            <w:rFonts w:ascii="Calibri" w:hAnsi="Calibri"/>
            <w:sz w:val="22"/>
          </w:rPr>
          <w:t>,</w:t>
        </w:r>
      </w:ins>
      <w:ins w:id="654" w:author="KN-NZ-Presentation, Funktional" w:date="2017-06-13T12:03:00Z">
        <w:r w:rsidR="00A32047">
          <w:rPr>
            <w:rFonts w:ascii="Calibri" w:hAnsi="Calibri"/>
            <w:sz w:val="22"/>
          </w:rPr>
          <w:t xml:space="preserve"> the </w:t>
        </w:r>
      </w:ins>
      <w:r w:rsidR="00974A54">
        <w:rPr>
          <w:rFonts w:ascii="Calibri" w:hAnsi="Calibri"/>
          <w:sz w:val="22"/>
        </w:rPr>
        <w:t>threshold</w:t>
      </w:r>
      <w:ins w:id="655" w:author="KN-NZ-Presentation, Funktional" w:date="2017-06-13T11:58:00Z">
        <w:r w:rsidR="003125D4">
          <w:rPr>
            <w:rFonts w:ascii="Calibri" w:hAnsi="Calibri"/>
            <w:sz w:val="22"/>
          </w:rPr>
          <w:t>s</w:t>
        </w:r>
      </w:ins>
      <w:r w:rsidR="00974A54">
        <w:rPr>
          <w:rFonts w:ascii="Calibri" w:hAnsi="Calibri"/>
          <w:sz w:val="22"/>
        </w:rPr>
        <w:t xml:space="preserve"> for tolerated inaccuracy</w:t>
      </w:r>
      <w:ins w:id="656" w:author="KN-NZ-Presentation, Funktional" w:date="2017-06-13T12:05:00Z">
        <w:r w:rsidR="00A32047">
          <w:rPr>
            <w:rFonts w:ascii="Calibri" w:hAnsi="Calibri"/>
            <w:sz w:val="22"/>
          </w:rPr>
          <w:t>,</w:t>
        </w:r>
      </w:ins>
      <w:del w:id="657" w:author="KN-NZ-Presentation, Funktional" w:date="2017-06-13T12:03:00Z">
        <w:r w:rsidR="00974A54" w:rsidDel="00A32047">
          <w:rPr>
            <w:rFonts w:ascii="Calibri" w:hAnsi="Calibri"/>
            <w:sz w:val="22"/>
          </w:rPr>
          <w:delText xml:space="preserve"> (</w:delText>
        </w:r>
      </w:del>
      <w:del w:id="658" w:author="KN-NZ-Presentation, Funktional" w:date="2017-06-13T12:01:00Z">
        <w:r w:rsidR="00974A54" w:rsidDel="00A32047">
          <w:rPr>
            <w:rFonts w:ascii="Calibri" w:hAnsi="Calibri"/>
            <w:sz w:val="22"/>
          </w:rPr>
          <w:delText>AL,</w:delText>
        </w:r>
      </w:del>
      <w:del w:id="659" w:author="KN-NZ-Presentation, Funktional" w:date="2017-06-13T12:03:00Z">
        <w:r w:rsidR="00974A54" w:rsidDel="00A32047">
          <w:rPr>
            <w:rFonts w:ascii="Calibri" w:hAnsi="Calibri"/>
            <w:sz w:val="22"/>
          </w:rPr>
          <w:delText xml:space="preserve"> alert limit)</w:delText>
        </w:r>
      </w:del>
      <w:r w:rsidR="00FB5394">
        <w:rPr>
          <w:rFonts w:ascii="Calibri" w:hAnsi="Calibri"/>
          <w:sz w:val="22"/>
        </w:rPr>
        <w:t xml:space="preserve"> </w:t>
      </w:r>
      <w:del w:id="660" w:author="KN-NZ-Presentation, Funktional" w:date="2017-06-13T11:58:00Z">
        <w:r w:rsidR="00974A54" w:rsidDel="003125D4">
          <w:rPr>
            <w:rFonts w:ascii="Calibri" w:hAnsi="Calibri"/>
            <w:sz w:val="22"/>
          </w:rPr>
          <w:delText xml:space="preserve">is </w:delText>
        </w:r>
      </w:del>
      <w:proofErr w:type="gramStart"/>
      <w:ins w:id="661" w:author="KN-NZ-Presentation, Funktional" w:date="2017-06-13T11:58:00Z">
        <w:r w:rsidR="003125D4">
          <w:rPr>
            <w:rFonts w:ascii="Calibri" w:hAnsi="Calibri"/>
            <w:sz w:val="22"/>
          </w:rPr>
          <w:t xml:space="preserve">are </w:t>
        </w:r>
      </w:ins>
      <w:del w:id="662" w:author="KN-NZ-Presentation, Funktional" w:date="2017-06-13T11:56:00Z">
        <w:r w:rsidR="004825BF" w:rsidDel="003125D4">
          <w:rPr>
            <w:rFonts w:ascii="Calibri" w:hAnsi="Calibri"/>
            <w:sz w:val="22"/>
          </w:rPr>
          <w:delText>always equal</w:delText>
        </w:r>
      </w:del>
      <w:ins w:id="663" w:author="KN-NZ-Presentation, Funktional" w:date="2017-06-13T11:56:00Z">
        <w:r w:rsidR="003125D4">
          <w:rPr>
            <w:rFonts w:ascii="Calibri" w:hAnsi="Calibri"/>
            <w:sz w:val="22"/>
          </w:rPr>
          <w:t>defined</w:t>
        </w:r>
        <w:proofErr w:type="gramEnd"/>
        <w:r w:rsidR="003125D4">
          <w:rPr>
            <w:rFonts w:ascii="Calibri" w:hAnsi="Calibri"/>
            <w:sz w:val="22"/>
          </w:rPr>
          <w:t xml:space="preserve"> as</w:t>
        </w:r>
      </w:ins>
      <w:r w:rsidR="004825BF">
        <w:rPr>
          <w:rFonts w:ascii="Calibri" w:hAnsi="Calibri"/>
          <w:sz w:val="22"/>
        </w:rPr>
        <w:t xml:space="preserve"> </w:t>
      </w:r>
      <w:del w:id="664" w:author="KN-NZ-Presentation, Funktional" w:date="2017-06-13T11:56:00Z">
        <w:r w:rsidR="004825BF" w:rsidDel="003125D4">
          <w:rPr>
            <w:rFonts w:ascii="Calibri" w:hAnsi="Calibri"/>
            <w:sz w:val="22"/>
          </w:rPr>
          <w:delText xml:space="preserve">to </w:delText>
        </w:r>
        <w:r w:rsidR="00974A54" w:rsidDel="003125D4">
          <w:rPr>
            <w:rFonts w:ascii="Calibri" w:hAnsi="Calibri"/>
            <w:sz w:val="22"/>
          </w:rPr>
          <w:delText xml:space="preserve">the </w:delText>
        </w:r>
      </w:del>
      <w:r w:rsidR="0053713D" w:rsidRPr="00126B94">
        <w:rPr>
          <w:rFonts w:ascii="Calibri" w:hAnsi="Calibri"/>
          <w:sz w:val="22"/>
        </w:rPr>
        <w:t>two-and-a-half times</w:t>
      </w:r>
      <w:r w:rsidR="0053713D">
        <w:rPr>
          <w:rFonts w:ascii="Calibri" w:hAnsi="Calibri"/>
          <w:sz w:val="22"/>
        </w:rPr>
        <w:t xml:space="preserve"> </w:t>
      </w:r>
      <w:del w:id="665" w:author="KN-NZ-Presentation, Funktional" w:date="2017-06-13T12:01:00Z">
        <w:r w:rsidR="00974A54" w:rsidDel="00A32047">
          <w:rPr>
            <w:rFonts w:ascii="Calibri" w:hAnsi="Calibri"/>
            <w:sz w:val="22"/>
          </w:rPr>
          <w:delText xml:space="preserve">of </w:delText>
        </w:r>
      </w:del>
      <w:ins w:id="666" w:author="KN-NZ-Presentation, Funktional" w:date="2017-06-13T11:58:00Z">
        <w:r w:rsidR="003125D4">
          <w:rPr>
            <w:rFonts w:ascii="Calibri" w:hAnsi="Calibri"/>
            <w:sz w:val="22"/>
          </w:rPr>
          <w:t xml:space="preserve">given </w:t>
        </w:r>
      </w:ins>
      <w:r w:rsidR="00974A54">
        <w:rPr>
          <w:rFonts w:ascii="Calibri" w:hAnsi="Calibri"/>
          <w:sz w:val="22"/>
        </w:rPr>
        <w:t>HPA</w:t>
      </w:r>
      <w:del w:id="667" w:author="KN-NZ-Presentation, Funktional" w:date="2017-06-13T11:58:00Z">
        <w:r w:rsidR="00974A54" w:rsidDel="003125D4">
          <w:rPr>
            <w:rFonts w:ascii="Calibri" w:hAnsi="Calibri"/>
            <w:sz w:val="22"/>
          </w:rPr>
          <w:delText>, respectively</w:delText>
        </w:r>
      </w:del>
      <w:ins w:id="668" w:author="KN-NZ-Presentation, Funktional" w:date="2017-06-13T11:58:00Z">
        <w:r w:rsidR="003125D4">
          <w:rPr>
            <w:rFonts w:ascii="Calibri" w:hAnsi="Calibri"/>
            <w:sz w:val="22"/>
          </w:rPr>
          <w:t xml:space="preserve"> and</w:t>
        </w:r>
      </w:ins>
      <w:r w:rsidR="00974A54">
        <w:rPr>
          <w:rFonts w:ascii="Calibri" w:hAnsi="Calibri"/>
          <w:sz w:val="22"/>
        </w:rPr>
        <w:t xml:space="preserve"> VPA.</w:t>
      </w:r>
      <w:ins w:id="669" w:author="KN-NZ-Presentation, Funktional" w:date="2017-06-13T12:09:00Z">
        <w:r>
          <w:rPr>
            <w:rFonts w:ascii="Calibri" w:hAnsi="Calibri"/>
            <w:sz w:val="22"/>
          </w:rPr>
          <w:t xml:space="preserve"> </w:t>
        </w:r>
      </w:ins>
      <w:ins w:id="670" w:author="KN-NZ-Presentation, Funktional" w:date="2017-06-13T12:14:00Z">
        <w:r>
          <w:rPr>
            <w:rFonts w:ascii="Calibri" w:hAnsi="Calibri"/>
            <w:sz w:val="22"/>
          </w:rPr>
          <w:t xml:space="preserve">The </w:t>
        </w:r>
      </w:ins>
      <w:del w:id="671" w:author="KN-NZ-Presentation, Funktional" w:date="2017-06-13T12:10:00Z">
        <w:r w:rsidR="00974A54" w:rsidDel="000E3CDB">
          <w:rPr>
            <w:rFonts w:ascii="Calibri" w:hAnsi="Calibri"/>
            <w:sz w:val="22"/>
          </w:rPr>
          <w:delText xml:space="preserve"> </w:delText>
        </w:r>
      </w:del>
      <w:del w:id="672" w:author="KN-NZ-Presentation, Funktional" w:date="2017-06-13T12:11:00Z">
        <w:r w:rsidR="00126B94" w:rsidDel="000E3CDB">
          <w:rPr>
            <w:rFonts w:ascii="Calibri" w:hAnsi="Calibri"/>
            <w:sz w:val="22"/>
          </w:rPr>
          <w:delText>Both</w:delText>
        </w:r>
      </w:del>
      <w:del w:id="673" w:author="KN-NZ-Presentation, Funktional" w:date="2017-06-13T12:06:00Z">
        <w:r w:rsidR="00126B94" w:rsidDel="00A32047">
          <w:rPr>
            <w:rFonts w:ascii="Calibri" w:hAnsi="Calibri"/>
            <w:sz w:val="22"/>
          </w:rPr>
          <w:delText>,</w:delText>
        </w:r>
      </w:del>
      <w:del w:id="674" w:author="KN-NZ-Presentation, Funktional" w:date="2017-06-13T12:11:00Z">
        <w:r w:rsidR="00126B94" w:rsidDel="000E3CDB">
          <w:rPr>
            <w:rFonts w:ascii="Calibri" w:hAnsi="Calibri"/>
            <w:sz w:val="22"/>
          </w:rPr>
          <w:delText xml:space="preserve"> the time to alarm (TTA) and the integrity risk (IR) describe requirements on the capability of integrity monitoring.</w:delText>
        </w:r>
      </w:del>
      <w:del w:id="675" w:author="KN-NZ-Presentation, Funktional" w:date="2017-06-13T12:13:00Z">
        <w:r w:rsidR="00126B94" w:rsidDel="000E3CDB">
          <w:rPr>
            <w:rFonts w:ascii="Calibri" w:hAnsi="Calibri"/>
            <w:sz w:val="22"/>
          </w:rPr>
          <w:delText xml:space="preserve"> </w:delText>
        </w:r>
      </w:del>
      <w:del w:id="676" w:author="KN-NZ-Presentation, Funktional" w:date="2017-06-13T12:14:00Z">
        <w:r w:rsidR="004825BF" w:rsidDel="000E3CDB">
          <w:rPr>
            <w:rFonts w:ascii="Calibri" w:hAnsi="Calibri"/>
            <w:sz w:val="22"/>
          </w:rPr>
          <w:delText>Generally, t</w:delText>
        </w:r>
        <w:r w:rsidR="000C3514" w:rsidDel="000E3CDB">
          <w:rPr>
            <w:rFonts w:ascii="Calibri" w:hAnsi="Calibri"/>
            <w:sz w:val="22"/>
          </w:rPr>
          <w:delText xml:space="preserve">he </w:delText>
        </w:r>
      </w:del>
      <w:r w:rsidR="00126B94">
        <w:rPr>
          <w:rFonts w:ascii="Calibri" w:hAnsi="Calibri"/>
          <w:sz w:val="22"/>
        </w:rPr>
        <w:t xml:space="preserve">TTA </w:t>
      </w:r>
      <w:r w:rsidR="004825BF">
        <w:rPr>
          <w:rFonts w:ascii="Calibri" w:hAnsi="Calibri"/>
          <w:sz w:val="22"/>
        </w:rPr>
        <w:t>(</w:t>
      </w:r>
      <w:r w:rsidR="00126B94">
        <w:rPr>
          <w:rFonts w:ascii="Calibri" w:hAnsi="Calibri"/>
          <w:sz w:val="22"/>
        </w:rPr>
        <w:t xml:space="preserve">tolerated </w:t>
      </w:r>
      <w:r w:rsidR="0053713D">
        <w:rPr>
          <w:rFonts w:ascii="Calibri" w:hAnsi="Calibri"/>
          <w:sz w:val="22"/>
        </w:rPr>
        <w:t>time delay between the occurrence of a significant error and its indication</w:t>
      </w:r>
      <w:r w:rsidR="004825BF">
        <w:rPr>
          <w:rFonts w:ascii="Calibri" w:hAnsi="Calibri"/>
          <w:sz w:val="22"/>
        </w:rPr>
        <w:t>) should be less than 10 s in all cases</w:t>
      </w:r>
      <w:r w:rsidR="0053713D">
        <w:rPr>
          <w:rFonts w:ascii="Calibri" w:hAnsi="Calibri"/>
          <w:sz w:val="22"/>
        </w:rPr>
        <w:t>.</w:t>
      </w:r>
      <w:r w:rsidR="00126B94">
        <w:rPr>
          <w:rFonts w:ascii="Calibri" w:hAnsi="Calibri"/>
          <w:sz w:val="22"/>
        </w:rPr>
        <w:t xml:space="preserve"> </w:t>
      </w:r>
      <w:r w:rsidR="000C3514">
        <w:rPr>
          <w:rFonts w:ascii="Calibri" w:hAnsi="Calibri"/>
          <w:sz w:val="22"/>
        </w:rPr>
        <w:t>The</w:t>
      </w:r>
      <w:r w:rsidR="00126B94">
        <w:rPr>
          <w:rFonts w:ascii="Calibri" w:hAnsi="Calibri"/>
          <w:sz w:val="22"/>
        </w:rPr>
        <w:t xml:space="preserve"> IR </w:t>
      </w:r>
      <w:r w:rsidR="004825BF">
        <w:rPr>
          <w:rFonts w:ascii="Calibri" w:hAnsi="Calibri"/>
          <w:sz w:val="22"/>
        </w:rPr>
        <w:t>(</w:t>
      </w:r>
      <w:del w:id="677" w:author="KN-NZ-Presentation, Funktional" w:date="2017-06-13T12:16:00Z">
        <w:r w:rsidR="00126B94" w:rsidDel="000E3CDB">
          <w:rPr>
            <w:rFonts w:ascii="Calibri" w:hAnsi="Calibri"/>
            <w:sz w:val="22"/>
          </w:rPr>
          <w:delText xml:space="preserve">maximum </w:delText>
        </w:r>
      </w:del>
      <w:del w:id="678" w:author="KN-NZ-Presentation, Funktional" w:date="2017-06-13T12:15:00Z">
        <w:r w:rsidR="00126B94" w:rsidDel="000E3CDB">
          <w:rPr>
            <w:rFonts w:ascii="Calibri" w:hAnsi="Calibri"/>
            <w:sz w:val="22"/>
          </w:rPr>
          <w:delText xml:space="preserve">permissible </w:delText>
        </w:r>
      </w:del>
      <w:r w:rsidR="00126B94">
        <w:rPr>
          <w:rFonts w:ascii="Calibri" w:hAnsi="Calibri"/>
          <w:sz w:val="22"/>
        </w:rPr>
        <w:t>probability that</w:t>
      </w:r>
      <w:r w:rsidR="0053713D">
        <w:rPr>
          <w:rFonts w:ascii="Calibri" w:hAnsi="Calibri"/>
          <w:sz w:val="22"/>
        </w:rPr>
        <w:t xml:space="preserve"> an alert-relevant event remains undetected or unindicated</w:t>
      </w:r>
      <w:r w:rsidR="004825BF">
        <w:rPr>
          <w:rFonts w:ascii="Calibri" w:hAnsi="Calibri"/>
          <w:sz w:val="22"/>
        </w:rPr>
        <w:t xml:space="preserve">) </w:t>
      </w:r>
      <w:r w:rsidR="00A53334">
        <w:rPr>
          <w:rFonts w:ascii="Calibri" w:hAnsi="Calibri"/>
          <w:sz w:val="22"/>
        </w:rPr>
        <w:t>should be less than</w:t>
      </w:r>
      <w:r w:rsidR="004825BF">
        <w:rPr>
          <w:rFonts w:ascii="Calibri" w:hAnsi="Calibri"/>
          <w:sz w:val="22"/>
        </w:rPr>
        <w:t xml:space="preserve"> 10</w:t>
      </w:r>
      <w:r w:rsidR="004825BF" w:rsidRPr="00C258DB">
        <w:rPr>
          <w:rFonts w:ascii="Calibri" w:hAnsi="Calibri"/>
          <w:sz w:val="22"/>
          <w:vertAlign w:val="superscript"/>
        </w:rPr>
        <w:t>-5</w:t>
      </w:r>
      <w:r w:rsidR="0053713D">
        <w:rPr>
          <w:rFonts w:ascii="Calibri" w:hAnsi="Calibri"/>
          <w:sz w:val="22"/>
        </w:rPr>
        <w:t xml:space="preserve">. </w:t>
      </w:r>
      <w:del w:id="679" w:author="KN-NZ-Presentation, Funktional" w:date="2017-06-13T12:17:00Z">
        <w:r w:rsidR="00EE6414" w:rsidDel="000E3CDB">
          <w:rPr>
            <w:rFonts w:ascii="Calibri" w:hAnsi="Calibri"/>
            <w:sz w:val="22"/>
          </w:rPr>
          <w:delText xml:space="preserve">However, </w:delText>
        </w:r>
        <w:r w:rsidR="00A53334" w:rsidDel="000E3CDB">
          <w:rPr>
            <w:rFonts w:ascii="Calibri" w:hAnsi="Calibri"/>
            <w:sz w:val="22"/>
          </w:rPr>
          <w:delText>t</w:delText>
        </w:r>
      </w:del>
      <w:ins w:id="680" w:author="KN-NZ-Presentation, Funktional" w:date="2017-06-13T12:17:00Z">
        <w:r>
          <w:rPr>
            <w:rFonts w:ascii="Calibri" w:hAnsi="Calibri"/>
            <w:sz w:val="22"/>
          </w:rPr>
          <w:t>T</w:t>
        </w:r>
      </w:ins>
      <w:r w:rsidR="00A53334">
        <w:rPr>
          <w:rFonts w:ascii="Calibri" w:hAnsi="Calibri"/>
          <w:sz w:val="22"/>
        </w:rPr>
        <w:t>he</w:t>
      </w:r>
      <w:r w:rsidR="00591778">
        <w:rPr>
          <w:rFonts w:ascii="Calibri" w:hAnsi="Calibri"/>
          <w:sz w:val="22"/>
        </w:rPr>
        <w:t xml:space="preserve"> </w:t>
      </w:r>
      <w:r w:rsidR="00EE6414">
        <w:rPr>
          <w:rFonts w:ascii="Calibri" w:hAnsi="Calibri"/>
          <w:sz w:val="22"/>
        </w:rPr>
        <w:t xml:space="preserve">specification of performance parameters </w:t>
      </w:r>
      <w:r w:rsidR="00A53334">
        <w:rPr>
          <w:rFonts w:ascii="Calibri" w:hAnsi="Calibri"/>
          <w:sz w:val="22"/>
        </w:rPr>
        <w:t>is a prerequisite for the implementation of</w:t>
      </w:r>
      <w:del w:id="681" w:author="KN-NZ-Presentation, Funktional" w:date="2017-06-13T12:17:00Z">
        <w:r w:rsidR="00A53334" w:rsidDel="000E3CDB">
          <w:rPr>
            <w:rFonts w:ascii="Calibri" w:hAnsi="Calibri"/>
            <w:sz w:val="22"/>
          </w:rPr>
          <w:delText xml:space="preserve"> a</w:delText>
        </w:r>
      </w:del>
      <w:r w:rsidR="00A53334">
        <w:rPr>
          <w:rFonts w:ascii="Calibri" w:hAnsi="Calibri"/>
          <w:sz w:val="22"/>
        </w:rPr>
        <w:t xml:space="preserve"> user-friendly integrity monitoring </w:t>
      </w:r>
      <w:r w:rsidR="00D919C6">
        <w:rPr>
          <w:rFonts w:ascii="Calibri" w:hAnsi="Calibri"/>
          <w:sz w:val="22"/>
        </w:rPr>
        <w:t xml:space="preserve">and the </w:t>
      </w:r>
      <w:r w:rsidR="00A53334">
        <w:rPr>
          <w:rFonts w:ascii="Calibri" w:hAnsi="Calibri"/>
          <w:sz w:val="22"/>
        </w:rPr>
        <w:t xml:space="preserve">indication of </w:t>
      </w:r>
      <w:r w:rsidR="00D919C6">
        <w:rPr>
          <w:rFonts w:ascii="Calibri" w:hAnsi="Calibri"/>
          <w:sz w:val="22"/>
        </w:rPr>
        <w:t>monitoring results</w:t>
      </w:r>
      <w:r w:rsidR="00A53334">
        <w:rPr>
          <w:rFonts w:ascii="Calibri" w:hAnsi="Calibri"/>
          <w:sz w:val="22"/>
        </w:rPr>
        <w:t xml:space="preserve">. </w:t>
      </w:r>
    </w:p>
    <w:p w14:paraId="00ACF7D7" w14:textId="77777777" w:rsidR="004C03FB" w:rsidRDefault="004C03FB" w:rsidP="00591778">
      <w:pPr>
        <w:autoSpaceDE w:val="0"/>
        <w:autoSpaceDN w:val="0"/>
        <w:adjustRightInd w:val="0"/>
        <w:spacing w:line="240" w:lineRule="auto"/>
        <w:jc w:val="both"/>
        <w:rPr>
          <w:ins w:id="682" w:author="KN-NZ-Presentation, Funktional" w:date="2017-06-13T12:28:00Z"/>
          <w:rFonts w:ascii="Calibri" w:hAnsi="Calibri"/>
          <w:sz w:val="22"/>
        </w:rPr>
      </w:pPr>
    </w:p>
    <w:p w14:paraId="0CE36D15" w14:textId="3349E5A5" w:rsidR="004C03FB" w:rsidRPr="00505F61" w:rsidRDefault="004C03FB">
      <w:pPr>
        <w:pStyle w:val="Heading3"/>
        <w:rPr>
          <w:ins w:id="683" w:author="KN-NZ-Presentation, Funktional" w:date="2017-06-13T12:27:00Z"/>
        </w:rPr>
        <w:pPrChange w:id="684" w:author="KN-NZ-Presentation, Funktional" w:date="2017-06-13T12:29:00Z">
          <w:pPr>
            <w:autoSpaceDE w:val="0"/>
            <w:autoSpaceDN w:val="0"/>
            <w:adjustRightInd w:val="0"/>
            <w:spacing w:line="240" w:lineRule="auto"/>
            <w:jc w:val="both"/>
          </w:pPr>
        </w:pPrChange>
      </w:pPr>
      <w:ins w:id="685" w:author="KN-NZ-Presentation, Funktional" w:date="2017-06-13T12:29:00Z">
        <w:r>
          <w:t>POSITIONING AND RANGING</w:t>
        </w:r>
      </w:ins>
    </w:p>
    <w:p w14:paraId="3EEB325A" w14:textId="77777777" w:rsidR="004C03FB" w:rsidRDefault="004C03FB" w:rsidP="004C03FB">
      <w:pPr>
        <w:autoSpaceDE w:val="0"/>
        <w:autoSpaceDN w:val="0"/>
        <w:adjustRightInd w:val="0"/>
        <w:spacing w:line="240" w:lineRule="auto"/>
        <w:jc w:val="both"/>
        <w:rPr>
          <w:ins w:id="686" w:author="KN-NZ-Presentation, Funktional" w:date="2017-06-13T12:30:00Z"/>
          <w:rFonts w:ascii="Calibri" w:hAnsi="Calibri"/>
          <w:sz w:val="22"/>
        </w:rPr>
      </w:pPr>
      <w:ins w:id="687" w:author="KN-NZ-Presentation, Funktional" w:date="2017-06-13T12:30:00Z">
        <w:r>
          <w:rPr>
            <w:rFonts w:ascii="Calibri" w:hAnsi="Calibri"/>
            <w:noProof/>
            <w:sz w:val="22"/>
          </w:rPr>
          <w:t>The performance of s</w:t>
        </w:r>
        <w:r w:rsidRPr="00EE6414">
          <w:rPr>
            <w:rFonts w:ascii="Calibri" w:hAnsi="Calibri"/>
            <w:noProof/>
            <w:sz w:val="22"/>
          </w:rPr>
          <w:t>ystems and services</w:t>
        </w:r>
        <w:r>
          <w:rPr>
            <w:rFonts w:ascii="Calibri" w:hAnsi="Calibri"/>
            <w:noProof/>
            <w:sz w:val="22"/>
          </w:rPr>
          <w:t xml:space="preserve"> enabling high-</w:t>
        </w:r>
        <w:r w:rsidRPr="00EE6414">
          <w:rPr>
            <w:rFonts w:ascii="Calibri" w:hAnsi="Calibri"/>
            <w:noProof/>
            <w:sz w:val="22"/>
          </w:rPr>
          <w:t xml:space="preserve">accuracy positioning </w:t>
        </w:r>
        <w:r>
          <w:rPr>
            <w:rFonts w:ascii="Calibri" w:hAnsi="Calibri"/>
            <w:noProof/>
            <w:sz w:val="22"/>
          </w:rPr>
          <w:t>or</w:t>
        </w:r>
        <w:r w:rsidRPr="00EE6414">
          <w:rPr>
            <w:rFonts w:ascii="Calibri" w:hAnsi="Calibri"/>
            <w:noProof/>
            <w:sz w:val="22"/>
          </w:rPr>
          <w:t xml:space="preserve"> ranging</w:t>
        </w:r>
        <w:r>
          <w:rPr>
            <w:rFonts w:ascii="Calibri" w:hAnsi="Calibri"/>
            <w:noProof/>
            <w:sz w:val="22"/>
          </w:rPr>
          <w:t xml:space="preserve"> should be specified in relation to the aimed results. Results at user site may be:</w:t>
        </w:r>
      </w:ins>
    </w:p>
    <w:p w14:paraId="5FF770F3" w14:textId="0CCE3C1D" w:rsidR="004C03FB" w:rsidRDefault="004C03FB" w:rsidP="004C03FB">
      <w:pPr>
        <w:pStyle w:val="ListParagraph"/>
        <w:numPr>
          <w:ilvl w:val="0"/>
          <w:numId w:val="50"/>
        </w:numPr>
        <w:autoSpaceDE w:val="0"/>
        <w:autoSpaceDN w:val="0"/>
        <w:adjustRightInd w:val="0"/>
        <w:spacing w:line="240" w:lineRule="auto"/>
        <w:jc w:val="both"/>
        <w:rPr>
          <w:ins w:id="688" w:author="KN-NZ-Presentation, Funktional" w:date="2017-06-13T12:30:00Z"/>
          <w:rFonts w:ascii="Calibri" w:hAnsi="Calibri"/>
          <w:noProof/>
          <w:sz w:val="22"/>
        </w:rPr>
      </w:pPr>
      <w:ins w:id="689" w:author="KN-NZ-Presentation, Funktional" w:date="2017-06-13T12:30:00Z">
        <w:r w:rsidRPr="00EE6414">
          <w:rPr>
            <w:rFonts w:ascii="Calibri" w:hAnsi="Calibri"/>
            <w:noProof/>
            <w:sz w:val="22"/>
          </w:rPr>
          <w:t xml:space="preserve">absolute position X(t)=[x, y, z, t] in a defined </w:t>
        </w:r>
      </w:ins>
      <w:ins w:id="690" w:author="KN-NZ-Presentation, Funktional" w:date="2017-06-13T12:32:00Z">
        <w:r w:rsidR="006608D0">
          <w:rPr>
            <w:rFonts w:ascii="Calibri" w:hAnsi="Calibri"/>
            <w:noProof/>
            <w:sz w:val="22"/>
          </w:rPr>
          <w:t>reference</w:t>
        </w:r>
      </w:ins>
      <w:ins w:id="691" w:author="KN-NZ-Presentation, Funktional" w:date="2017-06-13T12:30:00Z">
        <w:r w:rsidRPr="00EE6414">
          <w:rPr>
            <w:rFonts w:ascii="Calibri" w:hAnsi="Calibri"/>
            <w:noProof/>
            <w:sz w:val="22"/>
          </w:rPr>
          <w:t xml:space="preserve"> system;</w:t>
        </w:r>
      </w:ins>
    </w:p>
    <w:p w14:paraId="32B4F458" w14:textId="5EE4E798" w:rsidR="004C03FB" w:rsidRPr="00EE6414" w:rsidRDefault="004C03FB" w:rsidP="004C03FB">
      <w:pPr>
        <w:pStyle w:val="ListParagraph"/>
        <w:numPr>
          <w:ilvl w:val="0"/>
          <w:numId w:val="50"/>
        </w:numPr>
        <w:autoSpaceDE w:val="0"/>
        <w:autoSpaceDN w:val="0"/>
        <w:adjustRightInd w:val="0"/>
        <w:spacing w:line="240" w:lineRule="auto"/>
        <w:jc w:val="both"/>
        <w:rPr>
          <w:ins w:id="692" w:author="KN-NZ-Presentation, Funktional" w:date="2017-06-13T12:30:00Z"/>
          <w:rFonts w:ascii="Calibri" w:hAnsi="Calibri"/>
          <w:noProof/>
          <w:sz w:val="22"/>
        </w:rPr>
      </w:pPr>
      <w:ins w:id="693" w:author="KN-NZ-Presentation, Funktional" w:date="2017-06-13T12:30:00Z">
        <w:r w:rsidRPr="00EE6414">
          <w:rPr>
            <w:rFonts w:ascii="Calibri" w:hAnsi="Calibri"/>
            <w:noProof/>
            <w:sz w:val="22"/>
          </w:rPr>
          <w:t xml:space="preserve">relative position </w:t>
        </w:r>
        <w:r w:rsidRPr="00EE6414">
          <w:rPr>
            <w:rFonts w:ascii="Symbol" w:hAnsi="Symbol"/>
            <w:noProof/>
            <w:sz w:val="22"/>
          </w:rPr>
          <w:t></w:t>
        </w:r>
        <w:r w:rsidRPr="00EE6414">
          <w:rPr>
            <w:rFonts w:ascii="Calibri" w:hAnsi="Calibri"/>
            <w:noProof/>
            <w:sz w:val="22"/>
          </w:rPr>
          <w:t>X(t)=[</w:t>
        </w:r>
        <w:r w:rsidRPr="00EE6414">
          <w:rPr>
            <w:rFonts w:ascii="Symbol" w:hAnsi="Symbol"/>
            <w:noProof/>
            <w:sz w:val="22"/>
          </w:rPr>
          <w:t></w:t>
        </w:r>
        <w:r w:rsidRPr="00EE6414">
          <w:rPr>
            <w:rFonts w:ascii="Calibri" w:hAnsi="Calibri"/>
            <w:noProof/>
            <w:sz w:val="22"/>
          </w:rPr>
          <w:t xml:space="preserve">x, </w:t>
        </w:r>
        <w:r w:rsidRPr="00EE6414">
          <w:rPr>
            <w:rFonts w:ascii="Symbol" w:hAnsi="Symbol"/>
            <w:noProof/>
            <w:sz w:val="22"/>
          </w:rPr>
          <w:t></w:t>
        </w:r>
        <w:r w:rsidRPr="00EE6414">
          <w:rPr>
            <w:rFonts w:ascii="Calibri" w:hAnsi="Calibri"/>
            <w:noProof/>
            <w:sz w:val="22"/>
          </w:rPr>
          <w:t xml:space="preserve">y, </w:t>
        </w:r>
        <w:r w:rsidRPr="00EE6414">
          <w:rPr>
            <w:rFonts w:ascii="Symbol" w:hAnsi="Symbol"/>
            <w:noProof/>
            <w:sz w:val="22"/>
          </w:rPr>
          <w:t></w:t>
        </w:r>
        <w:r w:rsidRPr="00EE6414">
          <w:rPr>
            <w:rFonts w:ascii="Calibri" w:hAnsi="Calibri"/>
            <w:noProof/>
            <w:sz w:val="22"/>
          </w:rPr>
          <w:t>z, t] in relation to a static or dynamic reference point</w:t>
        </w:r>
        <w:r>
          <w:rPr>
            <w:rFonts w:ascii="Calibri" w:hAnsi="Calibri"/>
            <w:noProof/>
            <w:sz w:val="22"/>
          </w:rPr>
          <w:t xml:space="preserve"> in the same </w:t>
        </w:r>
      </w:ins>
      <w:ins w:id="694" w:author="KN-NZ-Presentation, Funktional" w:date="2017-06-13T12:31:00Z">
        <w:r w:rsidR="006608D0">
          <w:rPr>
            <w:rFonts w:ascii="Calibri" w:hAnsi="Calibri"/>
            <w:noProof/>
            <w:sz w:val="22"/>
          </w:rPr>
          <w:t>re</w:t>
        </w:r>
      </w:ins>
      <w:ins w:id="695" w:author="KN-NZ-Presentation, Funktional" w:date="2017-06-13T12:32:00Z">
        <w:r w:rsidR="006608D0">
          <w:rPr>
            <w:rFonts w:ascii="Calibri" w:hAnsi="Calibri"/>
            <w:noProof/>
            <w:sz w:val="22"/>
          </w:rPr>
          <w:t>fe</w:t>
        </w:r>
      </w:ins>
      <w:ins w:id="696" w:author="KN-NZ-Presentation, Funktional" w:date="2017-06-13T12:31:00Z">
        <w:r w:rsidR="006608D0">
          <w:rPr>
            <w:rFonts w:ascii="Calibri" w:hAnsi="Calibri"/>
            <w:noProof/>
            <w:sz w:val="22"/>
          </w:rPr>
          <w:t>rence</w:t>
        </w:r>
      </w:ins>
      <w:ins w:id="697" w:author="KN-NZ-Presentation, Funktional" w:date="2017-06-13T12:30:00Z">
        <w:r>
          <w:rPr>
            <w:rFonts w:ascii="Calibri" w:hAnsi="Calibri"/>
            <w:noProof/>
            <w:sz w:val="22"/>
          </w:rPr>
          <w:t xml:space="preserve"> system</w:t>
        </w:r>
        <w:r w:rsidRPr="00EE6414">
          <w:rPr>
            <w:rFonts w:ascii="Calibri" w:hAnsi="Calibri"/>
            <w:noProof/>
            <w:sz w:val="22"/>
          </w:rPr>
          <w:t>;</w:t>
        </w:r>
      </w:ins>
    </w:p>
    <w:p w14:paraId="630E942E" w14:textId="77777777" w:rsidR="004C03FB" w:rsidRPr="00EE6414" w:rsidRDefault="004C03FB" w:rsidP="004C03FB">
      <w:pPr>
        <w:pStyle w:val="ListParagraph"/>
        <w:numPr>
          <w:ilvl w:val="0"/>
          <w:numId w:val="50"/>
        </w:numPr>
        <w:autoSpaceDE w:val="0"/>
        <w:autoSpaceDN w:val="0"/>
        <w:adjustRightInd w:val="0"/>
        <w:spacing w:line="240" w:lineRule="auto"/>
        <w:jc w:val="both"/>
        <w:rPr>
          <w:ins w:id="698" w:author="KN-NZ-Presentation, Funktional" w:date="2017-06-13T12:30:00Z"/>
          <w:rFonts w:ascii="Calibri" w:hAnsi="Calibri"/>
          <w:noProof/>
          <w:sz w:val="22"/>
        </w:rPr>
      </w:pPr>
      <w:ins w:id="699" w:author="KN-NZ-Presentation, Funktional" w:date="2017-06-13T12:30:00Z">
        <w:r w:rsidRPr="00EE6414">
          <w:rPr>
            <w:rFonts w:ascii="Calibri" w:hAnsi="Calibri"/>
            <w:noProof/>
            <w:sz w:val="22"/>
          </w:rPr>
          <w:t>distance |</w:t>
        </w:r>
        <w:r w:rsidRPr="00EE6414">
          <w:rPr>
            <w:rFonts w:ascii="Symbol" w:hAnsi="Symbol"/>
            <w:noProof/>
            <w:sz w:val="22"/>
          </w:rPr>
          <w:t></w:t>
        </w:r>
        <w:r w:rsidRPr="00EE6414">
          <w:rPr>
            <w:rFonts w:ascii="Calibri" w:hAnsi="Calibri"/>
            <w:noProof/>
            <w:sz w:val="22"/>
          </w:rPr>
          <w:t xml:space="preserve">X(t)| in relation to a reference point or </w:t>
        </w:r>
        <w:r>
          <w:rPr>
            <w:rFonts w:ascii="Calibri" w:hAnsi="Calibri"/>
            <w:noProof/>
            <w:sz w:val="22"/>
          </w:rPr>
          <w:t xml:space="preserve">distance </w:t>
        </w:r>
        <w:r w:rsidRPr="00EE6414">
          <w:rPr>
            <w:rFonts w:ascii="Calibri" w:hAnsi="Calibri"/>
            <w:noProof/>
            <w:sz w:val="22"/>
          </w:rPr>
          <w:t>between 2 positions;</w:t>
        </w:r>
      </w:ins>
    </w:p>
    <w:p w14:paraId="41579C1A" w14:textId="77777777" w:rsidR="004C03FB" w:rsidRDefault="004C03FB" w:rsidP="004C03FB">
      <w:pPr>
        <w:pStyle w:val="ListParagraph"/>
        <w:numPr>
          <w:ilvl w:val="0"/>
          <w:numId w:val="50"/>
        </w:numPr>
        <w:autoSpaceDE w:val="0"/>
        <w:autoSpaceDN w:val="0"/>
        <w:adjustRightInd w:val="0"/>
        <w:spacing w:line="240" w:lineRule="auto"/>
        <w:jc w:val="both"/>
        <w:rPr>
          <w:ins w:id="700" w:author="KN-NZ-Presentation, Funktional" w:date="2017-06-13T12:30:00Z"/>
          <w:rFonts w:ascii="Calibri" w:hAnsi="Calibri"/>
          <w:noProof/>
          <w:sz w:val="22"/>
        </w:rPr>
      </w:pPr>
      <w:ins w:id="701" w:author="KN-NZ-Presentation, Funktional" w:date="2017-06-13T12:30:00Z">
        <w:r>
          <w:rPr>
            <w:rFonts w:ascii="Calibri" w:hAnsi="Calibri"/>
            <w:noProof/>
            <w:sz w:val="22"/>
          </w:rPr>
          <w:t>distances of ship’s hull to certain obstacles (e.g. distance to quay wall, clearance to bridge arches).</w:t>
        </w:r>
      </w:ins>
    </w:p>
    <w:p w14:paraId="590C60CB" w14:textId="77777777" w:rsidR="004C03FB" w:rsidRDefault="004C03FB" w:rsidP="004C03FB">
      <w:pPr>
        <w:autoSpaceDE w:val="0"/>
        <w:autoSpaceDN w:val="0"/>
        <w:adjustRightInd w:val="0"/>
        <w:spacing w:line="240" w:lineRule="auto"/>
        <w:jc w:val="both"/>
        <w:rPr>
          <w:ins w:id="702" w:author="KN-NZ-Presentation, Funktional" w:date="2017-06-13T17:10:00Z"/>
          <w:rFonts w:ascii="Calibri" w:hAnsi="Calibri"/>
          <w:noProof/>
          <w:sz w:val="22"/>
        </w:rPr>
      </w:pPr>
    </w:p>
    <w:p w14:paraId="7D3B8B38" w14:textId="77777777" w:rsidR="00573ABF" w:rsidRDefault="00573ABF" w:rsidP="00573ABF">
      <w:pPr>
        <w:autoSpaceDE w:val="0"/>
        <w:autoSpaceDN w:val="0"/>
        <w:adjustRightInd w:val="0"/>
        <w:spacing w:line="240" w:lineRule="auto"/>
        <w:jc w:val="both"/>
        <w:rPr>
          <w:ins w:id="703" w:author="KN-NZ-Presentation, Funktional" w:date="2017-06-13T17:10:00Z"/>
          <w:rFonts w:ascii="Calibri" w:hAnsi="Calibri"/>
          <w:noProof/>
          <w:sz w:val="22"/>
        </w:rPr>
      </w:pPr>
      <w:ins w:id="704" w:author="KN-NZ-Presentation, Funktional" w:date="2017-06-13T17:10:00Z">
        <w:r>
          <w:rPr>
            <w:rFonts w:ascii="Calibri" w:hAnsi="Calibri"/>
            <w:noProof/>
            <w:sz w:val="22"/>
          </w:rPr>
          <w:t xml:space="preserve">Systems </w:t>
        </w:r>
        <w:r w:rsidRPr="00F73D62">
          <w:rPr>
            <w:rFonts w:ascii="Calibri" w:hAnsi="Calibri"/>
            <w:noProof/>
            <w:sz w:val="22"/>
          </w:rPr>
          <w:t>for high</w:t>
        </w:r>
        <w:r>
          <w:rPr>
            <w:rFonts w:ascii="Calibri" w:hAnsi="Calibri"/>
            <w:noProof/>
            <w:sz w:val="22"/>
          </w:rPr>
          <w:t>-</w:t>
        </w:r>
        <w:r w:rsidRPr="00F73D62">
          <w:rPr>
            <w:rFonts w:ascii="Calibri" w:hAnsi="Calibri"/>
            <w:noProof/>
            <w:sz w:val="22"/>
          </w:rPr>
          <w:t xml:space="preserve">accuracy positioning and ranging </w:t>
        </w:r>
        <w:r>
          <w:rPr>
            <w:rFonts w:ascii="Calibri" w:hAnsi="Calibri"/>
            <w:noProof/>
            <w:sz w:val="22"/>
          </w:rPr>
          <w:t xml:space="preserve">provide </w:t>
        </w:r>
        <w:r w:rsidRPr="00F73D62">
          <w:rPr>
            <w:rFonts w:ascii="Calibri" w:hAnsi="Calibri"/>
            <w:noProof/>
            <w:sz w:val="22"/>
          </w:rPr>
          <w:t>data</w:t>
        </w:r>
        <w:r>
          <w:rPr>
            <w:rFonts w:ascii="Calibri" w:hAnsi="Calibri"/>
            <w:noProof/>
            <w:sz w:val="22"/>
          </w:rPr>
          <w:t xml:space="preserve"> products </w:t>
        </w:r>
        <w:r w:rsidRPr="00F73D62">
          <w:rPr>
            <w:rFonts w:ascii="Calibri" w:hAnsi="Calibri"/>
            <w:noProof/>
            <w:sz w:val="22"/>
          </w:rPr>
          <w:t xml:space="preserve">containing </w:t>
        </w:r>
        <w:r>
          <w:rPr>
            <w:rFonts w:ascii="Calibri" w:hAnsi="Calibri"/>
            <w:noProof/>
            <w:sz w:val="22"/>
          </w:rPr>
          <w:t xml:space="preserve">3-dimensional, horizontal or vertical positions, distance vectors, or distances (see Table 2). These systems are often composed of a combination of a basic system (e.g. GNSS), augmentation systems (e.g. DGNSS services) and user terminals (e.g. GNSS/DGNSS receiver). The chosen system architecture determines which positioning and ranging techniques </w:t>
        </w:r>
        <w:r>
          <w:rPr>
            <w:rFonts w:ascii="Calibri" w:hAnsi="Calibri"/>
            <w:noProof/>
            <w:sz w:val="22"/>
          </w:rPr>
          <w:lastRenderedPageBreak/>
          <w:t>may be applied and, consequently, whether the system can meet the performance requirements with its data output (demand on data and data quality taking into account the diversity of intended applications).</w:t>
        </w:r>
      </w:ins>
    </w:p>
    <w:p w14:paraId="7058EF15" w14:textId="77777777" w:rsidR="00573ABF" w:rsidRDefault="00573ABF" w:rsidP="00573ABF">
      <w:pPr>
        <w:autoSpaceDE w:val="0"/>
        <w:autoSpaceDN w:val="0"/>
        <w:adjustRightInd w:val="0"/>
        <w:spacing w:line="240" w:lineRule="auto"/>
        <w:jc w:val="both"/>
        <w:rPr>
          <w:ins w:id="705" w:author="KN-NZ-Presentation, Funktional" w:date="2017-06-13T17:10:00Z"/>
          <w:rFonts w:ascii="Calibri" w:hAnsi="Calibri"/>
          <w:noProof/>
          <w:sz w:val="22"/>
        </w:rPr>
      </w:pPr>
    </w:p>
    <w:p w14:paraId="1ED8EFB1" w14:textId="77777777" w:rsidR="00573ABF" w:rsidRPr="00F35004" w:rsidRDefault="00573ABF" w:rsidP="00573ABF">
      <w:pPr>
        <w:pStyle w:val="Tablecaption"/>
        <w:jc w:val="center"/>
        <w:rPr>
          <w:ins w:id="706" w:author="KN-NZ-Presentation, Funktional" w:date="2017-06-13T17:10:00Z"/>
          <w:rFonts w:ascii="Calibri" w:hAnsi="Calibri"/>
          <w:noProof/>
          <w:u w:val="none"/>
        </w:rPr>
      </w:pPr>
      <w:ins w:id="707" w:author="KN-NZ-Presentation, Funktional" w:date="2017-06-13T17:10:00Z">
        <w:r>
          <w:rPr>
            <w:u w:val="none"/>
          </w:rPr>
          <w:t>Potential</w:t>
        </w:r>
        <w:r w:rsidRPr="00F35004">
          <w:rPr>
            <w:u w:val="none"/>
          </w:rPr>
          <w:t xml:space="preserve"> output data of </w:t>
        </w:r>
        <w:r>
          <w:rPr>
            <w:rFonts w:ascii="Calibri" w:hAnsi="Calibri"/>
            <w:noProof/>
            <w:u w:val="none"/>
          </w:rPr>
          <w:t>systems for high-</w:t>
        </w:r>
        <w:r w:rsidRPr="00F35004">
          <w:rPr>
            <w:rFonts w:ascii="Calibri" w:hAnsi="Calibri"/>
            <w:noProof/>
            <w:u w:val="none"/>
          </w:rPr>
          <w:t>accuracy positioning and ranging</w:t>
        </w:r>
      </w:ins>
    </w:p>
    <w:tbl>
      <w:tblPr>
        <w:tblStyle w:val="TableGrid"/>
        <w:tblW w:w="8503" w:type="dxa"/>
        <w:jc w:val="center"/>
        <w:tblLayout w:type="fixed"/>
        <w:tblLook w:val="04A0" w:firstRow="1" w:lastRow="0" w:firstColumn="1" w:lastColumn="0" w:noHBand="0" w:noVBand="1"/>
      </w:tblPr>
      <w:tblGrid>
        <w:gridCol w:w="1417"/>
        <w:gridCol w:w="1417"/>
        <w:gridCol w:w="1418"/>
        <w:gridCol w:w="1417"/>
        <w:gridCol w:w="1417"/>
        <w:gridCol w:w="1417"/>
      </w:tblGrid>
      <w:tr w:rsidR="00573ABF" w14:paraId="6247B0E9" w14:textId="77777777" w:rsidTr="00083FFF">
        <w:trPr>
          <w:jc w:val="center"/>
          <w:ins w:id="708" w:author="KN-NZ-Presentation, Funktional" w:date="2017-06-13T17:10:00Z"/>
        </w:trPr>
        <w:tc>
          <w:tcPr>
            <w:tcW w:w="4252" w:type="dxa"/>
            <w:gridSpan w:val="3"/>
            <w:shd w:val="clear" w:color="auto" w:fill="D9D9D9" w:themeFill="background1" w:themeFillShade="D9"/>
          </w:tcPr>
          <w:p w14:paraId="037024E8" w14:textId="77777777" w:rsidR="00573ABF" w:rsidRPr="00DF6D5F" w:rsidRDefault="00573ABF" w:rsidP="00083FFF">
            <w:pPr>
              <w:autoSpaceDE w:val="0"/>
              <w:autoSpaceDN w:val="0"/>
              <w:adjustRightInd w:val="0"/>
              <w:spacing w:line="240" w:lineRule="auto"/>
              <w:jc w:val="center"/>
              <w:rPr>
                <w:ins w:id="709" w:author="KN-NZ-Presentation, Funktional" w:date="2017-06-13T17:10:00Z"/>
                <w:rFonts w:ascii="Calibri" w:hAnsi="Calibri"/>
                <w:noProof/>
                <w:szCs w:val="18"/>
              </w:rPr>
            </w:pPr>
            <w:ins w:id="710" w:author="KN-NZ-Presentation, Funktional" w:date="2017-06-13T17:10:00Z">
              <w:r w:rsidRPr="00DF6D5F">
                <w:rPr>
                  <w:rFonts w:ascii="Calibri" w:hAnsi="Calibri"/>
                  <w:noProof/>
                  <w:szCs w:val="18"/>
                </w:rPr>
                <w:t>positions</w:t>
              </w:r>
            </w:ins>
          </w:p>
        </w:tc>
        <w:tc>
          <w:tcPr>
            <w:tcW w:w="4251" w:type="dxa"/>
            <w:gridSpan w:val="3"/>
            <w:shd w:val="clear" w:color="auto" w:fill="D9D9D9" w:themeFill="background1" w:themeFillShade="D9"/>
          </w:tcPr>
          <w:p w14:paraId="00449653" w14:textId="77777777" w:rsidR="00573ABF" w:rsidRPr="00DF6D5F" w:rsidRDefault="00573ABF" w:rsidP="00083FFF">
            <w:pPr>
              <w:autoSpaceDE w:val="0"/>
              <w:autoSpaceDN w:val="0"/>
              <w:adjustRightInd w:val="0"/>
              <w:spacing w:line="240" w:lineRule="auto"/>
              <w:jc w:val="center"/>
              <w:rPr>
                <w:ins w:id="711" w:author="KN-NZ-Presentation, Funktional" w:date="2017-06-13T17:10:00Z"/>
                <w:rFonts w:ascii="Calibri" w:hAnsi="Calibri"/>
                <w:noProof/>
                <w:szCs w:val="18"/>
              </w:rPr>
            </w:pPr>
            <w:ins w:id="712" w:author="KN-NZ-Presentation, Funktional" w:date="2017-06-13T17:10:00Z">
              <w:r>
                <w:rPr>
                  <w:rFonts w:ascii="Calibri" w:hAnsi="Calibri"/>
                  <w:noProof/>
                  <w:szCs w:val="18"/>
                </w:rPr>
                <w:t>distances</w:t>
              </w:r>
            </w:ins>
          </w:p>
        </w:tc>
      </w:tr>
      <w:tr w:rsidR="00573ABF" w14:paraId="454E4089" w14:textId="77777777" w:rsidTr="00083FFF">
        <w:trPr>
          <w:jc w:val="center"/>
          <w:ins w:id="713" w:author="KN-NZ-Presentation, Funktional" w:date="2017-06-13T17:10:00Z"/>
        </w:trPr>
        <w:tc>
          <w:tcPr>
            <w:tcW w:w="1417" w:type="dxa"/>
            <w:vAlign w:val="center"/>
          </w:tcPr>
          <w:p w14:paraId="735AD4C7" w14:textId="77777777" w:rsidR="00573ABF" w:rsidRPr="00DF6D5F" w:rsidRDefault="00573ABF" w:rsidP="00083FFF">
            <w:pPr>
              <w:autoSpaceDE w:val="0"/>
              <w:autoSpaceDN w:val="0"/>
              <w:adjustRightInd w:val="0"/>
              <w:spacing w:line="240" w:lineRule="auto"/>
              <w:rPr>
                <w:ins w:id="714" w:author="KN-NZ-Presentation, Funktional" w:date="2017-06-13T17:10:00Z"/>
                <w:rFonts w:ascii="Calibri" w:hAnsi="Calibri"/>
                <w:noProof/>
                <w:szCs w:val="18"/>
              </w:rPr>
            </w:pPr>
            <w:ins w:id="715" w:author="KN-NZ-Presentation, Funktional" w:date="2017-06-13T17:10:00Z">
              <w:r w:rsidRPr="00DF6D5F">
                <w:rPr>
                  <w:rFonts w:ascii="Calibri" w:hAnsi="Calibri"/>
                  <w:noProof/>
                  <w:szCs w:val="18"/>
                </w:rPr>
                <w:t xml:space="preserve">component </w:t>
              </w:r>
              <w:r>
                <w:rPr>
                  <w:rFonts w:ascii="Calibri" w:hAnsi="Calibri"/>
                  <w:noProof/>
                  <w:szCs w:val="18"/>
                </w:rPr>
                <w:t>x</w:t>
              </w:r>
            </w:ins>
          </w:p>
        </w:tc>
        <w:tc>
          <w:tcPr>
            <w:tcW w:w="1417" w:type="dxa"/>
            <w:vMerge w:val="restart"/>
            <w:vAlign w:val="center"/>
          </w:tcPr>
          <w:p w14:paraId="7EA1C15D" w14:textId="77777777" w:rsidR="00573ABF" w:rsidRPr="00DF6D5F" w:rsidRDefault="00573ABF" w:rsidP="00083FFF">
            <w:pPr>
              <w:autoSpaceDE w:val="0"/>
              <w:autoSpaceDN w:val="0"/>
              <w:adjustRightInd w:val="0"/>
              <w:spacing w:line="240" w:lineRule="auto"/>
              <w:jc w:val="center"/>
              <w:rPr>
                <w:ins w:id="716" w:author="KN-NZ-Presentation, Funktional" w:date="2017-06-13T17:10:00Z"/>
                <w:rFonts w:ascii="Calibri" w:hAnsi="Calibri"/>
                <w:noProof/>
                <w:szCs w:val="18"/>
              </w:rPr>
            </w:pPr>
            <w:ins w:id="717" w:author="KN-NZ-Presentation, Funktional" w:date="2017-06-13T17:10:00Z">
              <w:r>
                <w:rPr>
                  <w:rFonts w:ascii="Calibri" w:hAnsi="Calibri"/>
                  <w:noProof/>
                  <w:szCs w:val="18"/>
                </w:rPr>
                <w:t>h</w:t>
              </w:r>
              <w:r w:rsidRPr="00DF6D5F">
                <w:rPr>
                  <w:rFonts w:ascii="Calibri" w:hAnsi="Calibri"/>
                  <w:noProof/>
                  <w:szCs w:val="18"/>
                </w:rPr>
                <w:t>orizontal</w:t>
              </w:r>
              <w:r>
                <w:rPr>
                  <w:rFonts w:ascii="Calibri" w:hAnsi="Calibri"/>
                  <w:noProof/>
                  <w:szCs w:val="18"/>
                </w:rPr>
                <w:t xml:space="preserve"> position</w:t>
              </w:r>
            </w:ins>
          </w:p>
        </w:tc>
        <w:tc>
          <w:tcPr>
            <w:tcW w:w="1418" w:type="dxa"/>
            <w:vMerge w:val="restart"/>
            <w:vAlign w:val="center"/>
          </w:tcPr>
          <w:p w14:paraId="1E83FC5B" w14:textId="77777777" w:rsidR="00573ABF" w:rsidRPr="00DF6D5F" w:rsidRDefault="00573ABF" w:rsidP="00083FFF">
            <w:pPr>
              <w:autoSpaceDE w:val="0"/>
              <w:autoSpaceDN w:val="0"/>
              <w:adjustRightInd w:val="0"/>
              <w:spacing w:line="240" w:lineRule="auto"/>
              <w:jc w:val="center"/>
              <w:rPr>
                <w:ins w:id="718" w:author="KN-NZ-Presentation, Funktional" w:date="2017-06-13T17:10:00Z"/>
                <w:rFonts w:ascii="Calibri" w:hAnsi="Calibri"/>
                <w:noProof/>
                <w:szCs w:val="18"/>
              </w:rPr>
            </w:pPr>
            <w:ins w:id="719" w:author="KN-NZ-Presentation, Funktional" w:date="2017-06-13T17:10:00Z">
              <w:r w:rsidRPr="00DF6D5F">
                <w:rPr>
                  <w:rFonts w:ascii="Calibri" w:hAnsi="Calibri"/>
                  <w:noProof/>
                  <w:szCs w:val="18"/>
                </w:rPr>
                <w:t>3</w:t>
              </w:r>
              <w:r>
                <w:rPr>
                  <w:rFonts w:ascii="Calibri" w:hAnsi="Calibri"/>
                  <w:noProof/>
                  <w:szCs w:val="18"/>
                </w:rPr>
                <w:t>-dimensional position</w:t>
              </w:r>
            </w:ins>
          </w:p>
        </w:tc>
        <w:tc>
          <w:tcPr>
            <w:tcW w:w="1417" w:type="dxa"/>
            <w:vAlign w:val="center"/>
          </w:tcPr>
          <w:p w14:paraId="4874F45E" w14:textId="77777777" w:rsidR="00573ABF" w:rsidRPr="00DF6D5F" w:rsidRDefault="00573ABF" w:rsidP="00083FFF">
            <w:pPr>
              <w:autoSpaceDE w:val="0"/>
              <w:autoSpaceDN w:val="0"/>
              <w:adjustRightInd w:val="0"/>
              <w:spacing w:line="240" w:lineRule="auto"/>
              <w:jc w:val="center"/>
              <w:rPr>
                <w:ins w:id="720" w:author="KN-NZ-Presentation, Funktional" w:date="2017-06-13T17:10:00Z"/>
                <w:rFonts w:ascii="Calibri" w:hAnsi="Calibri"/>
                <w:noProof/>
                <w:szCs w:val="18"/>
              </w:rPr>
            </w:pPr>
            <w:ins w:id="721" w:author="KN-NZ-Presentation, Funktional" w:date="2017-06-13T17:10:00Z">
              <w:r>
                <w:rPr>
                  <w:rFonts w:ascii="Calibri" w:hAnsi="Calibri"/>
                  <w:noProof/>
                  <w:szCs w:val="18"/>
                </w:rPr>
                <w:t>component dx</w:t>
              </w:r>
            </w:ins>
          </w:p>
        </w:tc>
        <w:tc>
          <w:tcPr>
            <w:tcW w:w="1417" w:type="dxa"/>
            <w:vMerge w:val="restart"/>
          </w:tcPr>
          <w:p w14:paraId="49CF94A9" w14:textId="77777777" w:rsidR="00573ABF" w:rsidRPr="00DF6D5F" w:rsidRDefault="00573ABF" w:rsidP="00083FFF">
            <w:pPr>
              <w:autoSpaceDE w:val="0"/>
              <w:autoSpaceDN w:val="0"/>
              <w:adjustRightInd w:val="0"/>
              <w:spacing w:line="240" w:lineRule="auto"/>
              <w:jc w:val="center"/>
              <w:rPr>
                <w:ins w:id="722" w:author="KN-NZ-Presentation, Funktional" w:date="2017-06-13T17:10:00Z"/>
                <w:rFonts w:ascii="Calibri" w:hAnsi="Calibri"/>
                <w:noProof/>
                <w:szCs w:val="18"/>
              </w:rPr>
            </w:pPr>
            <w:ins w:id="723" w:author="KN-NZ-Presentation, Funktional" w:date="2017-06-13T17:10:00Z">
              <w:r>
                <w:rPr>
                  <w:rFonts w:ascii="Calibri" w:hAnsi="Calibri"/>
                  <w:noProof/>
                  <w:szCs w:val="18"/>
                </w:rPr>
                <w:t>distance over ground</w:t>
              </w:r>
            </w:ins>
          </w:p>
        </w:tc>
        <w:tc>
          <w:tcPr>
            <w:tcW w:w="1417" w:type="dxa"/>
            <w:vMerge w:val="restart"/>
            <w:vAlign w:val="center"/>
          </w:tcPr>
          <w:p w14:paraId="3B87016B" w14:textId="77777777" w:rsidR="00573ABF" w:rsidRPr="00DF6D5F" w:rsidRDefault="00573ABF" w:rsidP="00083FFF">
            <w:pPr>
              <w:autoSpaceDE w:val="0"/>
              <w:autoSpaceDN w:val="0"/>
              <w:adjustRightInd w:val="0"/>
              <w:spacing w:line="240" w:lineRule="auto"/>
              <w:jc w:val="center"/>
              <w:rPr>
                <w:ins w:id="724" w:author="KN-NZ-Presentation, Funktional" w:date="2017-06-13T17:10:00Z"/>
                <w:rFonts w:ascii="Calibri" w:hAnsi="Calibri"/>
                <w:noProof/>
                <w:szCs w:val="18"/>
              </w:rPr>
            </w:pPr>
            <w:ins w:id="725" w:author="KN-NZ-Presentation, Funktional" w:date="2017-06-13T17:10:00Z">
              <w:r w:rsidRPr="00DF6D5F">
                <w:rPr>
                  <w:rFonts w:ascii="Calibri" w:hAnsi="Calibri"/>
                  <w:noProof/>
                  <w:szCs w:val="18"/>
                </w:rPr>
                <w:t>3</w:t>
              </w:r>
              <w:r>
                <w:rPr>
                  <w:rFonts w:ascii="Calibri" w:hAnsi="Calibri"/>
                  <w:noProof/>
                  <w:szCs w:val="18"/>
                </w:rPr>
                <w:t>-dimensional distance</w:t>
              </w:r>
            </w:ins>
          </w:p>
        </w:tc>
      </w:tr>
      <w:tr w:rsidR="00573ABF" w14:paraId="6D2377C9" w14:textId="77777777" w:rsidTr="00083FFF">
        <w:trPr>
          <w:jc w:val="center"/>
          <w:ins w:id="726" w:author="KN-NZ-Presentation, Funktional" w:date="2017-06-13T17:10:00Z"/>
        </w:trPr>
        <w:tc>
          <w:tcPr>
            <w:tcW w:w="1417" w:type="dxa"/>
            <w:vAlign w:val="center"/>
          </w:tcPr>
          <w:p w14:paraId="660E995D" w14:textId="77777777" w:rsidR="00573ABF" w:rsidRPr="00DF6D5F" w:rsidRDefault="00573ABF" w:rsidP="00083FFF">
            <w:pPr>
              <w:autoSpaceDE w:val="0"/>
              <w:autoSpaceDN w:val="0"/>
              <w:adjustRightInd w:val="0"/>
              <w:spacing w:line="240" w:lineRule="auto"/>
              <w:rPr>
                <w:ins w:id="727" w:author="KN-NZ-Presentation, Funktional" w:date="2017-06-13T17:10:00Z"/>
                <w:rFonts w:ascii="Calibri" w:hAnsi="Calibri"/>
                <w:noProof/>
                <w:szCs w:val="18"/>
              </w:rPr>
            </w:pPr>
            <w:ins w:id="728" w:author="KN-NZ-Presentation, Funktional" w:date="2017-06-13T17:10:00Z">
              <w:r>
                <w:rPr>
                  <w:rFonts w:ascii="Calibri" w:hAnsi="Calibri"/>
                  <w:noProof/>
                  <w:szCs w:val="18"/>
                </w:rPr>
                <w:t>c</w:t>
              </w:r>
              <w:r w:rsidRPr="00DF6D5F">
                <w:rPr>
                  <w:rFonts w:ascii="Calibri" w:hAnsi="Calibri"/>
                  <w:noProof/>
                  <w:szCs w:val="18"/>
                </w:rPr>
                <w:t>omponent</w:t>
              </w:r>
              <w:r>
                <w:rPr>
                  <w:rFonts w:ascii="Calibri" w:hAnsi="Calibri"/>
                  <w:noProof/>
                  <w:szCs w:val="18"/>
                </w:rPr>
                <w:t xml:space="preserve"> y</w:t>
              </w:r>
            </w:ins>
          </w:p>
        </w:tc>
        <w:tc>
          <w:tcPr>
            <w:tcW w:w="1417" w:type="dxa"/>
            <w:vMerge/>
            <w:vAlign w:val="center"/>
          </w:tcPr>
          <w:p w14:paraId="591E7D91" w14:textId="77777777" w:rsidR="00573ABF" w:rsidRPr="00DF6D5F" w:rsidRDefault="00573ABF" w:rsidP="00083FFF">
            <w:pPr>
              <w:autoSpaceDE w:val="0"/>
              <w:autoSpaceDN w:val="0"/>
              <w:adjustRightInd w:val="0"/>
              <w:spacing w:line="240" w:lineRule="auto"/>
              <w:jc w:val="center"/>
              <w:rPr>
                <w:ins w:id="729" w:author="KN-NZ-Presentation, Funktional" w:date="2017-06-13T17:10:00Z"/>
                <w:rFonts w:ascii="Calibri" w:hAnsi="Calibri"/>
                <w:noProof/>
                <w:szCs w:val="18"/>
              </w:rPr>
            </w:pPr>
          </w:p>
        </w:tc>
        <w:tc>
          <w:tcPr>
            <w:tcW w:w="1418" w:type="dxa"/>
            <w:vMerge/>
          </w:tcPr>
          <w:p w14:paraId="01C41C64" w14:textId="77777777" w:rsidR="00573ABF" w:rsidRPr="00DF6D5F" w:rsidRDefault="00573ABF" w:rsidP="00083FFF">
            <w:pPr>
              <w:autoSpaceDE w:val="0"/>
              <w:autoSpaceDN w:val="0"/>
              <w:adjustRightInd w:val="0"/>
              <w:spacing w:line="240" w:lineRule="auto"/>
              <w:jc w:val="center"/>
              <w:rPr>
                <w:ins w:id="730" w:author="KN-NZ-Presentation, Funktional" w:date="2017-06-13T17:10:00Z"/>
                <w:rFonts w:ascii="Calibri" w:hAnsi="Calibri"/>
                <w:noProof/>
                <w:szCs w:val="18"/>
              </w:rPr>
            </w:pPr>
          </w:p>
        </w:tc>
        <w:tc>
          <w:tcPr>
            <w:tcW w:w="1417" w:type="dxa"/>
            <w:vAlign w:val="center"/>
          </w:tcPr>
          <w:p w14:paraId="5B81CD57" w14:textId="77777777" w:rsidR="00573ABF" w:rsidRPr="00DF6D5F" w:rsidRDefault="00573ABF" w:rsidP="00083FFF">
            <w:pPr>
              <w:autoSpaceDE w:val="0"/>
              <w:autoSpaceDN w:val="0"/>
              <w:adjustRightInd w:val="0"/>
              <w:spacing w:line="240" w:lineRule="auto"/>
              <w:jc w:val="center"/>
              <w:rPr>
                <w:ins w:id="731" w:author="KN-NZ-Presentation, Funktional" w:date="2017-06-13T17:10:00Z"/>
                <w:rFonts w:ascii="Calibri" w:hAnsi="Calibri"/>
                <w:noProof/>
                <w:szCs w:val="18"/>
              </w:rPr>
            </w:pPr>
            <w:ins w:id="732" w:author="KN-NZ-Presentation, Funktional" w:date="2017-06-13T17:10:00Z">
              <w:r>
                <w:rPr>
                  <w:rFonts w:ascii="Calibri" w:hAnsi="Calibri"/>
                  <w:noProof/>
                  <w:szCs w:val="18"/>
                </w:rPr>
                <w:t>component dy</w:t>
              </w:r>
            </w:ins>
          </w:p>
        </w:tc>
        <w:tc>
          <w:tcPr>
            <w:tcW w:w="1417" w:type="dxa"/>
            <w:vMerge/>
          </w:tcPr>
          <w:p w14:paraId="1DAF7879" w14:textId="77777777" w:rsidR="00573ABF" w:rsidRPr="00DF6D5F" w:rsidRDefault="00573ABF" w:rsidP="00083FFF">
            <w:pPr>
              <w:autoSpaceDE w:val="0"/>
              <w:autoSpaceDN w:val="0"/>
              <w:adjustRightInd w:val="0"/>
              <w:spacing w:line="240" w:lineRule="auto"/>
              <w:jc w:val="center"/>
              <w:rPr>
                <w:ins w:id="733" w:author="KN-NZ-Presentation, Funktional" w:date="2017-06-13T17:10:00Z"/>
                <w:rFonts w:ascii="Calibri" w:hAnsi="Calibri"/>
                <w:noProof/>
                <w:szCs w:val="18"/>
              </w:rPr>
            </w:pPr>
          </w:p>
        </w:tc>
        <w:tc>
          <w:tcPr>
            <w:tcW w:w="1417" w:type="dxa"/>
            <w:vMerge/>
          </w:tcPr>
          <w:p w14:paraId="6FAD79B8" w14:textId="77777777" w:rsidR="00573ABF" w:rsidRPr="00DF6D5F" w:rsidRDefault="00573ABF" w:rsidP="00083FFF">
            <w:pPr>
              <w:autoSpaceDE w:val="0"/>
              <w:autoSpaceDN w:val="0"/>
              <w:adjustRightInd w:val="0"/>
              <w:spacing w:line="240" w:lineRule="auto"/>
              <w:jc w:val="center"/>
              <w:rPr>
                <w:ins w:id="734" w:author="KN-NZ-Presentation, Funktional" w:date="2017-06-13T17:10:00Z"/>
                <w:rFonts w:ascii="Calibri" w:hAnsi="Calibri"/>
                <w:noProof/>
                <w:szCs w:val="18"/>
              </w:rPr>
            </w:pPr>
          </w:p>
        </w:tc>
      </w:tr>
      <w:tr w:rsidR="00573ABF" w14:paraId="20AF6A00" w14:textId="77777777" w:rsidTr="00083FFF">
        <w:trPr>
          <w:trHeight w:val="140"/>
          <w:jc w:val="center"/>
          <w:ins w:id="735" w:author="KN-NZ-Presentation, Funktional" w:date="2017-06-13T17:10:00Z"/>
        </w:trPr>
        <w:tc>
          <w:tcPr>
            <w:tcW w:w="1417" w:type="dxa"/>
            <w:vAlign w:val="center"/>
          </w:tcPr>
          <w:p w14:paraId="04B74219" w14:textId="77777777" w:rsidR="00573ABF" w:rsidRPr="00DF6D5F" w:rsidRDefault="00573ABF" w:rsidP="00083FFF">
            <w:pPr>
              <w:autoSpaceDE w:val="0"/>
              <w:autoSpaceDN w:val="0"/>
              <w:adjustRightInd w:val="0"/>
              <w:spacing w:line="240" w:lineRule="auto"/>
              <w:rPr>
                <w:ins w:id="736" w:author="KN-NZ-Presentation, Funktional" w:date="2017-06-13T17:10:00Z"/>
                <w:rFonts w:ascii="Calibri" w:hAnsi="Calibri"/>
                <w:noProof/>
                <w:szCs w:val="18"/>
              </w:rPr>
            </w:pPr>
            <w:ins w:id="737" w:author="KN-NZ-Presentation, Funktional" w:date="2017-06-13T17:10:00Z">
              <w:r>
                <w:rPr>
                  <w:rFonts w:ascii="Calibri" w:hAnsi="Calibri"/>
                  <w:noProof/>
                  <w:szCs w:val="18"/>
                </w:rPr>
                <w:t>c</w:t>
              </w:r>
              <w:r w:rsidRPr="00DF6D5F">
                <w:rPr>
                  <w:rFonts w:ascii="Calibri" w:hAnsi="Calibri"/>
                  <w:noProof/>
                  <w:szCs w:val="18"/>
                </w:rPr>
                <w:t>omponent</w:t>
              </w:r>
              <w:r>
                <w:rPr>
                  <w:rFonts w:ascii="Calibri" w:hAnsi="Calibri"/>
                  <w:noProof/>
                  <w:szCs w:val="18"/>
                </w:rPr>
                <w:t xml:space="preserve"> z</w:t>
              </w:r>
            </w:ins>
          </w:p>
        </w:tc>
        <w:tc>
          <w:tcPr>
            <w:tcW w:w="1417" w:type="dxa"/>
            <w:vAlign w:val="center"/>
          </w:tcPr>
          <w:p w14:paraId="056F781A" w14:textId="77777777" w:rsidR="00573ABF" w:rsidRPr="00DF6D5F" w:rsidRDefault="00573ABF" w:rsidP="00083FFF">
            <w:pPr>
              <w:autoSpaceDE w:val="0"/>
              <w:autoSpaceDN w:val="0"/>
              <w:adjustRightInd w:val="0"/>
              <w:spacing w:line="240" w:lineRule="auto"/>
              <w:jc w:val="center"/>
              <w:rPr>
                <w:ins w:id="738" w:author="KN-NZ-Presentation, Funktional" w:date="2017-06-13T17:10:00Z"/>
                <w:rFonts w:ascii="Calibri" w:hAnsi="Calibri"/>
                <w:noProof/>
                <w:szCs w:val="18"/>
              </w:rPr>
            </w:pPr>
            <w:ins w:id="739" w:author="KN-NZ-Presentation, Funktional" w:date="2017-06-13T17:10:00Z">
              <w:r w:rsidRPr="00DF6D5F">
                <w:rPr>
                  <w:rFonts w:ascii="Calibri" w:hAnsi="Calibri"/>
                  <w:noProof/>
                  <w:szCs w:val="18"/>
                </w:rPr>
                <w:t>vertical</w:t>
              </w:r>
              <w:r>
                <w:rPr>
                  <w:rFonts w:ascii="Calibri" w:hAnsi="Calibri"/>
                  <w:noProof/>
                  <w:szCs w:val="18"/>
                </w:rPr>
                <w:t xml:space="preserve"> position</w:t>
              </w:r>
            </w:ins>
          </w:p>
        </w:tc>
        <w:tc>
          <w:tcPr>
            <w:tcW w:w="1418" w:type="dxa"/>
            <w:vMerge/>
          </w:tcPr>
          <w:p w14:paraId="205F27B5" w14:textId="77777777" w:rsidR="00573ABF" w:rsidRPr="00DF6D5F" w:rsidRDefault="00573ABF" w:rsidP="00083FFF">
            <w:pPr>
              <w:autoSpaceDE w:val="0"/>
              <w:autoSpaceDN w:val="0"/>
              <w:adjustRightInd w:val="0"/>
              <w:spacing w:line="240" w:lineRule="auto"/>
              <w:jc w:val="center"/>
              <w:rPr>
                <w:ins w:id="740" w:author="KN-NZ-Presentation, Funktional" w:date="2017-06-13T17:10:00Z"/>
                <w:rFonts w:ascii="Calibri" w:hAnsi="Calibri"/>
                <w:noProof/>
                <w:szCs w:val="18"/>
              </w:rPr>
            </w:pPr>
          </w:p>
        </w:tc>
        <w:tc>
          <w:tcPr>
            <w:tcW w:w="1417" w:type="dxa"/>
            <w:vAlign w:val="center"/>
          </w:tcPr>
          <w:p w14:paraId="7D830F4F" w14:textId="77777777" w:rsidR="00573ABF" w:rsidRPr="00DF6D5F" w:rsidRDefault="00573ABF" w:rsidP="00083FFF">
            <w:pPr>
              <w:autoSpaceDE w:val="0"/>
              <w:autoSpaceDN w:val="0"/>
              <w:adjustRightInd w:val="0"/>
              <w:spacing w:line="240" w:lineRule="auto"/>
              <w:jc w:val="center"/>
              <w:rPr>
                <w:ins w:id="741" w:author="KN-NZ-Presentation, Funktional" w:date="2017-06-13T17:10:00Z"/>
                <w:rFonts w:ascii="Calibri" w:hAnsi="Calibri"/>
                <w:noProof/>
                <w:szCs w:val="18"/>
              </w:rPr>
            </w:pPr>
            <w:ins w:id="742" w:author="KN-NZ-Presentation, Funktional" w:date="2017-06-13T17:10:00Z">
              <w:r>
                <w:rPr>
                  <w:rFonts w:ascii="Calibri" w:hAnsi="Calibri"/>
                  <w:noProof/>
                  <w:szCs w:val="18"/>
                </w:rPr>
                <w:t>component dz</w:t>
              </w:r>
            </w:ins>
          </w:p>
        </w:tc>
        <w:tc>
          <w:tcPr>
            <w:tcW w:w="1417" w:type="dxa"/>
          </w:tcPr>
          <w:p w14:paraId="27EF519F" w14:textId="77777777" w:rsidR="00573ABF" w:rsidRDefault="00573ABF" w:rsidP="00083FFF">
            <w:pPr>
              <w:autoSpaceDE w:val="0"/>
              <w:autoSpaceDN w:val="0"/>
              <w:adjustRightInd w:val="0"/>
              <w:spacing w:line="240" w:lineRule="auto"/>
              <w:jc w:val="center"/>
              <w:rPr>
                <w:ins w:id="743" w:author="KN-NZ-Presentation, Funktional" w:date="2017-06-13T17:10:00Z"/>
                <w:rFonts w:ascii="Calibri" w:hAnsi="Calibri"/>
                <w:noProof/>
                <w:szCs w:val="18"/>
              </w:rPr>
            </w:pPr>
            <w:ins w:id="744" w:author="KN-NZ-Presentation, Funktional" w:date="2017-06-13T17:10:00Z">
              <w:r>
                <w:rPr>
                  <w:rFonts w:ascii="Calibri" w:hAnsi="Calibri"/>
                  <w:noProof/>
                  <w:szCs w:val="18"/>
                </w:rPr>
                <w:t>altitude,</w:t>
              </w:r>
            </w:ins>
          </w:p>
          <w:p w14:paraId="231B0745" w14:textId="77777777" w:rsidR="00573ABF" w:rsidRPr="00DF6D5F" w:rsidRDefault="00573ABF" w:rsidP="00083FFF">
            <w:pPr>
              <w:autoSpaceDE w:val="0"/>
              <w:autoSpaceDN w:val="0"/>
              <w:adjustRightInd w:val="0"/>
              <w:spacing w:line="240" w:lineRule="auto"/>
              <w:jc w:val="center"/>
              <w:rPr>
                <w:ins w:id="745" w:author="KN-NZ-Presentation, Funktional" w:date="2017-06-13T17:10:00Z"/>
                <w:rFonts w:ascii="Calibri" w:hAnsi="Calibri"/>
                <w:noProof/>
                <w:szCs w:val="18"/>
              </w:rPr>
            </w:pPr>
            <w:ins w:id="746" w:author="KN-NZ-Presentation, Funktional" w:date="2017-06-13T17:10:00Z">
              <w:r>
                <w:rPr>
                  <w:rFonts w:ascii="Calibri" w:hAnsi="Calibri"/>
                  <w:noProof/>
                  <w:szCs w:val="18"/>
                </w:rPr>
                <w:t>depth, or clearance</w:t>
              </w:r>
            </w:ins>
          </w:p>
        </w:tc>
        <w:tc>
          <w:tcPr>
            <w:tcW w:w="1417" w:type="dxa"/>
            <w:vMerge/>
          </w:tcPr>
          <w:p w14:paraId="5EF2B8FB" w14:textId="77777777" w:rsidR="00573ABF" w:rsidRPr="00DF6D5F" w:rsidRDefault="00573ABF" w:rsidP="00083FFF">
            <w:pPr>
              <w:autoSpaceDE w:val="0"/>
              <w:autoSpaceDN w:val="0"/>
              <w:adjustRightInd w:val="0"/>
              <w:spacing w:line="240" w:lineRule="auto"/>
              <w:jc w:val="center"/>
              <w:rPr>
                <w:ins w:id="747" w:author="KN-NZ-Presentation, Funktional" w:date="2017-06-13T17:10:00Z"/>
                <w:rFonts w:ascii="Calibri" w:hAnsi="Calibri"/>
                <w:noProof/>
                <w:szCs w:val="18"/>
              </w:rPr>
            </w:pPr>
          </w:p>
        </w:tc>
      </w:tr>
    </w:tbl>
    <w:p w14:paraId="1309E24E" w14:textId="77777777" w:rsidR="00573ABF" w:rsidRDefault="00573ABF" w:rsidP="004C03FB">
      <w:pPr>
        <w:autoSpaceDE w:val="0"/>
        <w:autoSpaceDN w:val="0"/>
        <w:adjustRightInd w:val="0"/>
        <w:spacing w:line="240" w:lineRule="auto"/>
        <w:jc w:val="both"/>
        <w:rPr>
          <w:ins w:id="748" w:author="KN-NZ-Presentation, Funktional" w:date="2017-06-13T12:30:00Z"/>
          <w:rFonts w:ascii="Calibri" w:hAnsi="Calibri"/>
          <w:noProof/>
          <w:sz w:val="22"/>
        </w:rPr>
      </w:pPr>
    </w:p>
    <w:p w14:paraId="704D710D" w14:textId="77777777" w:rsidR="004C03FB" w:rsidRDefault="004C03FB" w:rsidP="004C03FB">
      <w:pPr>
        <w:autoSpaceDE w:val="0"/>
        <w:autoSpaceDN w:val="0"/>
        <w:adjustRightInd w:val="0"/>
        <w:spacing w:line="240" w:lineRule="auto"/>
        <w:jc w:val="both"/>
        <w:rPr>
          <w:ins w:id="749" w:author="KN-NZ-Presentation, Funktional" w:date="2017-06-13T12:27:00Z"/>
          <w:rFonts w:ascii="Calibri" w:hAnsi="Calibri"/>
          <w:noProof/>
          <w:sz w:val="22"/>
        </w:rPr>
      </w:pPr>
      <w:ins w:id="750" w:author="KN-NZ-Presentation, Funktional" w:date="2017-06-13T12:27:00Z">
        <w:r>
          <w:rPr>
            <w:rFonts w:ascii="Calibri" w:hAnsi="Calibri"/>
            <w:noProof/>
            <w:sz w:val="22"/>
          </w:rPr>
          <w:t>Positioning and ranging are interconnected with each other, from mathematical as well as  methodical viewpoint:</w:t>
        </w:r>
      </w:ins>
    </w:p>
    <w:p w14:paraId="65F6ECBE" w14:textId="7E19B0AA" w:rsidR="004C03FB" w:rsidRDefault="004C03FB" w:rsidP="004C03FB">
      <w:pPr>
        <w:pStyle w:val="ListParagraph"/>
        <w:numPr>
          <w:ilvl w:val="0"/>
          <w:numId w:val="52"/>
        </w:numPr>
        <w:autoSpaceDE w:val="0"/>
        <w:autoSpaceDN w:val="0"/>
        <w:adjustRightInd w:val="0"/>
        <w:spacing w:line="240" w:lineRule="auto"/>
        <w:jc w:val="both"/>
        <w:rPr>
          <w:ins w:id="751" w:author="KN-NZ-Presentation, Funktional" w:date="2017-06-13T12:27:00Z"/>
          <w:rFonts w:ascii="Calibri" w:hAnsi="Calibri"/>
          <w:noProof/>
          <w:sz w:val="22"/>
        </w:rPr>
      </w:pPr>
      <w:ins w:id="752" w:author="KN-NZ-Presentation, Funktional" w:date="2017-06-13T12:27:00Z">
        <w:r w:rsidRPr="00CE4129">
          <w:rPr>
            <w:rFonts w:ascii="Calibri" w:hAnsi="Calibri"/>
            <w:noProof/>
            <w:sz w:val="22"/>
          </w:rPr>
          <w:t xml:space="preserve">A vector is able to describe the absolute as well as the relative position of a point in the 3-dimensional space. Effectively, each vector component indicates the distances in the direction of a single axis to the origin of coordinate system (absolute position) or to a reference point in the same coordinate system (relative position). Therefore, the </w:t>
        </w:r>
      </w:ins>
      <w:ins w:id="753" w:author="KN-NZ-Presentation, Funktional" w:date="2017-06-13T12:37:00Z">
        <w:r w:rsidR="006608D0">
          <w:rPr>
            <w:rFonts w:ascii="Calibri" w:hAnsi="Calibri"/>
            <w:noProof/>
            <w:sz w:val="22"/>
          </w:rPr>
          <w:t>magnitude</w:t>
        </w:r>
      </w:ins>
      <w:ins w:id="754" w:author="KN-NZ-Presentation, Funktional" w:date="2017-06-13T12:27:00Z">
        <w:r w:rsidRPr="00CE4129">
          <w:rPr>
            <w:rFonts w:ascii="Calibri" w:hAnsi="Calibri"/>
            <w:noProof/>
            <w:sz w:val="22"/>
          </w:rPr>
          <w:t xml:space="preserve"> of the vector provides the distance to the origin or </w:t>
        </w:r>
        <w:r>
          <w:rPr>
            <w:rFonts w:ascii="Calibri" w:hAnsi="Calibri"/>
            <w:noProof/>
            <w:sz w:val="22"/>
          </w:rPr>
          <w:t xml:space="preserve">to the </w:t>
        </w:r>
        <w:r w:rsidRPr="00CE4129">
          <w:rPr>
            <w:rFonts w:ascii="Calibri" w:hAnsi="Calibri"/>
            <w:noProof/>
            <w:sz w:val="22"/>
          </w:rPr>
          <w:t xml:space="preserve">used reference point. </w:t>
        </w:r>
      </w:ins>
    </w:p>
    <w:p w14:paraId="4CE519F4" w14:textId="5CA08B9C" w:rsidR="004C03FB" w:rsidRDefault="004C03FB" w:rsidP="004C03FB">
      <w:pPr>
        <w:pStyle w:val="ListParagraph"/>
        <w:numPr>
          <w:ilvl w:val="0"/>
          <w:numId w:val="52"/>
        </w:numPr>
        <w:autoSpaceDE w:val="0"/>
        <w:autoSpaceDN w:val="0"/>
        <w:adjustRightInd w:val="0"/>
        <w:spacing w:line="240" w:lineRule="auto"/>
        <w:jc w:val="both"/>
        <w:rPr>
          <w:ins w:id="755" w:author="KN-NZ-Presentation, Funktional" w:date="2017-06-13T12:27:00Z"/>
          <w:rFonts w:ascii="Calibri" w:hAnsi="Calibri"/>
          <w:noProof/>
          <w:sz w:val="22"/>
        </w:rPr>
      </w:pPr>
      <w:ins w:id="756" w:author="KN-NZ-Presentation, Funktional" w:date="2017-06-13T12:27:00Z">
        <w:r w:rsidRPr="00FC37B9">
          <w:rPr>
            <w:rFonts w:ascii="Calibri" w:hAnsi="Calibri"/>
            <w:noProof/>
            <w:sz w:val="22"/>
          </w:rPr>
          <w:t>For hundred of years combinations of distance and angle measurements to distinctive points (e.g. stars, lighthouse, chu</w:t>
        </w:r>
      </w:ins>
      <w:ins w:id="757" w:author="KN-NZ-Presentation, Funktional" w:date="2017-06-13T12:38:00Z">
        <w:r w:rsidR="006608D0">
          <w:rPr>
            <w:rFonts w:ascii="Calibri" w:hAnsi="Calibri"/>
            <w:noProof/>
            <w:sz w:val="22"/>
          </w:rPr>
          <w:t>r</w:t>
        </w:r>
      </w:ins>
      <w:ins w:id="758" w:author="KN-NZ-Presentation, Funktional" w:date="2017-06-13T12:27:00Z">
        <w:r w:rsidRPr="00FC37B9">
          <w:rPr>
            <w:rFonts w:ascii="Calibri" w:hAnsi="Calibri"/>
            <w:noProof/>
            <w:sz w:val="22"/>
          </w:rPr>
          <w:t xml:space="preserve">ch steeple) enabled the determination of relative and absolute positions. Today, modern technologies use the interconnection between ranging and positioning as already indicated in chapter </w:t>
        </w:r>
      </w:ins>
      <w:ins w:id="759" w:author="KN-NZ-Presentation, Funktional" w:date="2017-06-13T12:38:00Z">
        <w:r w:rsidR="006608D0">
          <w:rPr>
            <w:rFonts w:ascii="Calibri" w:hAnsi="Calibri"/>
            <w:noProof/>
            <w:sz w:val="22"/>
          </w:rPr>
          <w:t>3</w:t>
        </w:r>
      </w:ins>
      <w:ins w:id="760" w:author="KN-NZ-Presentation, Funktional" w:date="2017-06-13T12:27:00Z">
        <w:r w:rsidRPr="00FC37B9">
          <w:rPr>
            <w:rFonts w:ascii="Calibri" w:hAnsi="Calibri"/>
            <w:noProof/>
            <w:sz w:val="22"/>
          </w:rPr>
          <w:t xml:space="preserve">. A representative example is positioning with GNSS, where </w:t>
        </w:r>
        <w:r>
          <w:rPr>
            <w:rFonts w:ascii="Calibri" w:hAnsi="Calibri"/>
            <w:noProof/>
            <w:sz w:val="22"/>
          </w:rPr>
          <w:t>t</w:t>
        </w:r>
        <w:r w:rsidRPr="00FC37B9">
          <w:rPr>
            <w:rFonts w:ascii="Calibri" w:hAnsi="Calibri"/>
            <w:noProof/>
            <w:sz w:val="22"/>
          </w:rPr>
          <w:t xml:space="preserve">he availability of 4 or more distance measurements to GNSS satellites is the prerequisite to determine </w:t>
        </w:r>
        <w:r w:rsidRPr="00FC37B9">
          <w:rPr>
            <w:rFonts w:ascii="Calibri" w:hAnsi="Calibri"/>
            <w:sz w:val="22"/>
          </w:rPr>
          <w:t xml:space="preserve">the coordinates of the unknown </w:t>
        </w:r>
      </w:ins>
      <w:ins w:id="761" w:author="KN-NZ-Presentation, Funktional" w:date="2017-06-13T12:40:00Z">
        <w:r w:rsidR="00D63D65">
          <w:rPr>
            <w:rFonts w:ascii="Calibri" w:hAnsi="Calibri"/>
            <w:sz w:val="22"/>
          </w:rPr>
          <w:t xml:space="preserve">spatial </w:t>
        </w:r>
      </w:ins>
      <w:ins w:id="762" w:author="KN-NZ-Presentation, Funktional" w:date="2017-06-13T12:27:00Z">
        <w:r w:rsidRPr="00FC37B9">
          <w:rPr>
            <w:rFonts w:ascii="Calibri" w:hAnsi="Calibri"/>
            <w:sz w:val="22"/>
          </w:rPr>
          <w:t>antenna position</w:t>
        </w:r>
        <w:r w:rsidRPr="00FC37B9">
          <w:rPr>
            <w:rFonts w:ascii="Calibri" w:hAnsi="Calibri"/>
            <w:noProof/>
            <w:sz w:val="22"/>
          </w:rPr>
          <w:t xml:space="preserve"> including the offset between </w:t>
        </w:r>
        <w:r w:rsidRPr="00FC37B9">
          <w:rPr>
            <w:rFonts w:ascii="Calibri" w:hAnsi="Calibri"/>
            <w:sz w:val="22"/>
          </w:rPr>
          <w:t>GNSS receiver and system</w:t>
        </w:r>
        <w:r>
          <w:rPr>
            <w:rFonts w:ascii="Calibri" w:hAnsi="Calibri"/>
            <w:sz w:val="22"/>
          </w:rPr>
          <w:t xml:space="preserve"> time</w:t>
        </w:r>
        <w:r w:rsidRPr="00FC37B9">
          <w:rPr>
            <w:rFonts w:ascii="Calibri" w:hAnsi="Calibri"/>
            <w:sz w:val="22"/>
          </w:rPr>
          <w:t xml:space="preserve">. </w:t>
        </w:r>
      </w:ins>
    </w:p>
    <w:p w14:paraId="0C2172D2" w14:textId="441AD660" w:rsidR="004C03FB" w:rsidRPr="00FC37B9" w:rsidRDefault="004C03FB" w:rsidP="004C03FB">
      <w:pPr>
        <w:pStyle w:val="ListParagraph"/>
        <w:numPr>
          <w:ilvl w:val="0"/>
          <w:numId w:val="52"/>
        </w:numPr>
        <w:autoSpaceDE w:val="0"/>
        <w:autoSpaceDN w:val="0"/>
        <w:adjustRightInd w:val="0"/>
        <w:spacing w:line="240" w:lineRule="auto"/>
        <w:jc w:val="both"/>
        <w:rPr>
          <w:ins w:id="763" w:author="KN-NZ-Presentation, Funktional" w:date="2017-06-13T12:27:00Z"/>
          <w:rFonts w:ascii="Calibri" w:hAnsi="Calibri"/>
          <w:noProof/>
          <w:sz w:val="22"/>
        </w:rPr>
      </w:pPr>
      <w:ins w:id="764" w:author="KN-NZ-Presentation, Funktional" w:date="2017-06-13T12:27:00Z">
        <w:r w:rsidRPr="00FC37B9">
          <w:rPr>
            <w:rFonts w:ascii="Calibri" w:hAnsi="Calibri"/>
            <w:sz w:val="22"/>
          </w:rPr>
          <w:t>Special</w:t>
        </w:r>
      </w:ins>
      <w:ins w:id="765" w:author="KN-NZ-Presentation, Funktional" w:date="2017-06-13T12:43:00Z">
        <w:r w:rsidR="00D63D65">
          <w:rPr>
            <w:rFonts w:ascii="Calibri" w:hAnsi="Calibri"/>
            <w:sz w:val="22"/>
          </w:rPr>
          <w:t>ised</w:t>
        </w:r>
      </w:ins>
      <w:ins w:id="766" w:author="KN-NZ-Presentation, Funktional" w:date="2017-06-13T12:27:00Z">
        <w:r w:rsidRPr="00FC37B9">
          <w:rPr>
            <w:rFonts w:ascii="Calibri" w:hAnsi="Calibri"/>
            <w:sz w:val="22"/>
          </w:rPr>
          <w:t xml:space="preserve"> DGNSS </w:t>
        </w:r>
      </w:ins>
      <w:ins w:id="767" w:author="KN-NZ-Presentation, Funktional" w:date="2017-06-13T12:42:00Z">
        <w:r w:rsidR="00D63D65">
          <w:rPr>
            <w:rFonts w:ascii="Calibri" w:hAnsi="Calibri"/>
            <w:sz w:val="22"/>
          </w:rPr>
          <w:t>(e.g. real</w:t>
        </w:r>
      </w:ins>
      <w:ins w:id="768" w:author="KN-NZ-Presentation, Funktional" w:date="2017-06-13T12:43:00Z">
        <w:r w:rsidR="00D63D65">
          <w:rPr>
            <w:rFonts w:ascii="Calibri" w:hAnsi="Calibri"/>
            <w:sz w:val="22"/>
          </w:rPr>
          <w:t>-t</w:t>
        </w:r>
      </w:ins>
      <w:ins w:id="769" w:author="KN-NZ-Presentation, Funktional" w:date="2017-06-13T12:42:00Z">
        <w:r w:rsidR="00D63D65">
          <w:rPr>
            <w:rFonts w:ascii="Calibri" w:hAnsi="Calibri"/>
            <w:sz w:val="22"/>
          </w:rPr>
          <w:t xml:space="preserve">ime kinematic </w:t>
        </w:r>
      </w:ins>
      <w:ins w:id="770" w:author="KN-NZ-Presentation, Funktional" w:date="2017-06-13T12:43:00Z">
        <w:r w:rsidR="00D63D65">
          <w:rPr>
            <w:rFonts w:ascii="Calibri" w:hAnsi="Calibri"/>
            <w:sz w:val="22"/>
          </w:rPr>
          <w:t>(</w:t>
        </w:r>
      </w:ins>
      <w:ins w:id="771" w:author="KN-NZ-Presentation, Funktional" w:date="2017-06-13T12:42:00Z">
        <w:r w:rsidR="00D63D65">
          <w:rPr>
            <w:rFonts w:ascii="Calibri" w:hAnsi="Calibri"/>
            <w:sz w:val="22"/>
          </w:rPr>
          <w:t>RTK</w:t>
        </w:r>
      </w:ins>
      <w:ins w:id="772" w:author="KN-NZ-Presentation, Funktional" w:date="2017-06-13T12:43:00Z">
        <w:r w:rsidR="00D63D65">
          <w:rPr>
            <w:rFonts w:ascii="Calibri" w:hAnsi="Calibri"/>
            <w:sz w:val="22"/>
          </w:rPr>
          <w:t>)</w:t>
        </w:r>
      </w:ins>
      <w:ins w:id="773" w:author="KN-NZ-Presentation, Funktional" w:date="2017-06-13T12:42:00Z">
        <w:r w:rsidR="00D63D65">
          <w:rPr>
            <w:rFonts w:ascii="Calibri" w:hAnsi="Calibri"/>
            <w:sz w:val="22"/>
          </w:rPr>
          <w:t xml:space="preserve">) </w:t>
        </w:r>
      </w:ins>
      <w:ins w:id="774" w:author="KN-NZ-Presentation, Funktional" w:date="2017-06-13T12:27:00Z">
        <w:r w:rsidRPr="00FC37B9">
          <w:rPr>
            <w:rFonts w:ascii="Calibri" w:hAnsi="Calibri"/>
            <w:sz w:val="22"/>
          </w:rPr>
          <w:t>services exploit relative measuring and processing techniques in signal and position domain to support high accurate positioning in their coverage area.</w:t>
        </w:r>
      </w:ins>
    </w:p>
    <w:p w14:paraId="4285170A" w14:textId="77777777" w:rsidR="007C78FF" w:rsidRDefault="007C78FF" w:rsidP="004C03FB">
      <w:pPr>
        <w:autoSpaceDE w:val="0"/>
        <w:autoSpaceDN w:val="0"/>
        <w:adjustRightInd w:val="0"/>
        <w:spacing w:line="240" w:lineRule="auto"/>
        <w:jc w:val="both"/>
        <w:rPr>
          <w:ins w:id="775" w:author="KN-NZ-Presentation, Funktional" w:date="2017-06-13T17:09:00Z"/>
          <w:rFonts w:ascii="Calibri" w:hAnsi="Calibri"/>
          <w:noProof/>
          <w:sz w:val="22"/>
        </w:rPr>
      </w:pPr>
    </w:p>
    <w:p w14:paraId="013E5FB6" w14:textId="77777777" w:rsidR="00573ABF" w:rsidRDefault="00573ABF" w:rsidP="004C03FB">
      <w:pPr>
        <w:autoSpaceDE w:val="0"/>
        <w:autoSpaceDN w:val="0"/>
        <w:adjustRightInd w:val="0"/>
        <w:spacing w:line="240" w:lineRule="auto"/>
        <w:jc w:val="both"/>
        <w:rPr>
          <w:ins w:id="776" w:author="KN-NZ-Presentation, Funktional" w:date="2017-06-13T12:52:00Z"/>
          <w:rFonts w:ascii="Calibri" w:hAnsi="Calibri"/>
          <w:noProof/>
          <w:sz w:val="22"/>
        </w:rPr>
      </w:pPr>
    </w:p>
    <w:p w14:paraId="7A3E9935" w14:textId="5A6DD4AF" w:rsidR="004C03FB" w:rsidRDefault="00D63D65" w:rsidP="004C03FB">
      <w:pPr>
        <w:autoSpaceDE w:val="0"/>
        <w:autoSpaceDN w:val="0"/>
        <w:adjustRightInd w:val="0"/>
        <w:spacing w:line="240" w:lineRule="auto"/>
        <w:jc w:val="both"/>
        <w:rPr>
          <w:ins w:id="777" w:author="KN-NZ-Presentation, Funktional" w:date="2017-06-13T12:27:00Z"/>
          <w:rFonts w:ascii="Calibri" w:hAnsi="Calibri"/>
          <w:noProof/>
          <w:sz w:val="22"/>
        </w:rPr>
      </w:pPr>
      <w:commentRangeStart w:id="778"/>
      <w:ins w:id="779" w:author="KN-NZ-Presentation, Funktional" w:date="2017-06-13T12:44:00Z">
        <w:r w:rsidRPr="007C78FF">
          <w:rPr>
            <w:rFonts w:ascii="Calibri" w:hAnsi="Calibri"/>
            <w:noProof/>
            <w:sz w:val="22"/>
            <w:highlight w:val="yellow"/>
            <w:rPrChange w:id="780" w:author="KN-NZ-Presentation, Funktional" w:date="2017-06-13T12:52:00Z">
              <w:rPr>
                <w:rFonts w:ascii="Calibri" w:hAnsi="Calibri"/>
                <w:noProof/>
                <w:sz w:val="22"/>
              </w:rPr>
            </w:rPrChange>
          </w:rPr>
          <w:t>I</w:t>
        </w:r>
      </w:ins>
      <w:ins w:id="781" w:author="KN-NZ-Presentation, Funktional" w:date="2017-06-13T12:27:00Z">
        <w:r w:rsidR="004C03FB" w:rsidRPr="007C78FF">
          <w:rPr>
            <w:rFonts w:ascii="Calibri" w:hAnsi="Calibri"/>
            <w:noProof/>
            <w:sz w:val="22"/>
            <w:highlight w:val="yellow"/>
            <w:rPrChange w:id="782" w:author="KN-NZ-Presentation, Funktional" w:date="2017-06-13T12:52:00Z">
              <w:rPr>
                <w:rFonts w:ascii="Calibri" w:hAnsi="Calibri"/>
                <w:noProof/>
                <w:sz w:val="22"/>
              </w:rPr>
            </w:rPrChange>
          </w:rPr>
          <w:t>t is important to achieve an u</w:t>
        </w:r>
      </w:ins>
      <w:ins w:id="783" w:author="KN-NZ-Presentation, Funktional" w:date="2017-06-13T12:36:00Z">
        <w:r w:rsidR="006608D0" w:rsidRPr="007C78FF">
          <w:rPr>
            <w:rFonts w:ascii="Calibri" w:hAnsi="Calibri"/>
            <w:noProof/>
            <w:sz w:val="22"/>
            <w:highlight w:val="yellow"/>
            <w:rPrChange w:id="784" w:author="KN-NZ-Presentation, Funktional" w:date="2017-06-13T12:52:00Z">
              <w:rPr>
                <w:rFonts w:ascii="Calibri" w:hAnsi="Calibri"/>
                <w:noProof/>
                <w:sz w:val="22"/>
              </w:rPr>
            </w:rPrChange>
          </w:rPr>
          <w:t>n</w:t>
        </w:r>
      </w:ins>
      <w:ins w:id="785" w:author="KN-NZ-Presentation, Funktional" w:date="2017-06-13T12:27:00Z">
        <w:r w:rsidR="004C03FB" w:rsidRPr="007C78FF">
          <w:rPr>
            <w:rFonts w:ascii="Calibri" w:hAnsi="Calibri"/>
            <w:noProof/>
            <w:sz w:val="22"/>
            <w:highlight w:val="yellow"/>
            <w:rPrChange w:id="786" w:author="KN-NZ-Presentation, Funktional" w:date="2017-06-13T12:52:00Z">
              <w:rPr>
                <w:rFonts w:ascii="Calibri" w:hAnsi="Calibri"/>
                <w:noProof/>
                <w:sz w:val="22"/>
              </w:rPr>
            </w:rPrChange>
          </w:rPr>
          <w:t>a</w:t>
        </w:r>
      </w:ins>
      <w:ins w:id="787" w:author="KN-NZ-Presentation, Funktional" w:date="2017-06-13T12:36:00Z">
        <w:r w:rsidR="006608D0" w:rsidRPr="007C78FF">
          <w:rPr>
            <w:rFonts w:ascii="Calibri" w:hAnsi="Calibri"/>
            <w:noProof/>
            <w:sz w:val="22"/>
            <w:highlight w:val="yellow"/>
            <w:rPrChange w:id="788" w:author="KN-NZ-Presentation, Funktional" w:date="2017-06-13T12:52:00Z">
              <w:rPr>
                <w:rFonts w:ascii="Calibri" w:hAnsi="Calibri"/>
                <w:noProof/>
                <w:sz w:val="22"/>
              </w:rPr>
            </w:rPrChange>
          </w:rPr>
          <w:t>m</w:t>
        </w:r>
      </w:ins>
      <w:ins w:id="789" w:author="KN-NZ-Presentation, Funktional" w:date="2017-06-13T12:27:00Z">
        <w:r w:rsidR="004C03FB" w:rsidRPr="007C78FF">
          <w:rPr>
            <w:rFonts w:ascii="Calibri" w:hAnsi="Calibri"/>
            <w:noProof/>
            <w:sz w:val="22"/>
            <w:highlight w:val="yellow"/>
            <w:rPrChange w:id="790" w:author="KN-NZ-Presentation, Funktional" w:date="2017-06-13T12:52:00Z">
              <w:rPr>
                <w:rFonts w:ascii="Calibri" w:hAnsi="Calibri"/>
                <w:noProof/>
                <w:sz w:val="22"/>
              </w:rPr>
            </w:rPrChange>
          </w:rPr>
          <w:t xml:space="preserve">biguous </w:t>
        </w:r>
      </w:ins>
      <w:ins w:id="791" w:author="KN-NZ-Presentation, Funktional" w:date="2017-06-13T12:45:00Z">
        <w:r w:rsidRPr="007C78FF">
          <w:rPr>
            <w:rFonts w:ascii="Calibri" w:hAnsi="Calibri"/>
            <w:noProof/>
            <w:sz w:val="22"/>
            <w:highlight w:val="yellow"/>
            <w:rPrChange w:id="792" w:author="KN-NZ-Presentation, Funktional" w:date="2017-06-13T12:52:00Z">
              <w:rPr>
                <w:rFonts w:ascii="Calibri" w:hAnsi="Calibri"/>
                <w:noProof/>
                <w:sz w:val="22"/>
              </w:rPr>
            </w:rPrChange>
          </w:rPr>
          <w:t>description</w:t>
        </w:r>
      </w:ins>
      <w:ins w:id="793" w:author="KN-NZ-Presentation, Funktional" w:date="2017-06-13T12:27:00Z">
        <w:r w:rsidR="004C03FB" w:rsidRPr="007C78FF">
          <w:rPr>
            <w:rFonts w:ascii="Calibri" w:hAnsi="Calibri"/>
            <w:noProof/>
            <w:sz w:val="22"/>
            <w:highlight w:val="yellow"/>
            <w:rPrChange w:id="794" w:author="KN-NZ-Presentation, Funktional" w:date="2017-06-13T12:52:00Z">
              <w:rPr>
                <w:rFonts w:ascii="Calibri" w:hAnsi="Calibri"/>
                <w:noProof/>
                <w:sz w:val="22"/>
              </w:rPr>
            </w:rPrChange>
          </w:rPr>
          <w:t xml:space="preserve"> of requirements (intermediate </w:t>
        </w:r>
      </w:ins>
      <w:ins w:id="795" w:author="KN-NZ-Presentation, Funktional" w:date="2017-06-13T12:46:00Z">
        <w:r w:rsidRPr="007C78FF">
          <w:rPr>
            <w:rFonts w:ascii="Calibri" w:hAnsi="Calibri"/>
            <w:noProof/>
            <w:sz w:val="22"/>
            <w:highlight w:val="yellow"/>
            <w:rPrChange w:id="796" w:author="KN-NZ-Presentation, Funktional" w:date="2017-06-13T12:52:00Z">
              <w:rPr>
                <w:rFonts w:ascii="Calibri" w:hAnsi="Calibri"/>
                <w:noProof/>
                <w:sz w:val="22"/>
              </w:rPr>
            </w:rPrChange>
          </w:rPr>
          <w:t xml:space="preserve">or final </w:t>
        </w:r>
      </w:ins>
      <w:ins w:id="797" w:author="KN-NZ-Presentation, Funktional" w:date="2017-06-13T12:27:00Z">
        <w:r w:rsidR="004C03FB" w:rsidRPr="007C78FF">
          <w:rPr>
            <w:rFonts w:ascii="Calibri" w:hAnsi="Calibri"/>
            <w:noProof/>
            <w:sz w:val="22"/>
            <w:highlight w:val="yellow"/>
            <w:rPrChange w:id="798" w:author="KN-NZ-Presentation, Funktional" w:date="2017-06-13T12:52:00Z">
              <w:rPr>
                <w:rFonts w:ascii="Calibri" w:hAnsi="Calibri"/>
                <w:noProof/>
                <w:sz w:val="22"/>
              </w:rPr>
            </w:rPrChange>
          </w:rPr>
          <w:t>result</w:t>
        </w:r>
      </w:ins>
      <w:ins w:id="799" w:author="KN-NZ-Presentation, Funktional" w:date="2017-06-13T12:47:00Z">
        <w:r w:rsidRPr="007C78FF">
          <w:rPr>
            <w:rFonts w:ascii="Calibri" w:hAnsi="Calibri"/>
            <w:noProof/>
            <w:sz w:val="22"/>
            <w:highlight w:val="yellow"/>
            <w:rPrChange w:id="800" w:author="KN-NZ-Presentation, Funktional" w:date="2017-06-13T12:52:00Z">
              <w:rPr>
                <w:rFonts w:ascii="Calibri" w:hAnsi="Calibri"/>
                <w:noProof/>
                <w:sz w:val="22"/>
              </w:rPr>
            </w:rPrChange>
          </w:rPr>
          <w:t>)</w:t>
        </w:r>
      </w:ins>
      <w:ins w:id="801" w:author="KN-NZ-Presentation, Funktional" w:date="2017-06-13T12:27:00Z">
        <w:r w:rsidR="004C03FB" w:rsidRPr="007C78FF">
          <w:rPr>
            <w:rFonts w:ascii="Calibri" w:hAnsi="Calibri"/>
            <w:noProof/>
            <w:sz w:val="22"/>
            <w:highlight w:val="yellow"/>
            <w:rPrChange w:id="802" w:author="KN-NZ-Presentation, Funktional" w:date="2017-06-13T12:52:00Z">
              <w:rPr>
                <w:rFonts w:ascii="Calibri" w:hAnsi="Calibri"/>
                <w:noProof/>
                <w:sz w:val="22"/>
              </w:rPr>
            </w:rPrChange>
          </w:rPr>
          <w:t>.</w:t>
        </w:r>
      </w:ins>
      <w:commentRangeEnd w:id="778"/>
      <w:ins w:id="803" w:author="KN-NZ-Presentation, Funktional" w:date="2017-06-13T12:54:00Z">
        <w:r w:rsidR="00505F61">
          <w:rPr>
            <w:rStyle w:val="CommentReference"/>
          </w:rPr>
          <w:commentReference w:id="778"/>
        </w:r>
      </w:ins>
    </w:p>
    <w:p w14:paraId="4E888BED" w14:textId="77777777" w:rsidR="004C03FB" w:rsidRDefault="004C03FB" w:rsidP="004C03FB">
      <w:pPr>
        <w:autoSpaceDE w:val="0"/>
        <w:autoSpaceDN w:val="0"/>
        <w:adjustRightInd w:val="0"/>
        <w:spacing w:line="240" w:lineRule="auto"/>
        <w:jc w:val="both"/>
        <w:rPr>
          <w:ins w:id="804" w:author="KN-NZ-Presentation, Funktional" w:date="2017-06-13T12:27:00Z"/>
          <w:rFonts w:ascii="Calibri" w:hAnsi="Calibri"/>
          <w:noProof/>
          <w:sz w:val="22"/>
        </w:rPr>
      </w:pPr>
    </w:p>
    <w:p w14:paraId="676CDEBC" w14:textId="77777777" w:rsidR="004C03FB" w:rsidRPr="00B64AC0" w:rsidRDefault="004C03FB" w:rsidP="004C03FB">
      <w:pPr>
        <w:pStyle w:val="BodyText"/>
        <w:jc w:val="both"/>
        <w:rPr>
          <w:ins w:id="805" w:author="KN-NZ-Presentation, Funktional" w:date="2017-06-13T12:27:00Z"/>
        </w:rPr>
      </w:pPr>
      <w:commentRangeStart w:id="806"/>
      <w:ins w:id="807" w:author="KN-NZ-Presentation, Funktional" w:date="2017-06-13T12:27:00Z">
        <w:r w:rsidRPr="00505F61">
          <w:rPr>
            <w:highlight w:val="yellow"/>
            <w:rPrChange w:id="808" w:author="KN-NZ-Presentation, Funktional" w:date="2017-06-13T12:53:00Z">
              <w:rPr/>
            </w:rPrChange>
          </w:rPr>
          <w:t xml:space="preserve">Generally, ranging stands for a wide-variety of techniques to measure the distance between two objects or points. The techniques may use one-way or two-way runtime measurements of electromagnetic waves (radio ranging) or light waves (optical ranging). Alternatively, distance measurements </w:t>
        </w:r>
        <w:proofErr w:type="gramStart"/>
        <w:r w:rsidRPr="00505F61">
          <w:rPr>
            <w:highlight w:val="yellow"/>
            <w:rPrChange w:id="809" w:author="KN-NZ-Presentation, Funktional" w:date="2017-06-13T12:53:00Z">
              <w:rPr/>
            </w:rPrChange>
          </w:rPr>
          <w:t>may be derived</w:t>
        </w:r>
        <w:proofErr w:type="gramEnd"/>
        <w:r w:rsidRPr="00505F61">
          <w:rPr>
            <w:highlight w:val="yellow"/>
            <w:rPrChange w:id="810" w:author="KN-NZ-Presentation, Funktional" w:date="2017-06-13T12:53:00Z">
              <w:rPr/>
            </w:rPrChange>
          </w:rPr>
          <w:t xml:space="preserve"> from relative or absolute positioning. In both </w:t>
        </w:r>
        <w:proofErr w:type="gramStart"/>
        <w:r w:rsidRPr="00505F61">
          <w:rPr>
            <w:highlight w:val="yellow"/>
            <w:rPrChange w:id="811" w:author="KN-NZ-Presentation, Funktional" w:date="2017-06-13T12:53:00Z">
              <w:rPr/>
            </w:rPrChange>
          </w:rPr>
          <w:t>cases</w:t>
        </w:r>
        <w:proofErr w:type="gramEnd"/>
        <w:r w:rsidRPr="00505F61">
          <w:rPr>
            <w:highlight w:val="yellow"/>
            <w:rPrChange w:id="812" w:author="KN-NZ-Presentation, Funktional" w:date="2017-06-13T12:53:00Z">
              <w:rPr/>
            </w:rPrChange>
          </w:rPr>
          <w:t xml:space="preserve"> the measuring principle as well as environmental conditions determine, if long or short distances are reliably measurable with the intended accuracy. Absolute positioning provides the position of an object in a specified coordinate system. The use case specifies ultimately the demand on position: either as point in the horizontal plane (e.g. earth surface) or as point in a 3-dimensional space (e.g. WGS84). Relative positioning provides position information of an object in relation to the position of another object (e.g. reference point, further traffic participants). Relative positioning is useful for the monitoring of ship’s navigation (e.g. own course and speed) as well as evaluation of collision risks (e.g. in relation to obstacles and other traffic participants). A general challenge on systems and services for high-accuracy positioning and ranging is the mitigation of errors induced e.g. by physical effects or atmospheric influences on signal propagation.</w:t>
        </w:r>
      </w:ins>
      <w:commentRangeEnd w:id="806"/>
      <w:ins w:id="813" w:author="KN-NZ-Presentation, Funktional" w:date="2017-06-13T12:53:00Z">
        <w:r w:rsidR="00505F61">
          <w:rPr>
            <w:rStyle w:val="CommentReference"/>
          </w:rPr>
          <w:commentReference w:id="806"/>
        </w:r>
      </w:ins>
      <w:ins w:id="814" w:author="KN-NZ-Presentation, Funktional" w:date="2017-06-13T12:27:00Z">
        <w:r>
          <w:t xml:space="preserve">    </w:t>
        </w:r>
        <w:r w:rsidRPr="00B64AC0">
          <w:t xml:space="preserve">  </w:t>
        </w:r>
      </w:ins>
    </w:p>
    <w:p w14:paraId="649CD969" w14:textId="19E87EED" w:rsidR="004C03FB" w:rsidRDefault="009618D6" w:rsidP="00591778">
      <w:pPr>
        <w:autoSpaceDE w:val="0"/>
        <w:autoSpaceDN w:val="0"/>
        <w:adjustRightInd w:val="0"/>
        <w:spacing w:line="240" w:lineRule="auto"/>
        <w:jc w:val="both"/>
        <w:rPr>
          <w:ins w:id="815" w:author="KN-NZ-Presentation, Funktional" w:date="2017-06-13T12:21:00Z"/>
          <w:rFonts w:ascii="Calibri" w:hAnsi="Calibri"/>
          <w:sz w:val="22"/>
        </w:rPr>
      </w:pPr>
      <w:ins w:id="816" w:author="Gewies, Stefan" w:date="2017-06-14T15:01:00Z">
        <w:r>
          <w:rPr>
            <w:rFonts w:ascii="Calibri" w:hAnsi="Calibri"/>
            <w:sz w:val="22"/>
            <w:highlight w:val="yellow"/>
          </w:rPr>
          <w:t xml:space="preserve">Make </w:t>
        </w:r>
        <w:proofErr w:type="gramStart"/>
        <w:r>
          <w:rPr>
            <w:rFonts w:ascii="Calibri" w:hAnsi="Calibri"/>
            <w:sz w:val="22"/>
            <w:highlight w:val="yellow"/>
          </w:rPr>
          <w:t>a</w:t>
        </w:r>
        <w:proofErr w:type="gramEnd"/>
        <w:r>
          <w:rPr>
            <w:rFonts w:ascii="Calibri" w:hAnsi="Calibri"/>
            <w:sz w:val="22"/>
            <w:highlight w:val="yellow"/>
          </w:rPr>
          <w:t xml:space="preserve"> n</w:t>
        </w:r>
      </w:ins>
      <w:ins w:id="817" w:author="KN-NZ-Presentation, Funktional" w:date="2017-06-14T12:24:00Z">
        <w:del w:id="818" w:author="Gewies, Stefan" w:date="2017-06-14T15:01:00Z">
          <w:r w:rsidR="00D33819" w:rsidRPr="00D33819" w:rsidDel="009618D6">
            <w:rPr>
              <w:rFonts w:ascii="Calibri" w:hAnsi="Calibri"/>
              <w:sz w:val="22"/>
              <w:highlight w:val="yellow"/>
              <w:rPrChange w:id="819" w:author="KN-NZ-Presentation, Funktional" w:date="2017-06-14T12:25:00Z">
                <w:rPr>
                  <w:rFonts w:ascii="Calibri" w:hAnsi="Calibri"/>
                  <w:sz w:val="22"/>
                </w:rPr>
              </w:rPrChange>
            </w:rPr>
            <w:delText>N</w:delText>
          </w:r>
        </w:del>
        <w:r w:rsidR="00D33819" w:rsidRPr="00D33819">
          <w:rPr>
            <w:rFonts w:ascii="Calibri" w:hAnsi="Calibri"/>
            <w:sz w:val="22"/>
            <w:highlight w:val="yellow"/>
            <w:rPrChange w:id="820" w:author="KN-NZ-Presentation, Funktional" w:date="2017-06-14T12:25:00Z">
              <w:rPr>
                <w:rFonts w:ascii="Calibri" w:hAnsi="Calibri"/>
                <w:sz w:val="22"/>
              </w:rPr>
            </w:rPrChange>
          </w:rPr>
          <w:t xml:space="preserve">ote, </w:t>
        </w:r>
      </w:ins>
      <w:ins w:id="821" w:author="Gewies, Stefan" w:date="2017-06-14T15:01:00Z">
        <w:r>
          <w:rPr>
            <w:rFonts w:ascii="Calibri" w:hAnsi="Calibri"/>
            <w:sz w:val="22"/>
            <w:highlight w:val="yellow"/>
          </w:rPr>
          <w:t xml:space="preserve">towards </w:t>
        </w:r>
      </w:ins>
      <w:ins w:id="822" w:author="KN-NZ-Presentation, Funktional" w:date="2017-06-14T12:24:00Z">
        <w:r w:rsidR="00D33819" w:rsidRPr="00D33819">
          <w:rPr>
            <w:rFonts w:ascii="Calibri" w:hAnsi="Calibri"/>
            <w:sz w:val="22"/>
            <w:highlight w:val="yellow"/>
            <w:rPrChange w:id="823" w:author="KN-NZ-Presentation, Funktional" w:date="2017-06-14T12:25:00Z">
              <w:rPr>
                <w:rFonts w:ascii="Calibri" w:hAnsi="Calibri"/>
                <w:sz w:val="22"/>
              </w:rPr>
            </w:rPrChange>
          </w:rPr>
          <w:t xml:space="preserve">usage </w:t>
        </w:r>
      </w:ins>
      <w:ins w:id="824" w:author="KN-NZ-Presentation, Funktional" w:date="2017-06-14T12:25:00Z">
        <w:r w:rsidR="00D33819" w:rsidRPr="00D33819">
          <w:rPr>
            <w:rFonts w:ascii="Calibri" w:hAnsi="Calibri"/>
            <w:sz w:val="22"/>
            <w:highlight w:val="yellow"/>
            <w:rPrChange w:id="825" w:author="KN-NZ-Presentation, Funktional" w:date="2017-06-14T12:25:00Z">
              <w:rPr>
                <w:rFonts w:ascii="Calibri" w:hAnsi="Calibri"/>
                <w:sz w:val="22"/>
              </w:rPr>
            </w:rPrChange>
          </w:rPr>
          <w:t>of different reference systems and connected problems.</w:t>
        </w:r>
      </w:ins>
    </w:p>
    <w:p w14:paraId="5FE7EBA6" w14:textId="38AACD58" w:rsidR="00591778" w:rsidDel="004C03FB" w:rsidRDefault="00215D32" w:rsidP="00591778">
      <w:pPr>
        <w:autoSpaceDE w:val="0"/>
        <w:autoSpaceDN w:val="0"/>
        <w:adjustRightInd w:val="0"/>
        <w:spacing w:line="240" w:lineRule="auto"/>
        <w:jc w:val="both"/>
        <w:rPr>
          <w:del w:id="826" w:author="KN-NZ-Presentation, Funktional" w:date="2017-06-13T12:22:00Z"/>
          <w:rFonts w:ascii="Calibri" w:hAnsi="Calibri"/>
          <w:sz w:val="22"/>
        </w:rPr>
      </w:pPr>
      <w:del w:id="827" w:author="KN-NZ-Presentation, Funktional" w:date="2017-06-13T12:20:00Z">
        <w:r w:rsidDel="004C03FB">
          <w:rPr>
            <w:rFonts w:ascii="Calibri" w:hAnsi="Calibri"/>
            <w:sz w:val="22"/>
          </w:rPr>
          <w:delText>Therefore,</w:delText>
        </w:r>
        <w:r w:rsidR="00591778" w:rsidDel="004C03FB">
          <w:rPr>
            <w:rFonts w:ascii="Calibri" w:hAnsi="Calibri"/>
            <w:sz w:val="22"/>
          </w:rPr>
          <w:delText xml:space="preserve"> </w:delText>
        </w:r>
        <w:r w:rsidDel="004C03FB">
          <w:rPr>
            <w:rFonts w:ascii="Calibri" w:hAnsi="Calibri"/>
            <w:sz w:val="22"/>
          </w:rPr>
          <w:delText>th</w:delText>
        </w:r>
        <w:r w:rsidR="00700B86" w:rsidDel="004C03FB">
          <w:rPr>
            <w:rFonts w:ascii="Calibri" w:hAnsi="Calibri"/>
            <w:sz w:val="22"/>
          </w:rPr>
          <w:delText>e</w:delText>
        </w:r>
        <w:r w:rsidDel="004C03FB">
          <w:rPr>
            <w:rFonts w:ascii="Calibri" w:hAnsi="Calibri"/>
            <w:sz w:val="22"/>
          </w:rPr>
          <w:delText xml:space="preserve"> </w:delText>
        </w:r>
        <w:r w:rsidR="0094215E" w:rsidDel="004C03FB">
          <w:rPr>
            <w:rFonts w:ascii="Calibri" w:hAnsi="Calibri"/>
            <w:sz w:val="22"/>
          </w:rPr>
          <w:delText>G</w:delText>
        </w:r>
        <w:r w:rsidR="0094215E" w:rsidRPr="00BD5225" w:rsidDel="004C03FB">
          <w:rPr>
            <w:rFonts w:ascii="Calibri" w:hAnsi="Calibri"/>
            <w:sz w:val="22"/>
          </w:rPr>
          <w:delText>uideline</w:delText>
        </w:r>
        <w:r w:rsidR="00700B86" w:rsidDel="004C03FB">
          <w:rPr>
            <w:rFonts w:ascii="Calibri" w:hAnsi="Calibri"/>
            <w:sz w:val="22"/>
          </w:rPr>
          <w:delText>s</w:delText>
        </w:r>
        <w:r w:rsidR="0094215E" w:rsidRPr="00BD5225" w:rsidDel="004C03FB">
          <w:rPr>
            <w:rFonts w:ascii="Calibri" w:hAnsi="Calibri"/>
            <w:sz w:val="22"/>
          </w:rPr>
          <w:delText xml:space="preserve"> </w:delText>
        </w:r>
        <w:r w:rsidDel="004C03FB">
          <w:rPr>
            <w:rFonts w:ascii="Calibri" w:hAnsi="Calibri"/>
            <w:sz w:val="22"/>
          </w:rPr>
          <w:delText>introduce</w:delText>
        </w:r>
        <w:r w:rsidR="00591778" w:rsidDel="004C03FB">
          <w:rPr>
            <w:rFonts w:ascii="Calibri" w:hAnsi="Calibri"/>
            <w:sz w:val="22"/>
          </w:rPr>
          <w:delText xml:space="preserve"> structure and scale </w:delText>
        </w:r>
        <w:r w:rsidR="00591778" w:rsidRPr="0069421E" w:rsidDel="004C03FB">
          <w:rPr>
            <w:rFonts w:ascii="Calibri" w:hAnsi="Calibri"/>
            <w:sz w:val="22"/>
          </w:rPr>
          <w:delText xml:space="preserve">performance </w:delText>
        </w:r>
        <w:r w:rsidR="00591778" w:rsidRPr="00C258DB" w:rsidDel="004C03FB">
          <w:rPr>
            <w:rFonts w:ascii="Calibri" w:hAnsi="Calibri"/>
            <w:sz w:val="22"/>
          </w:rPr>
          <w:delText>identifiers</w:delText>
        </w:r>
        <w:r w:rsidR="00591778" w:rsidRPr="00F805C1" w:rsidDel="004C03FB">
          <w:rPr>
            <w:rFonts w:ascii="Calibri" w:hAnsi="Calibri"/>
            <w:sz w:val="22"/>
          </w:rPr>
          <w:delText xml:space="preserve"> </w:delText>
        </w:r>
        <w:r w:rsidR="00591778" w:rsidRPr="00C258DB" w:rsidDel="004C03FB">
          <w:rPr>
            <w:rFonts w:ascii="Calibri" w:hAnsi="Calibri"/>
            <w:sz w:val="22"/>
          </w:rPr>
          <w:delText xml:space="preserve">(see section </w:delText>
        </w:r>
      </w:del>
      <w:del w:id="828" w:author="KN-NZ-Presentation, Funktional" w:date="2017-06-13T12:17:00Z">
        <w:r w:rsidR="00591778" w:rsidRPr="00C258DB" w:rsidDel="000E3CDB">
          <w:rPr>
            <w:rFonts w:ascii="Calibri" w:hAnsi="Calibri"/>
            <w:sz w:val="22"/>
          </w:rPr>
          <w:delText>3</w:delText>
        </w:r>
      </w:del>
      <w:del w:id="829" w:author="KN-NZ-Presentation, Funktional" w:date="2017-06-13T12:20:00Z">
        <w:r w:rsidR="00591778" w:rsidRPr="00C258DB" w:rsidDel="004C03FB">
          <w:rPr>
            <w:rFonts w:ascii="Calibri" w:hAnsi="Calibri"/>
            <w:sz w:val="22"/>
          </w:rPr>
          <w:delText>.2)</w:delText>
        </w:r>
        <w:r w:rsidR="00591778" w:rsidDel="004C03FB">
          <w:rPr>
            <w:rFonts w:ascii="Calibri" w:hAnsi="Calibri"/>
            <w:sz w:val="22"/>
          </w:rPr>
          <w:delText>.</w:delText>
        </w:r>
      </w:del>
    </w:p>
    <w:p w14:paraId="5F48310B" w14:textId="226FDE2B" w:rsidR="000E2A87" w:rsidRPr="004C03FB" w:rsidDel="004C03FB" w:rsidRDefault="000E2A87">
      <w:pPr>
        <w:pStyle w:val="Heading2"/>
        <w:rPr>
          <w:del w:id="830" w:author="KN-NZ-Presentation, Funktional" w:date="2017-06-13T12:22:00Z"/>
          <w:rPrChange w:id="831" w:author="KN-NZ-Presentation, Funktional" w:date="2017-06-13T12:21:00Z">
            <w:rPr>
              <w:del w:id="832" w:author="KN-NZ-Presentation, Funktional" w:date="2017-06-13T12:22:00Z"/>
              <w:rFonts w:ascii="Calibri" w:hAnsi="Calibri"/>
              <w:sz w:val="22"/>
            </w:rPr>
          </w:rPrChange>
        </w:rPr>
        <w:pPrChange w:id="833" w:author="KN-NZ-Presentation, Funktional" w:date="2017-06-13T12:21:00Z">
          <w:pPr>
            <w:autoSpaceDE w:val="0"/>
            <w:autoSpaceDN w:val="0"/>
            <w:adjustRightInd w:val="0"/>
            <w:spacing w:line="240" w:lineRule="auto"/>
            <w:jc w:val="both"/>
          </w:pPr>
        </w:pPrChange>
      </w:pPr>
    </w:p>
    <w:p w14:paraId="7C27AFEE" w14:textId="77777777" w:rsidR="004C03FB" w:rsidRDefault="004C03FB" w:rsidP="00EE6414">
      <w:pPr>
        <w:autoSpaceDE w:val="0"/>
        <w:autoSpaceDN w:val="0"/>
        <w:adjustRightInd w:val="0"/>
        <w:spacing w:line="240" w:lineRule="auto"/>
        <w:jc w:val="both"/>
        <w:rPr>
          <w:ins w:id="834" w:author="KN-NZ-Presentation, Funktional" w:date="2017-06-13T12:21:00Z"/>
          <w:rFonts w:ascii="Calibri" w:hAnsi="Calibri"/>
          <w:noProof/>
          <w:sz w:val="22"/>
        </w:rPr>
      </w:pPr>
    </w:p>
    <w:p w14:paraId="6F8E68DB" w14:textId="7D238DFB" w:rsidR="00D92F58" w:rsidDel="004C03FB" w:rsidRDefault="00FC78FE" w:rsidP="00EE6414">
      <w:pPr>
        <w:autoSpaceDE w:val="0"/>
        <w:autoSpaceDN w:val="0"/>
        <w:adjustRightInd w:val="0"/>
        <w:spacing w:line="240" w:lineRule="auto"/>
        <w:jc w:val="both"/>
        <w:rPr>
          <w:del w:id="835" w:author="KN-NZ-Presentation, Funktional" w:date="2017-06-13T12:22:00Z"/>
          <w:rFonts w:ascii="Calibri" w:hAnsi="Calibri"/>
          <w:sz w:val="22"/>
        </w:rPr>
      </w:pPr>
      <w:del w:id="836" w:author="KN-NZ-Presentation, Funktional" w:date="2017-06-13T12:22:00Z">
        <w:r w:rsidDel="004C03FB">
          <w:rPr>
            <w:rFonts w:ascii="Calibri" w:hAnsi="Calibri"/>
            <w:noProof/>
            <w:sz w:val="22"/>
          </w:rPr>
          <w:delText>The performance of s</w:delText>
        </w:r>
        <w:r w:rsidR="009F7D49" w:rsidRPr="00EE6414" w:rsidDel="004C03FB">
          <w:rPr>
            <w:rFonts w:ascii="Calibri" w:hAnsi="Calibri"/>
            <w:noProof/>
            <w:sz w:val="22"/>
          </w:rPr>
          <w:delText>ystems and services</w:delText>
        </w:r>
        <w:r w:rsidR="00394D74" w:rsidDel="004C03FB">
          <w:rPr>
            <w:rFonts w:ascii="Calibri" w:hAnsi="Calibri"/>
            <w:noProof/>
            <w:sz w:val="22"/>
          </w:rPr>
          <w:delText xml:space="preserve"> enabling </w:delText>
        </w:r>
        <w:r w:rsidR="00D919C6" w:rsidDel="004C03FB">
          <w:rPr>
            <w:rFonts w:ascii="Calibri" w:hAnsi="Calibri"/>
            <w:noProof/>
            <w:sz w:val="22"/>
          </w:rPr>
          <w:delText>high-</w:delText>
        </w:r>
        <w:r w:rsidR="009F7D49" w:rsidRPr="00EE6414" w:rsidDel="004C03FB">
          <w:rPr>
            <w:rFonts w:ascii="Calibri" w:hAnsi="Calibri"/>
            <w:noProof/>
            <w:sz w:val="22"/>
          </w:rPr>
          <w:delText xml:space="preserve">accuracy positioning </w:delText>
        </w:r>
        <w:r w:rsidR="00394D74" w:rsidDel="004C03FB">
          <w:rPr>
            <w:rFonts w:ascii="Calibri" w:hAnsi="Calibri"/>
            <w:noProof/>
            <w:sz w:val="22"/>
          </w:rPr>
          <w:delText>or</w:delText>
        </w:r>
        <w:r w:rsidR="00394D74" w:rsidRPr="00EE6414" w:rsidDel="004C03FB">
          <w:rPr>
            <w:rFonts w:ascii="Calibri" w:hAnsi="Calibri"/>
            <w:noProof/>
            <w:sz w:val="22"/>
          </w:rPr>
          <w:delText xml:space="preserve"> </w:delText>
        </w:r>
        <w:r w:rsidR="009F7D49" w:rsidRPr="00EE6414" w:rsidDel="004C03FB">
          <w:rPr>
            <w:rFonts w:ascii="Calibri" w:hAnsi="Calibri"/>
            <w:noProof/>
            <w:sz w:val="22"/>
          </w:rPr>
          <w:delText>ranging</w:delText>
        </w:r>
        <w:r w:rsidR="009F7D49" w:rsidDel="004C03FB">
          <w:rPr>
            <w:rFonts w:ascii="Calibri" w:hAnsi="Calibri"/>
            <w:noProof/>
            <w:sz w:val="22"/>
          </w:rPr>
          <w:delText xml:space="preserve"> </w:delText>
        </w:r>
        <w:r w:rsidR="00394D74" w:rsidDel="004C03FB">
          <w:rPr>
            <w:rFonts w:ascii="Calibri" w:hAnsi="Calibri"/>
            <w:noProof/>
            <w:sz w:val="22"/>
          </w:rPr>
          <w:delText xml:space="preserve">should be specified </w:delText>
        </w:r>
        <w:r w:rsidDel="004C03FB">
          <w:rPr>
            <w:rFonts w:ascii="Calibri" w:hAnsi="Calibri"/>
            <w:noProof/>
            <w:sz w:val="22"/>
          </w:rPr>
          <w:delText xml:space="preserve">in relation to </w:delText>
        </w:r>
        <w:r w:rsidR="00843353" w:rsidDel="004C03FB">
          <w:rPr>
            <w:rFonts w:ascii="Calibri" w:hAnsi="Calibri"/>
            <w:noProof/>
            <w:sz w:val="22"/>
          </w:rPr>
          <w:delText xml:space="preserve">the </w:delText>
        </w:r>
        <w:r w:rsidR="002E4865" w:rsidDel="004C03FB">
          <w:rPr>
            <w:rFonts w:ascii="Calibri" w:hAnsi="Calibri"/>
            <w:noProof/>
            <w:sz w:val="22"/>
          </w:rPr>
          <w:delText>aimed</w:delText>
        </w:r>
        <w:r w:rsidDel="004C03FB">
          <w:rPr>
            <w:rFonts w:ascii="Calibri" w:hAnsi="Calibri"/>
            <w:noProof/>
            <w:sz w:val="22"/>
          </w:rPr>
          <w:delText xml:space="preserve"> result</w:delText>
        </w:r>
        <w:r w:rsidR="00843353" w:rsidDel="004C03FB">
          <w:rPr>
            <w:rFonts w:ascii="Calibri" w:hAnsi="Calibri"/>
            <w:noProof/>
            <w:sz w:val="22"/>
          </w:rPr>
          <w:delText>s</w:delText>
        </w:r>
        <w:r w:rsidR="00F3373A" w:rsidDel="004C03FB">
          <w:rPr>
            <w:rFonts w:ascii="Calibri" w:hAnsi="Calibri"/>
            <w:noProof/>
            <w:sz w:val="22"/>
          </w:rPr>
          <w:delText xml:space="preserve">. Results at user site </w:delText>
        </w:r>
        <w:r w:rsidR="00394D74" w:rsidDel="004C03FB">
          <w:rPr>
            <w:rFonts w:ascii="Calibri" w:hAnsi="Calibri"/>
            <w:noProof/>
            <w:sz w:val="22"/>
          </w:rPr>
          <w:delText>may be:</w:delText>
        </w:r>
      </w:del>
    </w:p>
    <w:p w14:paraId="45598F0C" w14:textId="62A99D7C" w:rsidR="00EE6414" w:rsidDel="004C03FB" w:rsidRDefault="00D92F58" w:rsidP="00EE6414">
      <w:pPr>
        <w:pStyle w:val="ListParagraph"/>
        <w:numPr>
          <w:ilvl w:val="0"/>
          <w:numId w:val="50"/>
        </w:numPr>
        <w:autoSpaceDE w:val="0"/>
        <w:autoSpaceDN w:val="0"/>
        <w:adjustRightInd w:val="0"/>
        <w:spacing w:line="240" w:lineRule="auto"/>
        <w:jc w:val="both"/>
        <w:rPr>
          <w:del w:id="837" w:author="KN-NZ-Presentation, Funktional" w:date="2017-06-13T12:22:00Z"/>
          <w:rFonts w:ascii="Calibri" w:hAnsi="Calibri"/>
          <w:noProof/>
          <w:sz w:val="22"/>
        </w:rPr>
      </w:pPr>
      <w:del w:id="838" w:author="KN-NZ-Presentation, Funktional" w:date="2017-06-13T12:22:00Z">
        <w:r w:rsidRPr="00EE6414" w:rsidDel="004C03FB">
          <w:rPr>
            <w:rFonts w:ascii="Calibri" w:hAnsi="Calibri"/>
            <w:noProof/>
            <w:sz w:val="22"/>
          </w:rPr>
          <w:delText xml:space="preserve">absolute position </w:delText>
        </w:r>
        <w:r w:rsidR="002E4865" w:rsidRPr="00EE6414" w:rsidDel="004C03FB">
          <w:rPr>
            <w:rFonts w:ascii="Calibri" w:hAnsi="Calibri"/>
            <w:noProof/>
            <w:sz w:val="22"/>
          </w:rPr>
          <w:delText xml:space="preserve">X(t)=[x, y, z, t] </w:delText>
        </w:r>
        <w:r w:rsidRPr="00EE6414" w:rsidDel="004C03FB">
          <w:rPr>
            <w:rFonts w:ascii="Calibri" w:hAnsi="Calibri"/>
            <w:noProof/>
            <w:sz w:val="22"/>
          </w:rPr>
          <w:delText>in a defined coordinate system</w:delText>
        </w:r>
        <w:r w:rsidR="00FC78FE" w:rsidRPr="00EE6414" w:rsidDel="004C03FB">
          <w:rPr>
            <w:rFonts w:ascii="Calibri" w:hAnsi="Calibri"/>
            <w:noProof/>
            <w:sz w:val="22"/>
          </w:rPr>
          <w:delText>;</w:delText>
        </w:r>
      </w:del>
    </w:p>
    <w:p w14:paraId="17D19202" w14:textId="2086F80D" w:rsidR="00EE6414" w:rsidRPr="00EE6414" w:rsidDel="004C03FB" w:rsidRDefault="009F7D49" w:rsidP="00EE6414">
      <w:pPr>
        <w:pStyle w:val="ListParagraph"/>
        <w:numPr>
          <w:ilvl w:val="0"/>
          <w:numId w:val="50"/>
        </w:numPr>
        <w:autoSpaceDE w:val="0"/>
        <w:autoSpaceDN w:val="0"/>
        <w:adjustRightInd w:val="0"/>
        <w:spacing w:line="240" w:lineRule="auto"/>
        <w:jc w:val="both"/>
        <w:rPr>
          <w:del w:id="839" w:author="KN-NZ-Presentation, Funktional" w:date="2017-06-13T12:22:00Z"/>
          <w:rFonts w:ascii="Calibri" w:hAnsi="Calibri"/>
          <w:noProof/>
          <w:sz w:val="22"/>
        </w:rPr>
      </w:pPr>
      <w:del w:id="840" w:author="KN-NZ-Presentation, Funktional" w:date="2017-06-13T12:22:00Z">
        <w:r w:rsidRPr="00EE6414" w:rsidDel="004C03FB">
          <w:rPr>
            <w:rFonts w:ascii="Calibri" w:hAnsi="Calibri"/>
            <w:noProof/>
            <w:sz w:val="22"/>
          </w:rPr>
          <w:lastRenderedPageBreak/>
          <w:delText>relative position</w:delText>
        </w:r>
        <w:r w:rsidR="00FC78FE" w:rsidRPr="00EE6414" w:rsidDel="004C03FB">
          <w:rPr>
            <w:rFonts w:ascii="Calibri" w:hAnsi="Calibri"/>
            <w:noProof/>
            <w:sz w:val="22"/>
          </w:rPr>
          <w:delText xml:space="preserve"> </w:delText>
        </w:r>
        <w:r w:rsidR="002E4865" w:rsidRPr="00EE6414" w:rsidDel="004C03FB">
          <w:rPr>
            <w:rFonts w:ascii="Symbol" w:hAnsi="Symbol"/>
            <w:noProof/>
            <w:sz w:val="22"/>
          </w:rPr>
          <w:delText></w:delText>
        </w:r>
        <w:r w:rsidR="002E4865" w:rsidRPr="00EE6414" w:rsidDel="004C03FB">
          <w:rPr>
            <w:rFonts w:ascii="Calibri" w:hAnsi="Calibri"/>
            <w:noProof/>
            <w:sz w:val="22"/>
          </w:rPr>
          <w:delText>X(t)=[</w:delText>
        </w:r>
        <w:r w:rsidR="002E4865" w:rsidRPr="00EE6414" w:rsidDel="004C03FB">
          <w:rPr>
            <w:rFonts w:ascii="Symbol" w:hAnsi="Symbol"/>
            <w:noProof/>
            <w:sz w:val="22"/>
          </w:rPr>
          <w:delText></w:delText>
        </w:r>
        <w:r w:rsidR="002E4865" w:rsidRPr="00EE6414" w:rsidDel="004C03FB">
          <w:rPr>
            <w:rFonts w:ascii="Calibri" w:hAnsi="Calibri"/>
            <w:noProof/>
            <w:sz w:val="22"/>
          </w:rPr>
          <w:delText xml:space="preserve">x, </w:delText>
        </w:r>
        <w:r w:rsidR="002E4865" w:rsidRPr="00EE6414" w:rsidDel="004C03FB">
          <w:rPr>
            <w:rFonts w:ascii="Symbol" w:hAnsi="Symbol"/>
            <w:noProof/>
            <w:sz w:val="22"/>
          </w:rPr>
          <w:delText></w:delText>
        </w:r>
        <w:r w:rsidR="002E4865" w:rsidRPr="00EE6414" w:rsidDel="004C03FB">
          <w:rPr>
            <w:rFonts w:ascii="Calibri" w:hAnsi="Calibri"/>
            <w:noProof/>
            <w:sz w:val="22"/>
          </w:rPr>
          <w:delText xml:space="preserve">y, </w:delText>
        </w:r>
        <w:r w:rsidR="002E4865" w:rsidRPr="00EE6414" w:rsidDel="004C03FB">
          <w:rPr>
            <w:rFonts w:ascii="Symbol" w:hAnsi="Symbol"/>
            <w:noProof/>
            <w:sz w:val="22"/>
          </w:rPr>
          <w:delText></w:delText>
        </w:r>
        <w:r w:rsidR="002E4865" w:rsidRPr="00EE6414" w:rsidDel="004C03FB">
          <w:rPr>
            <w:rFonts w:ascii="Calibri" w:hAnsi="Calibri"/>
            <w:noProof/>
            <w:sz w:val="22"/>
          </w:rPr>
          <w:delText xml:space="preserve">z, t] </w:delText>
        </w:r>
        <w:r w:rsidR="00FC78FE" w:rsidRPr="00EE6414" w:rsidDel="004C03FB">
          <w:rPr>
            <w:rFonts w:ascii="Calibri" w:hAnsi="Calibri"/>
            <w:noProof/>
            <w:sz w:val="22"/>
          </w:rPr>
          <w:delText>in relation to a s</w:delText>
        </w:r>
        <w:r w:rsidR="002E4865" w:rsidRPr="00EE6414" w:rsidDel="004C03FB">
          <w:rPr>
            <w:rFonts w:ascii="Calibri" w:hAnsi="Calibri"/>
            <w:noProof/>
            <w:sz w:val="22"/>
          </w:rPr>
          <w:delText>tatic or dynamic reference point</w:delText>
        </w:r>
        <w:r w:rsidR="00591778" w:rsidDel="004C03FB">
          <w:rPr>
            <w:rFonts w:ascii="Calibri" w:hAnsi="Calibri"/>
            <w:noProof/>
            <w:sz w:val="22"/>
          </w:rPr>
          <w:delText xml:space="preserve"> known in the same coordinate system</w:delText>
        </w:r>
        <w:r w:rsidR="00FC78FE" w:rsidRPr="00EE6414" w:rsidDel="004C03FB">
          <w:rPr>
            <w:rFonts w:ascii="Calibri" w:hAnsi="Calibri"/>
            <w:noProof/>
            <w:sz w:val="22"/>
          </w:rPr>
          <w:delText>;</w:delText>
        </w:r>
      </w:del>
    </w:p>
    <w:p w14:paraId="5DDB179D" w14:textId="21539BFA" w:rsidR="00394D74" w:rsidRPr="00EE6414" w:rsidDel="004C03FB" w:rsidRDefault="006950F2" w:rsidP="00EE6414">
      <w:pPr>
        <w:pStyle w:val="ListParagraph"/>
        <w:numPr>
          <w:ilvl w:val="0"/>
          <w:numId w:val="50"/>
        </w:numPr>
        <w:autoSpaceDE w:val="0"/>
        <w:autoSpaceDN w:val="0"/>
        <w:adjustRightInd w:val="0"/>
        <w:spacing w:line="240" w:lineRule="auto"/>
        <w:jc w:val="both"/>
        <w:rPr>
          <w:del w:id="841" w:author="KN-NZ-Presentation, Funktional" w:date="2017-06-13T12:22:00Z"/>
          <w:rFonts w:ascii="Calibri" w:hAnsi="Calibri"/>
          <w:noProof/>
          <w:sz w:val="22"/>
        </w:rPr>
      </w:pPr>
      <w:del w:id="842" w:author="KN-NZ-Presentation, Funktional" w:date="2017-06-13T12:22:00Z">
        <w:r w:rsidRPr="00EE6414" w:rsidDel="004C03FB">
          <w:rPr>
            <w:rFonts w:ascii="Calibri" w:hAnsi="Calibri"/>
            <w:noProof/>
            <w:sz w:val="22"/>
          </w:rPr>
          <w:delText xml:space="preserve">distance </w:delText>
        </w:r>
        <w:r w:rsidR="002E4865" w:rsidRPr="00EE6414" w:rsidDel="004C03FB">
          <w:rPr>
            <w:rFonts w:ascii="Calibri" w:hAnsi="Calibri"/>
            <w:noProof/>
            <w:sz w:val="22"/>
          </w:rPr>
          <w:delText>|</w:delText>
        </w:r>
        <w:r w:rsidR="002E4865" w:rsidRPr="00EE6414" w:rsidDel="004C03FB">
          <w:rPr>
            <w:rFonts w:ascii="Symbol" w:hAnsi="Symbol"/>
            <w:noProof/>
            <w:sz w:val="22"/>
          </w:rPr>
          <w:delText></w:delText>
        </w:r>
        <w:r w:rsidR="002E4865" w:rsidRPr="00EE6414" w:rsidDel="004C03FB">
          <w:rPr>
            <w:rFonts w:ascii="Calibri" w:hAnsi="Calibri"/>
            <w:noProof/>
            <w:sz w:val="22"/>
          </w:rPr>
          <w:delText xml:space="preserve">X(t)| </w:delText>
        </w:r>
        <w:r w:rsidR="00394D74" w:rsidRPr="00EE6414" w:rsidDel="004C03FB">
          <w:rPr>
            <w:rFonts w:ascii="Calibri" w:hAnsi="Calibri"/>
            <w:noProof/>
            <w:sz w:val="22"/>
          </w:rPr>
          <w:delText xml:space="preserve">in relation to a reference point </w:delText>
        </w:r>
        <w:r w:rsidR="003E7974" w:rsidRPr="00EE6414" w:rsidDel="004C03FB">
          <w:rPr>
            <w:rFonts w:ascii="Calibri" w:hAnsi="Calibri"/>
            <w:noProof/>
            <w:sz w:val="22"/>
          </w:rPr>
          <w:delText xml:space="preserve">or </w:delText>
        </w:r>
        <w:r w:rsidR="00591778" w:rsidDel="004C03FB">
          <w:rPr>
            <w:rFonts w:ascii="Calibri" w:hAnsi="Calibri"/>
            <w:noProof/>
            <w:sz w:val="22"/>
          </w:rPr>
          <w:delText xml:space="preserve">distance </w:delText>
        </w:r>
        <w:r w:rsidR="00394D74" w:rsidRPr="00EE6414" w:rsidDel="004C03FB">
          <w:rPr>
            <w:rFonts w:ascii="Calibri" w:hAnsi="Calibri"/>
            <w:noProof/>
            <w:sz w:val="22"/>
          </w:rPr>
          <w:delText>between 2 positions;</w:delText>
        </w:r>
      </w:del>
    </w:p>
    <w:p w14:paraId="3925C76A" w14:textId="145D8624" w:rsidR="00FC78FE" w:rsidDel="004C03FB" w:rsidRDefault="00FC78FE" w:rsidP="00EE6414">
      <w:pPr>
        <w:pStyle w:val="ListParagraph"/>
        <w:numPr>
          <w:ilvl w:val="0"/>
          <w:numId w:val="50"/>
        </w:numPr>
        <w:autoSpaceDE w:val="0"/>
        <w:autoSpaceDN w:val="0"/>
        <w:adjustRightInd w:val="0"/>
        <w:spacing w:line="240" w:lineRule="auto"/>
        <w:jc w:val="both"/>
        <w:rPr>
          <w:del w:id="843" w:author="KN-NZ-Presentation, Funktional" w:date="2017-06-13T12:22:00Z"/>
          <w:rFonts w:ascii="Calibri" w:hAnsi="Calibri"/>
          <w:noProof/>
          <w:sz w:val="22"/>
        </w:rPr>
      </w:pPr>
      <w:del w:id="844" w:author="KN-NZ-Presentation, Funktional" w:date="2017-06-13T12:22:00Z">
        <w:r w:rsidDel="004C03FB">
          <w:rPr>
            <w:rFonts w:ascii="Calibri" w:hAnsi="Calibri"/>
            <w:noProof/>
            <w:sz w:val="22"/>
          </w:rPr>
          <w:delText>distance</w:delText>
        </w:r>
        <w:r w:rsidR="00EB09FD" w:rsidDel="004C03FB">
          <w:rPr>
            <w:rFonts w:ascii="Calibri" w:hAnsi="Calibri"/>
            <w:noProof/>
            <w:sz w:val="22"/>
          </w:rPr>
          <w:delText>s</w:delText>
        </w:r>
        <w:r w:rsidDel="004C03FB">
          <w:rPr>
            <w:rFonts w:ascii="Calibri" w:hAnsi="Calibri"/>
            <w:noProof/>
            <w:sz w:val="22"/>
          </w:rPr>
          <w:delText xml:space="preserve"> </w:delText>
        </w:r>
        <w:r w:rsidR="002E4865" w:rsidDel="004C03FB">
          <w:rPr>
            <w:rFonts w:ascii="Calibri" w:hAnsi="Calibri"/>
            <w:noProof/>
            <w:sz w:val="22"/>
          </w:rPr>
          <w:delText xml:space="preserve">of ship’s hull </w:delText>
        </w:r>
        <w:r w:rsidDel="004C03FB">
          <w:rPr>
            <w:rFonts w:ascii="Calibri" w:hAnsi="Calibri"/>
            <w:noProof/>
            <w:sz w:val="22"/>
          </w:rPr>
          <w:delText xml:space="preserve">to certain </w:delText>
        </w:r>
        <w:r w:rsidR="00843353" w:rsidDel="004C03FB">
          <w:rPr>
            <w:rFonts w:ascii="Calibri" w:hAnsi="Calibri"/>
            <w:noProof/>
            <w:sz w:val="22"/>
          </w:rPr>
          <w:delText>obstacle</w:delText>
        </w:r>
        <w:r w:rsidR="00394D74" w:rsidDel="004C03FB">
          <w:rPr>
            <w:rFonts w:ascii="Calibri" w:hAnsi="Calibri"/>
            <w:noProof/>
            <w:sz w:val="22"/>
          </w:rPr>
          <w:delText>s</w:delText>
        </w:r>
        <w:r w:rsidDel="004C03FB">
          <w:rPr>
            <w:rFonts w:ascii="Calibri" w:hAnsi="Calibri"/>
            <w:noProof/>
            <w:sz w:val="22"/>
          </w:rPr>
          <w:delText xml:space="preserve"> (e.g. distance to quay wall, clearance </w:delText>
        </w:r>
        <w:r w:rsidR="00C010D2" w:rsidDel="004C03FB">
          <w:rPr>
            <w:rFonts w:ascii="Calibri" w:hAnsi="Calibri"/>
            <w:noProof/>
            <w:sz w:val="22"/>
          </w:rPr>
          <w:delText xml:space="preserve">to </w:delText>
        </w:r>
        <w:r w:rsidDel="004C03FB">
          <w:rPr>
            <w:rFonts w:ascii="Calibri" w:hAnsi="Calibri"/>
            <w:noProof/>
            <w:sz w:val="22"/>
          </w:rPr>
          <w:delText>bridge</w:delText>
        </w:r>
        <w:r w:rsidR="00C010D2" w:rsidDel="004C03FB">
          <w:rPr>
            <w:rFonts w:ascii="Calibri" w:hAnsi="Calibri"/>
            <w:noProof/>
            <w:sz w:val="22"/>
          </w:rPr>
          <w:delText xml:space="preserve"> arches</w:delText>
        </w:r>
        <w:r w:rsidDel="004C03FB">
          <w:rPr>
            <w:rFonts w:ascii="Calibri" w:hAnsi="Calibri"/>
            <w:noProof/>
            <w:sz w:val="22"/>
          </w:rPr>
          <w:delText>).</w:delText>
        </w:r>
      </w:del>
    </w:p>
    <w:p w14:paraId="795FFE21" w14:textId="62EFC3DB" w:rsidR="00881A89" w:rsidDel="004C03FB" w:rsidRDefault="00881A89">
      <w:pPr>
        <w:autoSpaceDE w:val="0"/>
        <w:autoSpaceDN w:val="0"/>
        <w:adjustRightInd w:val="0"/>
        <w:spacing w:line="240" w:lineRule="auto"/>
        <w:jc w:val="both"/>
        <w:rPr>
          <w:del w:id="845" w:author="KN-NZ-Presentation, Funktional" w:date="2017-06-13T12:22:00Z"/>
          <w:rFonts w:ascii="Calibri" w:hAnsi="Calibri"/>
          <w:noProof/>
          <w:sz w:val="22"/>
        </w:rPr>
      </w:pPr>
    </w:p>
    <w:p w14:paraId="72A522E8" w14:textId="23398BEA" w:rsidR="00637C5E" w:rsidDel="004C03FB" w:rsidRDefault="00637C5E" w:rsidP="00637C5E">
      <w:pPr>
        <w:autoSpaceDE w:val="0"/>
        <w:autoSpaceDN w:val="0"/>
        <w:adjustRightInd w:val="0"/>
        <w:spacing w:line="240" w:lineRule="auto"/>
        <w:jc w:val="both"/>
        <w:rPr>
          <w:del w:id="846" w:author="KN-NZ-Presentation, Funktional" w:date="2017-06-13T12:22:00Z"/>
          <w:rFonts w:ascii="Calibri" w:hAnsi="Calibri"/>
          <w:noProof/>
          <w:sz w:val="22"/>
        </w:rPr>
      </w:pPr>
      <w:del w:id="847" w:author="KN-NZ-Presentation, Funktional" w:date="2017-06-13T12:22:00Z">
        <w:r w:rsidDel="004C03FB">
          <w:rPr>
            <w:rFonts w:ascii="Calibri" w:hAnsi="Calibri"/>
            <w:noProof/>
            <w:sz w:val="22"/>
          </w:rPr>
          <w:delText>Positioning and ranging are interconnected with each other, from mathematical as well as  methodical viewpoint:</w:delText>
        </w:r>
      </w:del>
    </w:p>
    <w:p w14:paraId="44392647" w14:textId="5AF361B6" w:rsidR="00637C5E" w:rsidDel="004C03FB" w:rsidRDefault="00637C5E" w:rsidP="00637C5E">
      <w:pPr>
        <w:pStyle w:val="ListParagraph"/>
        <w:numPr>
          <w:ilvl w:val="0"/>
          <w:numId w:val="52"/>
        </w:numPr>
        <w:autoSpaceDE w:val="0"/>
        <w:autoSpaceDN w:val="0"/>
        <w:adjustRightInd w:val="0"/>
        <w:spacing w:line="240" w:lineRule="auto"/>
        <w:jc w:val="both"/>
        <w:rPr>
          <w:del w:id="848" w:author="KN-NZ-Presentation, Funktional" w:date="2017-06-13T12:22:00Z"/>
          <w:rFonts w:ascii="Calibri" w:hAnsi="Calibri"/>
          <w:noProof/>
          <w:sz w:val="22"/>
        </w:rPr>
      </w:pPr>
      <w:del w:id="849" w:author="KN-NZ-Presentation, Funktional" w:date="2017-06-13T12:22:00Z">
        <w:r w:rsidRPr="00CE4129" w:rsidDel="004C03FB">
          <w:rPr>
            <w:rFonts w:ascii="Calibri" w:hAnsi="Calibri"/>
            <w:noProof/>
            <w:sz w:val="22"/>
          </w:rPr>
          <w:delText xml:space="preserve">A vector is able to describe the absolute as well as the relative position of a point in the 3-dimensional space. Effectively, each vector component indicates the distances in the direction of a single axis to the origin of coordinate system (absolute position) or to a reference point in the same coordinate system (relative position). Therefore, the amount of the vector provides the distance to the origin or </w:delText>
        </w:r>
        <w:r w:rsidDel="004C03FB">
          <w:rPr>
            <w:rFonts w:ascii="Calibri" w:hAnsi="Calibri"/>
            <w:noProof/>
            <w:sz w:val="22"/>
          </w:rPr>
          <w:delText xml:space="preserve">to the </w:delText>
        </w:r>
        <w:r w:rsidRPr="00CE4129" w:rsidDel="004C03FB">
          <w:rPr>
            <w:rFonts w:ascii="Calibri" w:hAnsi="Calibri"/>
            <w:noProof/>
            <w:sz w:val="22"/>
          </w:rPr>
          <w:delText xml:space="preserve">used reference point. </w:delText>
        </w:r>
      </w:del>
    </w:p>
    <w:p w14:paraId="5F7E3F58" w14:textId="1640C449" w:rsidR="00637C5E" w:rsidDel="004C03FB" w:rsidRDefault="00637C5E" w:rsidP="00637C5E">
      <w:pPr>
        <w:pStyle w:val="ListParagraph"/>
        <w:numPr>
          <w:ilvl w:val="0"/>
          <w:numId w:val="52"/>
        </w:numPr>
        <w:autoSpaceDE w:val="0"/>
        <w:autoSpaceDN w:val="0"/>
        <w:adjustRightInd w:val="0"/>
        <w:spacing w:line="240" w:lineRule="auto"/>
        <w:jc w:val="both"/>
        <w:rPr>
          <w:del w:id="850" w:author="KN-NZ-Presentation, Funktional" w:date="2017-06-13T12:22:00Z"/>
          <w:rFonts w:ascii="Calibri" w:hAnsi="Calibri"/>
          <w:noProof/>
          <w:sz w:val="22"/>
        </w:rPr>
      </w:pPr>
      <w:del w:id="851" w:author="KN-NZ-Presentation, Funktional" w:date="2017-06-13T12:22:00Z">
        <w:r w:rsidRPr="00FC37B9" w:rsidDel="004C03FB">
          <w:rPr>
            <w:rFonts w:ascii="Calibri" w:hAnsi="Calibri"/>
            <w:noProof/>
            <w:sz w:val="22"/>
          </w:rPr>
          <w:delText xml:space="preserve">For hundred of years combinations of distance and angle measurements to distinctive points (e.g. stars, lighthouse, chruch steeple) enabled the determination of relative and absolute positions. Today, modern technologies use also the interconnection between ranging and positioning as already indicated in chapter 2 by </w:delText>
        </w:r>
        <w:r w:rsidRPr="00FC37B9" w:rsidDel="004C03FB">
          <w:rPr>
            <w:rFonts w:ascii="Calibri" w:hAnsi="Calibri"/>
            <w:sz w:val="22"/>
          </w:rPr>
          <w:delText>R4P (ranging for positioning) and P4R (positioning for ranging)</w:delText>
        </w:r>
        <w:r w:rsidRPr="00FC37B9" w:rsidDel="004C03FB">
          <w:rPr>
            <w:rFonts w:ascii="Calibri" w:hAnsi="Calibri"/>
            <w:noProof/>
            <w:sz w:val="22"/>
          </w:rPr>
          <w:delText xml:space="preserve">. A representative example is positioning with GNSS, where </w:delText>
        </w:r>
        <w:r w:rsidDel="004C03FB">
          <w:rPr>
            <w:rFonts w:ascii="Calibri" w:hAnsi="Calibri"/>
            <w:noProof/>
            <w:sz w:val="22"/>
          </w:rPr>
          <w:delText>t</w:delText>
        </w:r>
        <w:r w:rsidRPr="00FC37B9" w:rsidDel="004C03FB">
          <w:rPr>
            <w:rFonts w:ascii="Calibri" w:hAnsi="Calibri"/>
            <w:noProof/>
            <w:sz w:val="22"/>
          </w:rPr>
          <w:delText xml:space="preserve">he availability of 4 or more distance measurements to GNSS satellites is the prerequisite </w:delText>
        </w:r>
        <w:r w:rsidR="00023B71" w:rsidDel="004C03FB">
          <w:rPr>
            <w:rFonts w:ascii="Calibri" w:hAnsi="Calibri"/>
            <w:noProof/>
            <w:sz w:val="22"/>
          </w:rPr>
          <w:delText xml:space="preserve">(3D) </w:delText>
        </w:r>
        <w:r w:rsidRPr="00FC37B9" w:rsidDel="004C03FB">
          <w:rPr>
            <w:rFonts w:ascii="Calibri" w:hAnsi="Calibri"/>
            <w:noProof/>
            <w:sz w:val="22"/>
          </w:rPr>
          <w:delText xml:space="preserve">to determine </w:delText>
        </w:r>
        <w:r w:rsidRPr="00FC37B9" w:rsidDel="004C03FB">
          <w:rPr>
            <w:rFonts w:ascii="Calibri" w:hAnsi="Calibri"/>
            <w:sz w:val="22"/>
          </w:rPr>
          <w:delText>the coordinates of the unknown antenna position</w:delText>
        </w:r>
        <w:r w:rsidRPr="00FC37B9" w:rsidDel="004C03FB">
          <w:rPr>
            <w:rFonts w:ascii="Calibri" w:hAnsi="Calibri"/>
            <w:noProof/>
            <w:sz w:val="22"/>
          </w:rPr>
          <w:delText xml:space="preserve"> including the offset between </w:delText>
        </w:r>
        <w:r w:rsidRPr="00FC37B9" w:rsidDel="004C03FB">
          <w:rPr>
            <w:rFonts w:ascii="Calibri" w:hAnsi="Calibri"/>
            <w:sz w:val="22"/>
          </w:rPr>
          <w:delText>GNSS receiver and system</w:delText>
        </w:r>
        <w:r w:rsidR="00955EA8" w:rsidDel="004C03FB">
          <w:rPr>
            <w:rFonts w:ascii="Calibri" w:hAnsi="Calibri"/>
            <w:sz w:val="22"/>
          </w:rPr>
          <w:delText xml:space="preserve"> time</w:delText>
        </w:r>
        <w:r w:rsidRPr="00FC37B9" w:rsidDel="004C03FB">
          <w:rPr>
            <w:rFonts w:ascii="Calibri" w:hAnsi="Calibri"/>
            <w:sz w:val="22"/>
          </w:rPr>
          <w:delText xml:space="preserve">. </w:delText>
        </w:r>
      </w:del>
    </w:p>
    <w:p w14:paraId="0950ECBD" w14:textId="3110F060" w:rsidR="00637C5E" w:rsidRPr="00FC37B9" w:rsidDel="004C03FB" w:rsidRDefault="00637C5E" w:rsidP="00637C5E">
      <w:pPr>
        <w:pStyle w:val="ListParagraph"/>
        <w:numPr>
          <w:ilvl w:val="0"/>
          <w:numId w:val="52"/>
        </w:numPr>
        <w:autoSpaceDE w:val="0"/>
        <w:autoSpaceDN w:val="0"/>
        <w:adjustRightInd w:val="0"/>
        <w:spacing w:line="240" w:lineRule="auto"/>
        <w:jc w:val="both"/>
        <w:rPr>
          <w:del w:id="852" w:author="KN-NZ-Presentation, Funktional" w:date="2017-06-13T12:22:00Z"/>
          <w:rFonts w:ascii="Calibri" w:hAnsi="Calibri"/>
          <w:noProof/>
          <w:sz w:val="22"/>
        </w:rPr>
      </w:pPr>
      <w:del w:id="853" w:author="KN-NZ-Presentation, Funktional" w:date="2017-06-13T12:22:00Z">
        <w:r w:rsidRPr="00FC37B9" w:rsidDel="004C03FB">
          <w:rPr>
            <w:rFonts w:ascii="Calibri" w:hAnsi="Calibri"/>
            <w:sz w:val="22"/>
          </w:rPr>
          <w:delText>Special DGNSS services exploit relative measuring and processing techniques in signal and position domain to support high accurate positioning in their coverage area.</w:delText>
        </w:r>
      </w:del>
    </w:p>
    <w:p w14:paraId="0096B301" w14:textId="28E4FEE4" w:rsidR="00637C5E" w:rsidDel="004C03FB" w:rsidRDefault="00637C5E" w:rsidP="00637C5E">
      <w:pPr>
        <w:autoSpaceDE w:val="0"/>
        <w:autoSpaceDN w:val="0"/>
        <w:adjustRightInd w:val="0"/>
        <w:spacing w:line="240" w:lineRule="auto"/>
        <w:jc w:val="both"/>
        <w:rPr>
          <w:del w:id="854" w:author="KN-NZ-Presentation, Funktional" w:date="2017-06-13T12:22:00Z"/>
          <w:rFonts w:ascii="Calibri" w:hAnsi="Calibri"/>
          <w:noProof/>
          <w:sz w:val="22"/>
        </w:rPr>
      </w:pPr>
      <w:del w:id="855" w:author="KN-NZ-Presentation, Funktional" w:date="2017-06-13T12:22:00Z">
        <w:r w:rsidDel="004C03FB">
          <w:rPr>
            <w:rFonts w:ascii="Calibri" w:hAnsi="Calibri"/>
            <w:noProof/>
            <w:sz w:val="22"/>
          </w:rPr>
          <w:delText>Therefore</w:delText>
        </w:r>
        <w:r w:rsidR="0098756A" w:rsidDel="004C03FB">
          <w:rPr>
            <w:rFonts w:ascii="Calibri" w:hAnsi="Calibri"/>
            <w:noProof/>
            <w:sz w:val="22"/>
          </w:rPr>
          <w:delText>,</w:delText>
        </w:r>
        <w:r w:rsidDel="004C03FB">
          <w:rPr>
            <w:rFonts w:ascii="Calibri" w:hAnsi="Calibri"/>
            <w:noProof/>
            <w:sz w:val="22"/>
          </w:rPr>
          <w:delText xml:space="preserve"> it is important to achieve an umabiguous adressing of requirements (output or intermediate result) </w:delText>
        </w:r>
        <w:r w:rsidR="0098756A" w:rsidDel="004C03FB">
          <w:rPr>
            <w:rFonts w:ascii="Calibri" w:hAnsi="Calibri"/>
            <w:noProof/>
            <w:sz w:val="22"/>
          </w:rPr>
          <w:delText xml:space="preserve">for the performance specification </w:delText>
        </w:r>
        <w:r w:rsidDel="004C03FB">
          <w:rPr>
            <w:rFonts w:ascii="Calibri" w:hAnsi="Calibri"/>
            <w:noProof/>
            <w:sz w:val="22"/>
          </w:rPr>
          <w:delText>based on a clear meaning of used performance features (e.g. absolute, relative or statistical values).</w:delText>
        </w:r>
      </w:del>
    </w:p>
    <w:p w14:paraId="305DE483" w14:textId="74133AEE" w:rsidR="00637C5E" w:rsidDel="004C03FB" w:rsidRDefault="00637C5E" w:rsidP="00637C5E">
      <w:pPr>
        <w:autoSpaceDE w:val="0"/>
        <w:autoSpaceDN w:val="0"/>
        <w:adjustRightInd w:val="0"/>
        <w:spacing w:line="240" w:lineRule="auto"/>
        <w:jc w:val="both"/>
        <w:rPr>
          <w:del w:id="856" w:author="KN-NZ-Presentation, Funktional" w:date="2017-06-13T12:22:00Z"/>
          <w:rFonts w:ascii="Calibri" w:hAnsi="Calibri"/>
          <w:noProof/>
          <w:sz w:val="22"/>
        </w:rPr>
      </w:pPr>
    </w:p>
    <w:p w14:paraId="1D144372" w14:textId="04887573" w:rsidR="00510519" w:rsidRPr="00B64AC0" w:rsidDel="004C03FB" w:rsidRDefault="00637C5E" w:rsidP="00637C5E">
      <w:pPr>
        <w:pStyle w:val="BodyText"/>
        <w:jc w:val="both"/>
        <w:rPr>
          <w:del w:id="857" w:author="KN-NZ-Presentation, Funktional" w:date="2017-06-13T12:22:00Z"/>
        </w:rPr>
      </w:pPr>
      <w:del w:id="858" w:author="KN-NZ-Presentation, Funktional" w:date="2017-06-13T12:22:00Z">
        <w:r w:rsidRPr="00510519" w:rsidDel="004C03FB">
          <w:delText>Generally, ranging stands for a wide-variety of techniques to measure the distance between two objects</w:delText>
        </w:r>
        <w:r w:rsidR="00510519" w:rsidRPr="00510519" w:rsidDel="004C03FB">
          <w:delText xml:space="preserve"> or points</w:delText>
        </w:r>
        <w:r w:rsidRPr="00510519" w:rsidDel="004C03FB">
          <w:delText xml:space="preserve">. The techniques may </w:delText>
        </w:r>
        <w:r w:rsidR="00510519" w:rsidRPr="00510519" w:rsidDel="004C03FB">
          <w:delText>use</w:delText>
        </w:r>
        <w:r w:rsidRPr="00510519" w:rsidDel="004C03FB">
          <w:delText xml:space="preserve"> one-way or two-way runtime measurements of electromagnetic waves (radio ranging) </w:delText>
        </w:r>
        <w:r w:rsidR="00510519" w:rsidRPr="00510519" w:rsidDel="004C03FB">
          <w:delText>or</w:delText>
        </w:r>
        <w:r w:rsidRPr="00510519" w:rsidDel="004C03FB">
          <w:delText xml:space="preserve"> light waves (optical ranging). Alternatively, </w:delText>
        </w:r>
        <w:r w:rsidR="00510519" w:rsidDel="004C03FB">
          <w:delText>distance measurements</w:delText>
        </w:r>
        <w:r w:rsidRPr="00510519" w:rsidDel="004C03FB">
          <w:delText xml:space="preserve"> may be </w:delText>
        </w:r>
        <w:r w:rsidR="00955EA8" w:rsidDel="004C03FB">
          <w:delText>de</w:delText>
        </w:r>
        <w:r w:rsidR="00510519" w:rsidDel="004C03FB">
          <w:delText>rived from</w:delText>
        </w:r>
        <w:r w:rsidRPr="00510519" w:rsidDel="004C03FB">
          <w:delText xml:space="preserve"> relative or absolute positioning. In both cases (R or P4R) the measuring principle as well as environmental conditions determine, if long or short distances are reliably measurable with the </w:delText>
        </w:r>
        <w:r w:rsidR="00B25D90" w:rsidRPr="00510519" w:rsidDel="004C03FB">
          <w:delText>in</w:delText>
        </w:r>
        <w:r w:rsidR="00B25D90" w:rsidDel="004C03FB">
          <w:delText>t</w:delText>
        </w:r>
        <w:r w:rsidR="00B25D90" w:rsidRPr="00510519" w:rsidDel="004C03FB">
          <w:delText>en</w:delText>
        </w:r>
        <w:r w:rsidR="00B25D90" w:rsidDel="004C03FB">
          <w:delText>d</w:delText>
        </w:r>
        <w:r w:rsidR="00B25D90" w:rsidRPr="00510519" w:rsidDel="004C03FB">
          <w:delText xml:space="preserve">ed </w:delText>
        </w:r>
        <w:r w:rsidRPr="00510519" w:rsidDel="004C03FB">
          <w:delText>accuracy.</w:delText>
        </w:r>
        <w:r w:rsidDel="004C03FB">
          <w:delText xml:space="preserve"> </w:delText>
        </w:r>
        <w:r w:rsidR="00510519" w:rsidRPr="00B64AC0" w:rsidDel="004C03FB">
          <w:delText xml:space="preserve">Absolute positioning </w:delText>
        </w:r>
        <w:r w:rsidR="004C002D" w:rsidDel="004C03FB">
          <w:delText xml:space="preserve">provides </w:delText>
        </w:r>
        <w:r w:rsidR="00933361" w:rsidDel="004C03FB">
          <w:delText xml:space="preserve">the </w:delText>
        </w:r>
        <w:r w:rsidR="00510519" w:rsidRPr="00B64AC0" w:rsidDel="004C03FB">
          <w:delText xml:space="preserve">position of an object </w:delText>
        </w:r>
        <w:r w:rsidR="00933361" w:rsidRPr="00B64AC0" w:rsidDel="004C03FB">
          <w:delText>in</w:delText>
        </w:r>
        <w:r w:rsidR="00933361" w:rsidDel="004C03FB">
          <w:delText xml:space="preserve"> a specified</w:delText>
        </w:r>
        <w:r w:rsidR="00510519" w:rsidRPr="00B64AC0" w:rsidDel="004C03FB">
          <w:delText xml:space="preserve"> coordinate system. The use case </w:delText>
        </w:r>
        <w:r w:rsidR="004C002D" w:rsidDel="004C03FB">
          <w:delText>specifies</w:delText>
        </w:r>
        <w:r w:rsidR="00B64AC0" w:rsidRPr="00B64AC0" w:rsidDel="004C03FB">
          <w:delText xml:space="preserve"> ultimately </w:delText>
        </w:r>
        <w:r w:rsidR="00510519" w:rsidRPr="00B64AC0" w:rsidDel="004C03FB">
          <w:delText>the demand on position</w:delText>
        </w:r>
        <w:r w:rsidR="004C002D" w:rsidDel="004C03FB">
          <w:delText>:</w:delText>
        </w:r>
        <w:r w:rsidR="00510519" w:rsidRPr="00B64AC0" w:rsidDel="004C03FB">
          <w:delText xml:space="preserve"> </w:delText>
        </w:r>
        <w:r w:rsidR="00B64AC0" w:rsidRPr="00B64AC0" w:rsidDel="004C03FB">
          <w:delText xml:space="preserve">either </w:delText>
        </w:r>
        <w:r w:rsidR="004C002D" w:rsidDel="004C03FB">
          <w:delText xml:space="preserve">as point </w:delText>
        </w:r>
        <w:r w:rsidR="00B64AC0" w:rsidRPr="00B64AC0" w:rsidDel="004C03FB">
          <w:delText xml:space="preserve">in the horizontal plane (e.g. earth surface) or as </w:delText>
        </w:r>
        <w:r w:rsidR="004C002D" w:rsidDel="004C03FB">
          <w:delText xml:space="preserve">point in a </w:delText>
        </w:r>
        <w:r w:rsidR="00B64AC0" w:rsidRPr="00B64AC0" w:rsidDel="004C03FB">
          <w:delText xml:space="preserve">3-dimensional </w:delText>
        </w:r>
        <w:r w:rsidR="004C002D" w:rsidDel="004C03FB">
          <w:delText>space</w:delText>
        </w:r>
        <w:r w:rsidR="00B64AC0" w:rsidRPr="00B64AC0" w:rsidDel="004C03FB">
          <w:delText xml:space="preserve"> (e.g. WGS84). </w:delText>
        </w:r>
        <w:r w:rsidR="00510519" w:rsidRPr="00B64AC0" w:rsidDel="004C03FB">
          <w:delText xml:space="preserve"> </w:delText>
        </w:r>
        <w:r w:rsidR="00884281" w:rsidDel="004C03FB">
          <w:delText xml:space="preserve">Relative positioning provides position information of an object in relation to the position of another object (e.g. reference point, further traffic participants). </w:delText>
        </w:r>
        <w:r w:rsidR="00EE421D" w:rsidDel="004C03FB">
          <w:delText xml:space="preserve">Relative positioning is useful for the monitoring of ship’s navigation (e.g. own course and speed) as well as evaluation of collision risks (e.g. in relation to obstacles and other traffic participants). A </w:delText>
        </w:r>
        <w:r w:rsidR="00933361" w:rsidDel="004C03FB">
          <w:delText xml:space="preserve">general </w:delText>
        </w:r>
        <w:r w:rsidR="00EE421D" w:rsidDel="004C03FB">
          <w:delText xml:space="preserve">challenge on systems and services for high-accuracy positioning and ranging is the mitigation of errors induced e.g. by </w:delText>
        </w:r>
        <w:r w:rsidR="00826D87" w:rsidDel="004C03FB">
          <w:delText>physical effects or atmospheric influences</w:delText>
        </w:r>
        <w:r w:rsidR="00933361" w:rsidDel="004C03FB">
          <w:delText xml:space="preserve"> </w:delText>
        </w:r>
        <w:r w:rsidR="00826D87" w:rsidDel="004C03FB">
          <w:delText xml:space="preserve">on signal propagation. </w:delText>
        </w:r>
        <w:r w:rsidR="00EE421D" w:rsidDel="004C03FB">
          <w:delText xml:space="preserve">  </w:delText>
        </w:r>
        <w:r w:rsidR="00884281" w:rsidDel="004C03FB">
          <w:delText xml:space="preserve"> </w:delText>
        </w:r>
        <w:r w:rsidR="00510519" w:rsidRPr="00B64AC0" w:rsidDel="004C03FB">
          <w:delText xml:space="preserve">  </w:delText>
        </w:r>
      </w:del>
    </w:p>
    <w:p w14:paraId="2D6C20D4" w14:textId="6E1D5753" w:rsidR="00761221" w:rsidRDefault="00761221" w:rsidP="00761221">
      <w:pPr>
        <w:pStyle w:val="Heading2"/>
      </w:pPr>
      <w:bookmarkStart w:id="859" w:name="_Toc479846673"/>
      <w:r>
        <w:t xml:space="preserve">Performance </w:t>
      </w:r>
      <w:del w:id="860" w:author="KN-NZ-Presentation, Funktional" w:date="2017-06-13T14:11:00Z">
        <w:r w:rsidR="00C72B58" w:rsidRPr="00700B86" w:rsidDel="00F5311B">
          <w:delText>Considerations</w:delText>
        </w:r>
        <w:bookmarkEnd w:id="859"/>
        <w:r w:rsidR="00C72B58" w:rsidDel="00F5311B">
          <w:rPr>
            <w:highlight w:val="yellow"/>
          </w:rPr>
          <w:delText xml:space="preserve"> </w:delText>
        </w:r>
        <w:r w:rsidR="00C72B58" w:rsidDel="00F5311B">
          <w:delText xml:space="preserve">   </w:delText>
        </w:r>
      </w:del>
      <w:ins w:id="861" w:author="KN-NZ-Presentation, Funktional" w:date="2017-06-13T14:11:00Z">
        <w:r w:rsidR="00F5311B">
          <w:t>Parameter</w:t>
        </w:r>
      </w:ins>
      <w:ins w:id="862" w:author="KN-NZ-Presentation, Funktional" w:date="2017-06-13T14:16:00Z">
        <w:r w:rsidR="0005477F">
          <w:t>s</w:t>
        </w:r>
      </w:ins>
    </w:p>
    <w:p w14:paraId="28342DE3" w14:textId="77777777" w:rsidR="00761221" w:rsidRPr="004A5EE6" w:rsidRDefault="00761221" w:rsidP="00761221">
      <w:pPr>
        <w:pStyle w:val="Heading2separationline"/>
      </w:pPr>
    </w:p>
    <w:p w14:paraId="74D11685" w14:textId="3FC8B760" w:rsidR="002869CF" w:rsidRPr="00231EB6" w:rsidRDefault="00367A91" w:rsidP="00C72B58">
      <w:pPr>
        <w:pStyle w:val="Tabletext"/>
        <w:ind w:left="0"/>
        <w:jc w:val="both"/>
        <w:rPr>
          <w:sz w:val="22"/>
        </w:rPr>
      </w:pPr>
      <w:r w:rsidRPr="00231EB6">
        <w:rPr>
          <w:sz w:val="22"/>
        </w:rPr>
        <w:t xml:space="preserve">The performance of systems and services </w:t>
      </w:r>
      <w:r w:rsidR="00C72B58" w:rsidRPr="00231EB6">
        <w:rPr>
          <w:sz w:val="22"/>
        </w:rPr>
        <w:t>proposed</w:t>
      </w:r>
      <w:r w:rsidRPr="00231EB6">
        <w:rPr>
          <w:sz w:val="22"/>
        </w:rPr>
        <w:t xml:space="preserve"> for high-accuracy position</w:t>
      </w:r>
      <w:r w:rsidR="00B25D90">
        <w:rPr>
          <w:sz w:val="22"/>
        </w:rPr>
        <w:t>ing</w:t>
      </w:r>
      <w:r w:rsidRPr="00231EB6">
        <w:rPr>
          <w:sz w:val="22"/>
        </w:rPr>
        <w:t xml:space="preserve"> and ranging </w:t>
      </w:r>
      <w:proofErr w:type="gramStart"/>
      <w:r w:rsidRPr="00231EB6">
        <w:rPr>
          <w:sz w:val="22"/>
        </w:rPr>
        <w:t xml:space="preserve">should be </w:t>
      </w:r>
      <w:r w:rsidR="00C72B58" w:rsidRPr="00231EB6">
        <w:rPr>
          <w:sz w:val="22"/>
        </w:rPr>
        <w:t>described</w:t>
      </w:r>
      <w:proofErr w:type="gramEnd"/>
      <w:r w:rsidR="00C72B58" w:rsidRPr="00231EB6">
        <w:rPr>
          <w:sz w:val="22"/>
        </w:rPr>
        <w:t xml:space="preserve"> unambiguously </w:t>
      </w:r>
      <w:r w:rsidRPr="00231EB6">
        <w:rPr>
          <w:sz w:val="22"/>
        </w:rPr>
        <w:t>to enable</w:t>
      </w:r>
      <w:r w:rsidR="00C72B58" w:rsidRPr="00231EB6">
        <w:rPr>
          <w:sz w:val="22"/>
        </w:rPr>
        <w:t xml:space="preserve"> </w:t>
      </w:r>
      <w:del w:id="863" w:author="KN-NZ-Presentation, Funktional" w:date="2017-06-13T14:22:00Z">
        <w:r w:rsidR="00C72B58" w:rsidRPr="00231EB6" w:rsidDel="0005477F">
          <w:rPr>
            <w:sz w:val="22"/>
          </w:rPr>
          <w:delText xml:space="preserve">users </w:delText>
        </w:r>
      </w:del>
      <w:r w:rsidR="00C72B58" w:rsidRPr="00231EB6">
        <w:rPr>
          <w:sz w:val="22"/>
        </w:rPr>
        <w:t xml:space="preserve">the identification of </w:t>
      </w:r>
      <w:r w:rsidRPr="00231EB6">
        <w:rPr>
          <w:sz w:val="22"/>
        </w:rPr>
        <w:t xml:space="preserve">suitable solutions </w:t>
      </w:r>
      <w:r w:rsidR="00C72B58" w:rsidRPr="00231EB6">
        <w:rPr>
          <w:sz w:val="22"/>
        </w:rPr>
        <w:t xml:space="preserve">in relation to </w:t>
      </w:r>
      <w:r w:rsidRPr="00231EB6">
        <w:rPr>
          <w:sz w:val="22"/>
        </w:rPr>
        <w:t>specific needs.</w:t>
      </w:r>
      <w:r w:rsidR="00C72B58" w:rsidRPr="00231EB6">
        <w:rPr>
          <w:sz w:val="22"/>
        </w:rPr>
        <w:t xml:space="preserve"> </w:t>
      </w:r>
      <w:r w:rsidR="00F023E9" w:rsidRPr="00231EB6">
        <w:rPr>
          <w:sz w:val="22"/>
        </w:rPr>
        <w:t>Furthermore, m</w:t>
      </w:r>
      <w:r w:rsidR="00C72B58" w:rsidRPr="00231EB6">
        <w:rPr>
          <w:sz w:val="22"/>
        </w:rPr>
        <w:t xml:space="preserve">onitoring and evaluation of operational systems and </w:t>
      </w:r>
      <w:r w:rsidR="00A952EC" w:rsidRPr="00231EB6">
        <w:rPr>
          <w:sz w:val="22"/>
        </w:rPr>
        <w:t xml:space="preserve">services require the specification of suitable performance criteria </w:t>
      </w:r>
      <w:r w:rsidR="000B6DD9" w:rsidRPr="00231EB6">
        <w:rPr>
          <w:sz w:val="22"/>
        </w:rPr>
        <w:t xml:space="preserve">as well as </w:t>
      </w:r>
      <w:r w:rsidR="00F023E9" w:rsidRPr="00231EB6">
        <w:rPr>
          <w:sz w:val="22"/>
        </w:rPr>
        <w:t xml:space="preserve">the provision of </w:t>
      </w:r>
      <w:r w:rsidR="000B6DD9" w:rsidRPr="00231EB6">
        <w:rPr>
          <w:sz w:val="22"/>
        </w:rPr>
        <w:t xml:space="preserve">methods for their determination. </w:t>
      </w:r>
      <w:ins w:id="864" w:author="KN-NZ-Presentation, Funktional" w:date="2017-06-13T14:22:00Z">
        <w:r w:rsidR="0005477F">
          <w:rPr>
            <w:sz w:val="22"/>
          </w:rPr>
          <w:t>The f</w:t>
        </w:r>
      </w:ins>
      <w:del w:id="865" w:author="KN-NZ-Presentation, Funktional" w:date="2017-06-13T14:22:00Z">
        <w:r w:rsidR="002869CF" w:rsidRPr="00231EB6" w:rsidDel="0005477F">
          <w:rPr>
            <w:sz w:val="22"/>
          </w:rPr>
          <w:delText>F</w:delText>
        </w:r>
      </w:del>
      <w:r w:rsidR="002869CF" w:rsidRPr="00231EB6">
        <w:rPr>
          <w:sz w:val="22"/>
        </w:rPr>
        <w:t xml:space="preserve">ollowing sections give an overview </w:t>
      </w:r>
      <w:del w:id="866" w:author="KN-NZ-Presentation, Funktional" w:date="2017-06-13T14:22:00Z">
        <w:r w:rsidR="002869CF" w:rsidRPr="00231EB6" w:rsidDel="0005477F">
          <w:rPr>
            <w:sz w:val="22"/>
          </w:rPr>
          <w:delText xml:space="preserve">about </w:delText>
        </w:r>
      </w:del>
      <w:ins w:id="867" w:author="KN-NZ-Presentation, Funktional" w:date="2017-06-13T14:22:00Z">
        <w:r w:rsidR="0005477F">
          <w:rPr>
            <w:sz w:val="22"/>
          </w:rPr>
          <w:t>of</w:t>
        </w:r>
        <w:r w:rsidR="0005477F" w:rsidRPr="00231EB6">
          <w:rPr>
            <w:sz w:val="22"/>
          </w:rPr>
          <w:t xml:space="preserve"> </w:t>
        </w:r>
      </w:ins>
      <w:r w:rsidR="002869CF" w:rsidRPr="00231EB6">
        <w:rPr>
          <w:sz w:val="22"/>
        </w:rPr>
        <w:t>typical performance terms and describing parameter</w:t>
      </w:r>
      <w:ins w:id="868" w:author="KN-NZ-Presentation, Funktional" w:date="2017-06-13T14:22:00Z">
        <w:r w:rsidR="0005477F">
          <w:rPr>
            <w:sz w:val="22"/>
          </w:rPr>
          <w:t>s</w:t>
        </w:r>
      </w:ins>
      <w:r w:rsidR="002869CF" w:rsidRPr="00231EB6">
        <w:rPr>
          <w:sz w:val="22"/>
        </w:rPr>
        <w:t xml:space="preserve"> and provide guidance for their determination and scaling.    </w:t>
      </w:r>
    </w:p>
    <w:p w14:paraId="1459E597" w14:textId="320E4165" w:rsidR="008A651B" w:rsidRDefault="0005477F" w:rsidP="00B35A68">
      <w:pPr>
        <w:pStyle w:val="Heading3"/>
      </w:pPr>
      <w:bookmarkStart w:id="869" w:name="_Toc479846674"/>
      <w:ins w:id="870" w:author="KN-NZ-Presentation, Funktional" w:date="2017-06-13T14:16:00Z">
        <w:r>
          <w:t>Description</w:t>
        </w:r>
      </w:ins>
      <w:ins w:id="871" w:author="KN-NZ-Presentation, Funktional" w:date="2017-06-13T14:15:00Z">
        <w:r>
          <w:t xml:space="preserve"> of </w:t>
        </w:r>
      </w:ins>
      <w:ins w:id="872" w:author="KN-NZ-Presentation, Funktional" w:date="2017-06-13T14:16:00Z">
        <w:r>
          <w:t xml:space="preserve">performance </w:t>
        </w:r>
      </w:ins>
      <w:del w:id="873" w:author="KN-NZ-Presentation, Funktional" w:date="2017-06-13T14:13:00Z">
        <w:r w:rsidR="008A651B" w:rsidDel="00F5311B">
          <w:delText xml:space="preserve">Performance </w:delText>
        </w:r>
        <w:r w:rsidR="00F918B0" w:rsidDel="00F5311B">
          <w:delText>t</w:delText>
        </w:r>
      </w:del>
      <w:ins w:id="874" w:author="KN-NZ-Presentation, Funktional" w:date="2017-06-13T14:15:00Z">
        <w:r>
          <w:t>t</w:t>
        </w:r>
      </w:ins>
      <w:r w:rsidR="00F918B0">
        <w:t>erms</w:t>
      </w:r>
      <w:r w:rsidR="006F5EBE">
        <w:t xml:space="preserve"> </w:t>
      </w:r>
      <w:r w:rsidR="001845C8">
        <w:t>and parameter</w:t>
      </w:r>
      <w:bookmarkEnd w:id="869"/>
      <w:ins w:id="875" w:author="KN-NZ-Presentation, Funktional" w:date="2017-06-13T14:16:00Z">
        <w:r>
          <w:t>s</w:t>
        </w:r>
      </w:ins>
    </w:p>
    <w:p w14:paraId="57C997EA" w14:textId="52971ECF" w:rsidR="00700B86" w:rsidRDefault="00700B86" w:rsidP="008A651B">
      <w:pPr>
        <w:autoSpaceDE w:val="0"/>
        <w:autoSpaceDN w:val="0"/>
        <w:adjustRightInd w:val="0"/>
        <w:spacing w:line="240" w:lineRule="auto"/>
        <w:jc w:val="both"/>
        <w:rPr>
          <w:rFonts w:ascii="Calibri" w:hAnsi="Calibri"/>
          <w:noProof/>
          <w:sz w:val="22"/>
        </w:rPr>
      </w:pPr>
      <w:r>
        <w:rPr>
          <w:rFonts w:ascii="Calibri" w:hAnsi="Calibri"/>
          <w:noProof/>
          <w:sz w:val="22"/>
        </w:rPr>
        <w:t xml:space="preserve">This section gives an overview </w:t>
      </w:r>
      <w:del w:id="876" w:author="KN-NZ-Presentation, Funktional" w:date="2017-06-13T14:16:00Z">
        <w:r w:rsidDel="0005477F">
          <w:rPr>
            <w:rFonts w:ascii="Calibri" w:hAnsi="Calibri"/>
            <w:noProof/>
            <w:sz w:val="22"/>
          </w:rPr>
          <w:delText xml:space="preserve">about </w:delText>
        </w:r>
      </w:del>
      <w:ins w:id="877" w:author="KN-NZ-Presentation, Funktional" w:date="2017-06-13T14:16:00Z">
        <w:r w:rsidR="0005477F">
          <w:rPr>
            <w:rFonts w:ascii="Calibri" w:hAnsi="Calibri"/>
            <w:noProof/>
            <w:sz w:val="22"/>
          </w:rPr>
          <w:t xml:space="preserve">of </w:t>
        </w:r>
      </w:ins>
      <w:r>
        <w:rPr>
          <w:rFonts w:ascii="Calibri" w:hAnsi="Calibri"/>
          <w:noProof/>
          <w:sz w:val="22"/>
        </w:rPr>
        <w:t>performance terms and parameter</w:t>
      </w:r>
      <w:ins w:id="878" w:author="KN-NZ-Presentation, Funktional" w:date="2017-06-13T14:17:00Z">
        <w:r w:rsidR="0005477F">
          <w:rPr>
            <w:rFonts w:ascii="Calibri" w:hAnsi="Calibri"/>
            <w:noProof/>
            <w:sz w:val="22"/>
          </w:rPr>
          <w:t>s</w:t>
        </w:r>
      </w:ins>
      <w:r>
        <w:rPr>
          <w:rFonts w:ascii="Calibri" w:hAnsi="Calibri"/>
          <w:noProof/>
          <w:sz w:val="22"/>
        </w:rPr>
        <w:t xml:space="preserve">, which are typically </w:t>
      </w:r>
      <w:del w:id="879" w:author="KN-NZ-Presentation, Funktional" w:date="2017-06-13T14:17:00Z">
        <w:r w:rsidDel="0005477F">
          <w:rPr>
            <w:rFonts w:ascii="Calibri" w:hAnsi="Calibri"/>
            <w:noProof/>
            <w:sz w:val="22"/>
          </w:rPr>
          <w:delText xml:space="preserve">to be </w:delText>
        </w:r>
      </w:del>
      <w:r>
        <w:rPr>
          <w:rFonts w:ascii="Calibri" w:hAnsi="Calibri"/>
          <w:noProof/>
          <w:sz w:val="22"/>
        </w:rPr>
        <w:t xml:space="preserve">used to describe </w:t>
      </w:r>
      <w:ins w:id="880" w:author="KN-NZ-Presentation, Funktional" w:date="2017-06-13T14:18:00Z">
        <w:r w:rsidR="0005477F">
          <w:rPr>
            <w:rFonts w:ascii="Calibri" w:hAnsi="Calibri"/>
            <w:noProof/>
            <w:sz w:val="22"/>
          </w:rPr>
          <w:t xml:space="preserve">required </w:t>
        </w:r>
      </w:ins>
      <w:del w:id="881" w:author="KN-NZ-Presentation, Funktional" w:date="2017-06-13T14:18:00Z">
        <w:r w:rsidDel="0005477F">
          <w:rPr>
            <w:rFonts w:ascii="Calibri" w:hAnsi="Calibri"/>
            <w:noProof/>
            <w:sz w:val="22"/>
          </w:rPr>
          <w:delText xml:space="preserve">needed or achieved </w:delText>
        </w:r>
      </w:del>
      <w:r w:rsidR="00085D51">
        <w:rPr>
          <w:rFonts w:ascii="Calibri" w:hAnsi="Calibri"/>
          <w:noProof/>
          <w:sz w:val="22"/>
        </w:rPr>
        <w:t xml:space="preserve">system or data performance: </w:t>
      </w:r>
    </w:p>
    <w:p w14:paraId="6BD5BF7A" w14:textId="1D81A62D" w:rsidR="008A651B" w:rsidRDefault="008A651B" w:rsidP="008A651B">
      <w:pPr>
        <w:pStyle w:val="ListParagraph"/>
        <w:numPr>
          <w:ilvl w:val="0"/>
          <w:numId w:val="57"/>
        </w:numPr>
        <w:autoSpaceDE w:val="0"/>
        <w:autoSpaceDN w:val="0"/>
        <w:adjustRightInd w:val="0"/>
        <w:spacing w:line="240" w:lineRule="auto"/>
        <w:jc w:val="both"/>
        <w:rPr>
          <w:rFonts w:ascii="Calibri" w:hAnsi="Calibri"/>
          <w:noProof/>
          <w:sz w:val="22"/>
        </w:rPr>
      </w:pPr>
      <w:r w:rsidRPr="00BD49E8">
        <w:rPr>
          <w:rFonts w:ascii="Calibri" w:hAnsi="Calibri"/>
          <w:b/>
          <w:noProof/>
          <w:sz w:val="22"/>
        </w:rPr>
        <w:lastRenderedPageBreak/>
        <w:t>Accuracy</w:t>
      </w:r>
      <w:r w:rsidR="009C7005">
        <w:rPr>
          <w:rFonts w:ascii="Calibri" w:hAnsi="Calibri"/>
          <w:b/>
          <w:noProof/>
          <w:sz w:val="22"/>
        </w:rPr>
        <w:t xml:space="preserve">, </w:t>
      </w:r>
      <w:r w:rsidR="009C7005" w:rsidRPr="009C7005">
        <w:rPr>
          <w:rFonts w:ascii="Calibri" w:hAnsi="Calibri"/>
          <w:noProof/>
          <w:sz w:val="22"/>
        </w:rPr>
        <w:t>specified</w:t>
      </w:r>
      <w:r w:rsidR="00D462C9">
        <w:rPr>
          <w:rFonts w:ascii="Calibri" w:hAnsi="Calibri"/>
          <w:noProof/>
          <w:sz w:val="22"/>
        </w:rPr>
        <w:t xml:space="preserve"> by the</w:t>
      </w:r>
      <w:r w:rsidR="00D764A9">
        <w:rPr>
          <w:rFonts w:ascii="Calibri" w:hAnsi="Calibri"/>
          <w:noProof/>
          <w:sz w:val="22"/>
        </w:rPr>
        <w:t xml:space="preserve"> </w:t>
      </w:r>
      <w:r w:rsidR="009C7005" w:rsidRPr="00D764A9">
        <w:rPr>
          <w:rFonts w:ascii="Calibri" w:hAnsi="Calibri"/>
          <w:b/>
          <w:i/>
          <w:smallCaps/>
          <w:noProof/>
          <w:sz w:val="22"/>
        </w:rPr>
        <w:t>probability</w:t>
      </w:r>
      <w:r w:rsidR="009C7005">
        <w:rPr>
          <w:rFonts w:ascii="Calibri" w:hAnsi="Calibri"/>
          <w:noProof/>
          <w:sz w:val="22"/>
        </w:rPr>
        <w:t xml:space="preserve"> </w:t>
      </w:r>
      <w:r w:rsidR="00D764A9">
        <w:rPr>
          <w:rFonts w:ascii="Calibri" w:hAnsi="Calibri"/>
          <w:noProof/>
          <w:sz w:val="22"/>
        </w:rPr>
        <w:t>that</w:t>
      </w:r>
      <w:r w:rsidR="00AA6F7F">
        <w:rPr>
          <w:rFonts w:ascii="Calibri" w:hAnsi="Calibri"/>
          <w:noProof/>
          <w:sz w:val="22"/>
        </w:rPr>
        <w:t xml:space="preserve"> the</w:t>
      </w:r>
      <w:del w:id="882" w:author="KN-NZ-Presentation, Funktional" w:date="2017-06-13T14:21:00Z">
        <w:r w:rsidR="00AA6F7F" w:rsidDel="0005477F">
          <w:rPr>
            <w:rFonts w:ascii="Calibri" w:hAnsi="Calibri"/>
            <w:noProof/>
            <w:sz w:val="22"/>
          </w:rPr>
          <w:delText xml:space="preserve"> </w:delText>
        </w:r>
        <w:r w:rsidR="00570C6B" w:rsidDel="0005477F">
          <w:rPr>
            <w:rFonts w:ascii="Calibri" w:hAnsi="Calibri"/>
            <w:noProof/>
            <w:sz w:val="22"/>
          </w:rPr>
          <w:delText>inaccuracy</w:delText>
        </w:r>
        <w:r w:rsidR="00AA6F7F" w:rsidDel="0005477F">
          <w:rPr>
            <w:rFonts w:ascii="Calibri" w:hAnsi="Calibri"/>
            <w:noProof/>
            <w:sz w:val="22"/>
          </w:rPr>
          <w:delText xml:space="preserve"> </w:delText>
        </w:r>
        <w:r w:rsidR="00D764A9" w:rsidDel="0005477F">
          <w:rPr>
            <w:rFonts w:ascii="Calibri" w:hAnsi="Calibri"/>
            <w:noProof/>
            <w:sz w:val="22"/>
          </w:rPr>
          <w:delText>of</w:delText>
        </w:r>
      </w:del>
      <w:r w:rsidR="00D764A9">
        <w:rPr>
          <w:rFonts w:ascii="Calibri" w:hAnsi="Calibri"/>
          <w:noProof/>
          <w:sz w:val="22"/>
        </w:rPr>
        <w:t xml:space="preserve"> data provided</w:t>
      </w:r>
      <w:r w:rsidR="00AA6F7F">
        <w:rPr>
          <w:rFonts w:ascii="Calibri" w:hAnsi="Calibri"/>
          <w:noProof/>
          <w:sz w:val="22"/>
        </w:rPr>
        <w:t xml:space="preserve"> is</w:t>
      </w:r>
      <w:r w:rsidR="002F4D81">
        <w:rPr>
          <w:rFonts w:ascii="Calibri" w:hAnsi="Calibri"/>
          <w:noProof/>
          <w:sz w:val="22"/>
        </w:rPr>
        <w:t xml:space="preserve"> </w:t>
      </w:r>
      <w:ins w:id="883" w:author="KN-NZ-Presentation, Funktional" w:date="2017-06-13T14:21:00Z">
        <w:r w:rsidR="0005477F">
          <w:rPr>
            <w:rFonts w:ascii="Calibri" w:hAnsi="Calibri"/>
            <w:noProof/>
            <w:sz w:val="22"/>
          </w:rPr>
          <w:t>wi</w:t>
        </w:r>
      </w:ins>
      <w:ins w:id="884" w:author="KN-NZ-Presentation, Funktional" w:date="2017-06-13T14:24:00Z">
        <w:r w:rsidR="00335E76">
          <w:rPr>
            <w:rFonts w:ascii="Calibri" w:hAnsi="Calibri"/>
            <w:noProof/>
            <w:sz w:val="22"/>
          </w:rPr>
          <w:t>t</w:t>
        </w:r>
      </w:ins>
      <w:ins w:id="885" w:author="KN-NZ-Presentation, Funktional" w:date="2017-06-13T14:21:00Z">
        <w:r w:rsidR="0005477F">
          <w:rPr>
            <w:rFonts w:ascii="Calibri" w:hAnsi="Calibri"/>
            <w:noProof/>
            <w:sz w:val="22"/>
          </w:rPr>
          <w:t>hin</w:t>
        </w:r>
      </w:ins>
      <w:del w:id="886" w:author="KN-NZ-Presentation, Funktional" w:date="2017-06-13T14:21:00Z">
        <w:r w:rsidR="00AA6F7F" w:rsidDel="0005477F">
          <w:rPr>
            <w:rFonts w:ascii="Calibri" w:hAnsi="Calibri"/>
            <w:noProof/>
            <w:sz w:val="22"/>
          </w:rPr>
          <w:delText>smaller than</w:delText>
        </w:r>
      </w:del>
      <w:r w:rsidR="00AA6F7F">
        <w:rPr>
          <w:rFonts w:ascii="Calibri" w:hAnsi="Calibri"/>
          <w:noProof/>
          <w:sz w:val="22"/>
        </w:rPr>
        <w:t xml:space="preserve"> </w:t>
      </w:r>
      <w:r w:rsidR="00D462C9">
        <w:rPr>
          <w:rFonts w:ascii="Calibri" w:hAnsi="Calibri"/>
          <w:noProof/>
          <w:sz w:val="22"/>
        </w:rPr>
        <w:t xml:space="preserve">the </w:t>
      </w:r>
      <w:ins w:id="887" w:author="KN-NZ-Presentation, Funktional" w:date="2017-06-13T14:21:00Z">
        <w:r w:rsidR="0005477F">
          <w:rPr>
            <w:rFonts w:ascii="Calibri" w:hAnsi="Calibri"/>
            <w:noProof/>
            <w:sz w:val="22"/>
          </w:rPr>
          <w:t xml:space="preserve">specified </w:t>
        </w:r>
      </w:ins>
      <w:r w:rsidR="00BD49E8" w:rsidRPr="00D764A9">
        <w:rPr>
          <w:rFonts w:ascii="Calibri" w:hAnsi="Calibri"/>
          <w:b/>
          <w:i/>
          <w:smallCaps/>
          <w:noProof/>
          <w:sz w:val="22"/>
        </w:rPr>
        <w:t>error threshold</w:t>
      </w:r>
      <w:r w:rsidR="00AA6F7F" w:rsidRPr="009C7005">
        <w:rPr>
          <w:rFonts w:ascii="Calibri" w:hAnsi="Calibri"/>
          <w:i/>
          <w:noProof/>
          <w:sz w:val="22"/>
        </w:rPr>
        <w:t xml:space="preserve"> </w:t>
      </w:r>
      <w:del w:id="888" w:author="KN-NZ-Presentation, Funktional" w:date="2017-06-13T14:21:00Z">
        <w:r w:rsidR="00AA6F7F" w:rsidRPr="00D764A9" w:rsidDel="0005477F">
          <w:rPr>
            <w:rFonts w:ascii="Calibri" w:hAnsi="Calibri"/>
            <w:noProof/>
            <w:sz w:val="22"/>
          </w:rPr>
          <w:delText>specified</w:delText>
        </w:r>
        <w:r w:rsidR="00AA6F7F" w:rsidDel="0005477F">
          <w:rPr>
            <w:rFonts w:ascii="Calibri" w:hAnsi="Calibri"/>
            <w:noProof/>
            <w:sz w:val="22"/>
          </w:rPr>
          <w:delText xml:space="preserve"> </w:delText>
        </w:r>
      </w:del>
      <w:r w:rsidR="00AA6F7F">
        <w:rPr>
          <w:rFonts w:ascii="Calibri" w:hAnsi="Calibri"/>
          <w:noProof/>
          <w:sz w:val="22"/>
        </w:rPr>
        <w:t>(</w:t>
      </w:r>
      <w:r w:rsidR="00BD49E8">
        <w:rPr>
          <w:rFonts w:ascii="Calibri" w:hAnsi="Calibri"/>
          <w:noProof/>
          <w:sz w:val="22"/>
        </w:rPr>
        <w:t xml:space="preserve">e.g. horizontal position error should be below 10 m in 95% of </w:t>
      </w:r>
      <w:r w:rsidR="00AA6F7F">
        <w:rPr>
          <w:rFonts w:ascii="Calibri" w:hAnsi="Calibri"/>
          <w:noProof/>
          <w:sz w:val="22"/>
        </w:rPr>
        <w:t xml:space="preserve">all </w:t>
      </w:r>
      <w:r w:rsidR="00BD49E8">
        <w:rPr>
          <w:rFonts w:ascii="Calibri" w:hAnsi="Calibri"/>
          <w:noProof/>
          <w:sz w:val="22"/>
        </w:rPr>
        <w:t>provided positions</w:t>
      </w:r>
      <w:r w:rsidR="00AA6F7F">
        <w:rPr>
          <w:rFonts w:ascii="Calibri" w:hAnsi="Calibri"/>
          <w:noProof/>
          <w:sz w:val="22"/>
        </w:rPr>
        <w:t>)</w:t>
      </w:r>
      <w:r w:rsidR="00327104">
        <w:rPr>
          <w:rFonts w:ascii="Calibri" w:hAnsi="Calibri"/>
          <w:noProof/>
          <w:sz w:val="22"/>
        </w:rPr>
        <w:t>;</w:t>
      </w:r>
      <w:r w:rsidR="00BD49E8">
        <w:rPr>
          <w:rFonts w:ascii="Calibri" w:hAnsi="Calibri"/>
          <w:noProof/>
          <w:sz w:val="22"/>
        </w:rPr>
        <w:t xml:space="preserve"> </w:t>
      </w:r>
    </w:p>
    <w:p w14:paraId="021F9280" w14:textId="26361F0F" w:rsidR="008A651B" w:rsidRPr="00D764A9" w:rsidRDefault="008A651B" w:rsidP="008A651B">
      <w:pPr>
        <w:pStyle w:val="ListParagraph"/>
        <w:numPr>
          <w:ilvl w:val="0"/>
          <w:numId w:val="57"/>
        </w:numPr>
        <w:autoSpaceDE w:val="0"/>
        <w:autoSpaceDN w:val="0"/>
        <w:adjustRightInd w:val="0"/>
        <w:spacing w:line="240" w:lineRule="auto"/>
        <w:jc w:val="both"/>
        <w:rPr>
          <w:rFonts w:ascii="Calibri" w:hAnsi="Calibri"/>
          <w:b/>
          <w:noProof/>
          <w:sz w:val="22"/>
        </w:rPr>
      </w:pPr>
      <w:commentRangeStart w:id="889"/>
      <w:del w:id="890" w:author="Gewies, Stefan" w:date="2017-06-07T05:57:00Z">
        <w:r w:rsidRPr="00D764A9" w:rsidDel="00165973">
          <w:rPr>
            <w:rFonts w:ascii="Calibri" w:hAnsi="Calibri"/>
            <w:b/>
            <w:noProof/>
            <w:sz w:val="22"/>
          </w:rPr>
          <w:delText>Actuality</w:delText>
        </w:r>
        <w:commentRangeEnd w:id="889"/>
        <w:r w:rsidR="0047514D" w:rsidDel="00165973">
          <w:rPr>
            <w:rStyle w:val="CommentReference"/>
          </w:rPr>
          <w:commentReference w:id="889"/>
        </w:r>
      </w:del>
      <w:ins w:id="891" w:author="Gewies, Stefan" w:date="2017-06-07T05:57:00Z">
        <w:r w:rsidR="00165973">
          <w:rPr>
            <w:rFonts w:ascii="Calibri" w:hAnsi="Calibri"/>
            <w:b/>
            <w:noProof/>
            <w:sz w:val="22"/>
          </w:rPr>
          <w:t>Latency</w:t>
        </w:r>
      </w:ins>
      <w:r w:rsidR="00D764A9" w:rsidRPr="00D764A9">
        <w:rPr>
          <w:rFonts w:ascii="Calibri" w:hAnsi="Calibri"/>
          <w:b/>
          <w:noProof/>
          <w:sz w:val="22"/>
        </w:rPr>
        <w:t xml:space="preserve">, </w:t>
      </w:r>
      <w:r w:rsidR="00D764A9" w:rsidRPr="00D764A9">
        <w:rPr>
          <w:rFonts w:ascii="Calibri" w:hAnsi="Calibri"/>
          <w:noProof/>
          <w:sz w:val="22"/>
        </w:rPr>
        <w:t xml:space="preserve">specified as </w:t>
      </w:r>
      <w:ins w:id="892" w:author="KN-NZ-Presentation, Funktional" w:date="2017-06-13T14:42:00Z">
        <w:r w:rsidR="003C0DC2">
          <w:rPr>
            <w:rFonts w:ascii="Calibri" w:hAnsi="Calibri"/>
            <w:noProof/>
            <w:sz w:val="22"/>
          </w:rPr>
          <w:t xml:space="preserve">the </w:t>
        </w:r>
      </w:ins>
      <w:del w:id="893" w:author="KN-NZ-Presentation, Funktional" w:date="2017-06-13T14:40:00Z">
        <w:r w:rsidR="00570C6B" w:rsidRPr="00D764A9" w:rsidDel="003C0DC2">
          <w:rPr>
            <w:rFonts w:ascii="Calibri" w:hAnsi="Calibri"/>
            <w:noProof/>
            <w:sz w:val="22"/>
          </w:rPr>
          <w:delText xml:space="preserve">tolerable </w:delText>
        </w:r>
        <w:r w:rsidR="00D764A9" w:rsidRPr="00D764A9" w:rsidDel="003C0DC2">
          <w:rPr>
            <w:rFonts w:ascii="Calibri" w:hAnsi="Calibri"/>
            <w:b/>
            <w:i/>
            <w:smallCaps/>
            <w:noProof/>
            <w:sz w:val="22"/>
          </w:rPr>
          <w:delText>latency</w:delText>
        </w:r>
      </w:del>
      <w:ins w:id="894" w:author="KN-NZ-Presentation, Funktional" w:date="2017-06-13T14:40:00Z">
        <w:r w:rsidR="003C0DC2">
          <w:rPr>
            <w:rFonts w:ascii="Calibri" w:hAnsi="Calibri"/>
            <w:noProof/>
            <w:sz w:val="22"/>
          </w:rPr>
          <w:t>maximum</w:t>
        </w:r>
      </w:ins>
      <w:ins w:id="895" w:author="Gewies, Stefan" w:date="2017-06-07T05:59:00Z">
        <w:r w:rsidR="00165973">
          <w:rPr>
            <w:rFonts w:ascii="Calibri" w:hAnsi="Calibri"/>
            <w:b/>
            <w:i/>
            <w:smallCaps/>
            <w:noProof/>
            <w:sz w:val="22"/>
          </w:rPr>
          <w:t xml:space="preserve"> </w:t>
        </w:r>
      </w:ins>
      <w:ins w:id="896" w:author="Gewies, Stefan" w:date="2017-06-07T06:00:00Z">
        <w:r w:rsidR="00165973">
          <w:rPr>
            <w:rFonts w:ascii="Calibri" w:hAnsi="Calibri"/>
            <w:b/>
            <w:i/>
            <w:smallCaps/>
            <w:noProof/>
            <w:sz w:val="22"/>
          </w:rPr>
          <w:t xml:space="preserve">time </w:t>
        </w:r>
      </w:ins>
      <w:ins w:id="897" w:author="Gewies, Stefan" w:date="2017-06-07T05:57:00Z">
        <w:del w:id="898" w:author="KN-NZ-Presentation, Funktional" w:date="2017-06-13T14:41:00Z">
          <w:r w:rsidR="00165973" w:rsidDel="003C0DC2">
            <w:rPr>
              <w:rFonts w:ascii="Calibri" w:hAnsi="Calibri"/>
              <w:b/>
              <w:i/>
              <w:smallCaps/>
              <w:noProof/>
              <w:sz w:val="22"/>
            </w:rPr>
            <w:delText>period</w:delText>
          </w:r>
        </w:del>
      </w:ins>
      <w:ins w:id="899" w:author="KN-NZ-Presentation, Funktional" w:date="2017-06-13T14:41:00Z">
        <w:r w:rsidR="003C0DC2">
          <w:rPr>
            <w:rFonts w:ascii="Calibri" w:hAnsi="Calibri"/>
            <w:b/>
            <w:i/>
            <w:smallCaps/>
            <w:noProof/>
            <w:sz w:val="22"/>
          </w:rPr>
          <w:t>delay</w:t>
        </w:r>
      </w:ins>
      <w:r w:rsidR="00D764A9" w:rsidRPr="00D764A9">
        <w:rPr>
          <w:rFonts w:ascii="Calibri" w:hAnsi="Calibri"/>
          <w:noProof/>
          <w:sz w:val="22"/>
        </w:rPr>
        <w:t xml:space="preserve"> </w:t>
      </w:r>
      <w:r w:rsidR="00570C6B" w:rsidRPr="00D764A9">
        <w:rPr>
          <w:rFonts w:ascii="Calibri" w:hAnsi="Calibri"/>
          <w:noProof/>
          <w:sz w:val="22"/>
        </w:rPr>
        <w:t>between data surveying (</w:t>
      </w:r>
      <w:r w:rsidR="00F86B53">
        <w:rPr>
          <w:rFonts w:ascii="Calibri" w:hAnsi="Calibri"/>
          <w:noProof/>
          <w:sz w:val="22"/>
        </w:rPr>
        <w:t>time point of measuring</w:t>
      </w:r>
      <w:r w:rsidR="00570C6B" w:rsidRPr="00D764A9">
        <w:rPr>
          <w:rFonts w:ascii="Calibri" w:hAnsi="Calibri"/>
          <w:noProof/>
          <w:sz w:val="22"/>
        </w:rPr>
        <w:t>) and providing (</w:t>
      </w:r>
      <w:r w:rsidR="00F86B53">
        <w:rPr>
          <w:rFonts w:ascii="Calibri" w:hAnsi="Calibri"/>
          <w:noProof/>
          <w:sz w:val="22"/>
        </w:rPr>
        <w:t>time point of provision or indication</w:t>
      </w:r>
      <w:r w:rsidR="00570C6B" w:rsidRPr="00D764A9">
        <w:rPr>
          <w:rFonts w:ascii="Calibri" w:hAnsi="Calibri"/>
          <w:noProof/>
          <w:sz w:val="22"/>
        </w:rPr>
        <w:t>)</w:t>
      </w:r>
      <w:del w:id="900" w:author="KN-NZ-Presentation, Funktional" w:date="2017-06-13T14:42:00Z">
        <w:r w:rsidR="00570C6B" w:rsidRPr="00D764A9" w:rsidDel="003C0DC2">
          <w:rPr>
            <w:rFonts w:ascii="Calibri" w:hAnsi="Calibri"/>
            <w:noProof/>
            <w:sz w:val="22"/>
          </w:rPr>
          <w:delText>.</w:delText>
        </w:r>
        <w:r w:rsidR="00D764A9" w:rsidRPr="00D764A9" w:rsidDel="003C0DC2">
          <w:rPr>
            <w:rFonts w:ascii="Calibri" w:hAnsi="Calibri"/>
            <w:noProof/>
            <w:sz w:val="22"/>
          </w:rPr>
          <w:delText xml:space="preserve"> </w:delText>
        </w:r>
        <w:r w:rsidR="00827F5E" w:rsidRPr="00D764A9" w:rsidDel="003C0DC2">
          <w:rPr>
            <w:rFonts w:ascii="Calibri" w:hAnsi="Calibri"/>
            <w:noProof/>
            <w:sz w:val="22"/>
          </w:rPr>
          <w:delText>Requirements on act</w:delText>
        </w:r>
        <w:r w:rsidR="00AA6F7F" w:rsidRPr="00D764A9" w:rsidDel="003C0DC2">
          <w:rPr>
            <w:rFonts w:ascii="Calibri" w:hAnsi="Calibri"/>
            <w:noProof/>
            <w:sz w:val="22"/>
          </w:rPr>
          <w:delText>u</w:delText>
        </w:r>
        <w:r w:rsidR="00827F5E" w:rsidRPr="00D764A9" w:rsidDel="003C0DC2">
          <w:rPr>
            <w:rFonts w:ascii="Calibri" w:hAnsi="Calibri"/>
            <w:noProof/>
            <w:sz w:val="22"/>
          </w:rPr>
          <w:delText xml:space="preserve">ality </w:delText>
        </w:r>
      </w:del>
      <w:ins w:id="901" w:author="Gewies, Stefan" w:date="2017-06-07T05:58:00Z">
        <w:del w:id="902" w:author="KN-NZ-Presentation, Funktional" w:date="2017-06-13T14:42:00Z">
          <w:r w:rsidR="00165973" w:rsidDel="003C0DC2">
            <w:rPr>
              <w:rFonts w:ascii="Calibri" w:hAnsi="Calibri"/>
              <w:noProof/>
              <w:sz w:val="22"/>
            </w:rPr>
            <w:delText>latency</w:delText>
          </w:r>
          <w:r w:rsidR="00165973" w:rsidRPr="00D764A9" w:rsidDel="003C0DC2">
            <w:rPr>
              <w:rFonts w:ascii="Calibri" w:hAnsi="Calibri"/>
              <w:noProof/>
              <w:sz w:val="22"/>
            </w:rPr>
            <w:delText xml:space="preserve"> </w:delText>
          </w:r>
        </w:del>
      </w:ins>
      <w:del w:id="903" w:author="KN-NZ-Presentation, Funktional" w:date="2017-06-13T14:42:00Z">
        <w:r w:rsidR="00827F5E" w:rsidRPr="00D764A9" w:rsidDel="003C0DC2">
          <w:rPr>
            <w:rFonts w:ascii="Calibri" w:hAnsi="Calibri"/>
            <w:noProof/>
            <w:sz w:val="22"/>
          </w:rPr>
          <w:delText xml:space="preserve">may be specified indirectly </w:delText>
        </w:r>
        <w:r w:rsidR="00F918B0" w:rsidRPr="00D764A9" w:rsidDel="003C0DC2">
          <w:rPr>
            <w:rFonts w:ascii="Calibri" w:hAnsi="Calibri"/>
            <w:noProof/>
            <w:sz w:val="22"/>
          </w:rPr>
          <w:delText>by the</w:delText>
        </w:r>
        <w:r w:rsidR="00827F5E" w:rsidRPr="00D764A9" w:rsidDel="003C0DC2">
          <w:rPr>
            <w:rFonts w:ascii="Calibri" w:hAnsi="Calibri"/>
            <w:noProof/>
            <w:sz w:val="22"/>
          </w:rPr>
          <w:delText xml:space="preserve"> </w:delText>
        </w:r>
        <w:r w:rsidR="00827F5E" w:rsidRPr="00D764A9" w:rsidDel="003C0DC2">
          <w:rPr>
            <w:rFonts w:ascii="Calibri" w:hAnsi="Calibri"/>
            <w:b/>
            <w:i/>
            <w:smallCaps/>
            <w:noProof/>
            <w:sz w:val="22"/>
          </w:rPr>
          <w:delText>update rate</w:delText>
        </w:r>
        <w:r w:rsidR="00F918B0" w:rsidRPr="00D764A9" w:rsidDel="003C0DC2">
          <w:rPr>
            <w:rFonts w:ascii="Calibri" w:hAnsi="Calibri"/>
            <w:noProof/>
            <w:sz w:val="22"/>
          </w:rPr>
          <w:delText xml:space="preserve">, if it is assumed </w:delText>
        </w:r>
        <w:r w:rsidR="00827F5E" w:rsidRPr="00D764A9" w:rsidDel="003C0DC2">
          <w:rPr>
            <w:rFonts w:ascii="Calibri" w:hAnsi="Calibri"/>
            <w:noProof/>
            <w:sz w:val="22"/>
          </w:rPr>
          <w:delText xml:space="preserve">that the tolerable latency </w:delText>
        </w:r>
      </w:del>
      <w:ins w:id="904" w:author="Gewies, Stefan" w:date="2017-06-07T06:00:00Z">
        <w:del w:id="905" w:author="KN-NZ-Presentation, Funktional" w:date="2017-06-13T14:42:00Z">
          <w:r w:rsidR="00165973" w:rsidDel="003C0DC2">
            <w:rPr>
              <w:rFonts w:ascii="Calibri" w:hAnsi="Calibri"/>
              <w:noProof/>
              <w:sz w:val="22"/>
            </w:rPr>
            <w:delText xml:space="preserve">time </w:delText>
          </w:r>
        </w:del>
      </w:ins>
      <w:ins w:id="906" w:author="Gewies, Stefan" w:date="2017-06-07T05:59:00Z">
        <w:del w:id="907" w:author="KN-NZ-Presentation, Funktional" w:date="2017-06-13T14:42:00Z">
          <w:r w:rsidR="00165973" w:rsidDel="003C0DC2">
            <w:rPr>
              <w:rFonts w:ascii="Calibri" w:hAnsi="Calibri"/>
              <w:noProof/>
              <w:sz w:val="22"/>
            </w:rPr>
            <w:delText>period</w:delText>
          </w:r>
          <w:r w:rsidR="00165973" w:rsidRPr="00D764A9" w:rsidDel="003C0DC2">
            <w:rPr>
              <w:rFonts w:ascii="Calibri" w:hAnsi="Calibri"/>
              <w:noProof/>
              <w:sz w:val="22"/>
            </w:rPr>
            <w:delText xml:space="preserve"> </w:delText>
          </w:r>
        </w:del>
      </w:ins>
      <w:del w:id="908" w:author="KN-NZ-Presentation, Funktional" w:date="2017-06-13T14:42:00Z">
        <w:r w:rsidR="00827F5E" w:rsidRPr="00D764A9" w:rsidDel="003C0DC2">
          <w:rPr>
            <w:rFonts w:ascii="Calibri" w:hAnsi="Calibri"/>
            <w:noProof/>
            <w:sz w:val="22"/>
          </w:rPr>
          <w:delText xml:space="preserve">should be smaller </w:delText>
        </w:r>
        <w:r w:rsidR="006F5EBE" w:rsidDel="003C0DC2">
          <w:rPr>
            <w:rFonts w:ascii="Calibri" w:hAnsi="Calibri"/>
            <w:noProof/>
            <w:sz w:val="22"/>
          </w:rPr>
          <w:delText>than the inverse of update rate (e.g. a</w:delText>
        </w:r>
        <w:r w:rsidR="00327104" w:rsidDel="003C0DC2">
          <w:rPr>
            <w:rFonts w:ascii="Calibri" w:hAnsi="Calibri"/>
            <w:noProof/>
            <w:sz w:val="22"/>
          </w:rPr>
          <w:delText>ge of corrections provided)</w:delText>
        </w:r>
      </w:del>
      <w:r w:rsidR="00327104">
        <w:rPr>
          <w:rFonts w:ascii="Calibri" w:hAnsi="Calibri"/>
          <w:noProof/>
          <w:sz w:val="22"/>
        </w:rPr>
        <w:t>;</w:t>
      </w:r>
    </w:p>
    <w:p w14:paraId="1043F0A0" w14:textId="287C78D0" w:rsidR="00D764A9" w:rsidRPr="00D764A9" w:rsidRDefault="008A651B" w:rsidP="00D764A9">
      <w:pPr>
        <w:pStyle w:val="ListParagraph"/>
        <w:numPr>
          <w:ilvl w:val="0"/>
          <w:numId w:val="57"/>
        </w:numPr>
        <w:autoSpaceDE w:val="0"/>
        <w:autoSpaceDN w:val="0"/>
        <w:adjustRightInd w:val="0"/>
        <w:spacing w:line="240" w:lineRule="auto"/>
        <w:jc w:val="both"/>
        <w:rPr>
          <w:rFonts w:ascii="Calibri" w:hAnsi="Calibri"/>
          <w:b/>
          <w:noProof/>
          <w:sz w:val="22"/>
        </w:rPr>
      </w:pPr>
      <w:r w:rsidRPr="00570C6B">
        <w:rPr>
          <w:rFonts w:ascii="Calibri" w:hAnsi="Calibri"/>
          <w:b/>
          <w:noProof/>
          <w:sz w:val="22"/>
        </w:rPr>
        <w:t>Continuity</w:t>
      </w:r>
      <w:r w:rsidR="00D764A9" w:rsidRPr="00D764A9">
        <w:rPr>
          <w:rFonts w:ascii="Calibri" w:hAnsi="Calibri"/>
          <w:noProof/>
          <w:sz w:val="22"/>
        </w:rPr>
        <w:t xml:space="preserve">, specified </w:t>
      </w:r>
      <w:ins w:id="909" w:author="KN-NZ-Presentation, Funktional" w:date="2017-06-13T14:42:00Z">
        <w:r w:rsidR="003C0DC2">
          <w:rPr>
            <w:rFonts w:ascii="Calibri" w:hAnsi="Calibri"/>
            <w:noProof/>
            <w:sz w:val="22"/>
          </w:rPr>
          <w:t xml:space="preserve">as </w:t>
        </w:r>
      </w:ins>
      <w:del w:id="910" w:author="KN-NZ-Presentation, Funktional" w:date="2017-06-13T14:42:00Z">
        <w:r w:rsidR="00D764A9" w:rsidRPr="00D764A9" w:rsidDel="003C0DC2">
          <w:rPr>
            <w:rFonts w:ascii="Calibri" w:hAnsi="Calibri"/>
            <w:noProof/>
            <w:sz w:val="22"/>
          </w:rPr>
          <w:delText xml:space="preserve">as </w:delText>
        </w:r>
      </w:del>
      <w:ins w:id="911" w:author="KN-NZ-Presentation, Funktional" w:date="2017-06-13T14:42:00Z">
        <w:r w:rsidR="003C0DC2">
          <w:rPr>
            <w:rFonts w:ascii="Calibri" w:hAnsi="Calibri"/>
            <w:noProof/>
            <w:sz w:val="22"/>
          </w:rPr>
          <w:t>the</w:t>
        </w:r>
        <w:r w:rsidR="003C0DC2" w:rsidRPr="00D764A9">
          <w:rPr>
            <w:rFonts w:ascii="Calibri" w:hAnsi="Calibri"/>
            <w:noProof/>
            <w:sz w:val="22"/>
          </w:rPr>
          <w:t xml:space="preserve"> </w:t>
        </w:r>
      </w:ins>
      <w:r w:rsidR="00D764A9" w:rsidRPr="006F5EBE">
        <w:rPr>
          <w:rFonts w:ascii="Calibri" w:hAnsi="Calibri"/>
          <w:b/>
          <w:i/>
          <w:smallCaps/>
          <w:noProof/>
          <w:sz w:val="22"/>
        </w:rPr>
        <w:t>probability</w:t>
      </w:r>
      <w:r w:rsidR="00D764A9">
        <w:rPr>
          <w:rFonts w:ascii="Calibri" w:hAnsi="Calibri"/>
          <w:noProof/>
          <w:sz w:val="22"/>
        </w:rPr>
        <w:t xml:space="preserve"> </w:t>
      </w:r>
      <w:r w:rsidR="006F5EBE">
        <w:rPr>
          <w:rFonts w:ascii="Calibri" w:hAnsi="Calibri"/>
          <w:noProof/>
          <w:sz w:val="22"/>
        </w:rPr>
        <w:t xml:space="preserve">that in a certain (short) </w:t>
      </w:r>
      <w:r w:rsidR="006F5EBE" w:rsidRPr="006F5EBE">
        <w:rPr>
          <w:rFonts w:ascii="Calibri" w:hAnsi="Calibri"/>
          <w:b/>
          <w:i/>
          <w:smallCaps/>
          <w:noProof/>
          <w:sz w:val="22"/>
        </w:rPr>
        <w:t>time period</w:t>
      </w:r>
      <w:r w:rsidR="006F5EBE">
        <w:rPr>
          <w:rFonts w:ascii="Calibri" w:hAnsi="Calibri"/>
          <w:noProof/>
          <w:sz w:val="22"/>
        </w:rPr>
        <w:t xml:space="preserve"> the data provision is performed contin</w:t>
      </w:r>
      <w:ins w:id="912" w:author="KN-NZ-Presentation, Funktional" w:date="2017-06-13T15:42:00Z">
        <w:r w:rsidR="005734E2">
          <w:rPr>
            <w:rFonts w:ascii="Calibri" w:hAnsi="Calibri"/>
            <w:noProof/>
            <w:sz w:val="22"/>
          </w:rPr>
          <w:t>u</w:t>
        </w:r>
      </w:ins>
      <w:r w:rsidR="006F5EBE">
        <w:rPr>
          <w:rFonts w:ascii="Calibri" w:hAnsi="Calibri"/>
          <w:noProof/>
          <w:sz w:val="22"/>
        </w:rPr>
        <w:t xml:space="preserve">ously and </w:t>
      </w:r>
      <w:r w:rsidR="00327104">
        <w:rPr>
          <w:rFonts w:ascii="Calibri" w:hAnsi="Calibri"/>
          <w:noProof/>
          <w:sz w:val="22"/>
        </w:rPr>
        <w:t>meets the accuracy requirements;</w:t>
      </w:r>
    </w:p>
    <w:p w14:paraId="1972DF7B" w14:textId="1BC7B751" w:rsidR="008A651B" w:rsidRDefault="008A651B" w:rsidP="008A651B">
      <w:pPr>
        <w:pStyle w:val="ListParagraph"/>
        <w:numPr>
          <w:ilvl w:val="0"/>
          <w:numId w:val="57"/>
        </w:numPr>
        <w:autoSpaceDE w:val="0"/>
        <w:autoSpaceDN w:val="0"/>
        <w:adjustRightInd w:val="0"/>
        <w:spacing w:line="240" w:lineRule="auto"/>
        <w:jc w:val="both"/>
        <w:rPr>
          <w:rFonts w:ascii="Calibri" w:hAnsi="Calibri"/>
          <w:b/>
          <w:noProof/>
          <w:sz w:val="22"/>
        </w:rPr>
      </w:pPr>
      <w:r w:rsidRPr="006F5EBE">
        <w:rPr>
          <w:rFonts w:ascii="Calibri" w:hAnsi="Calibri"/>
          <w:b/>
          <w:noProof/>
          <w:sz w:val="22"/>
        </w:rPr>
        <w:t>Availability</w:t>
      </w:r>
      <w:r w:rsidR="006F5EBE">
        <w:rPr>
          <w:rFonts w:ascii="Calibri" w:hAnsi="Calibri"/>
          <w:b/>
          <w:noProof/>
          <w:sz w:val="22"/>
        </w:rPr>
        <w:t xml:space="preserve">, </w:t>
      </w:r>
      <w:r w:rsidR="006F5EBE" w:rsidRPr="007922A4">
        <w:rPr>
          <w:rFonts w:ascii="Calibri" w:hAnsi="Calibri"/>
          <w:noProof/>
          <w:sz w:val="22"/>
        </w:rPr>
        <w:t xml:space="preserve">specified as </w:t>
      </w:r>
      <w:ins w:id="913" w:author="KN-NZ-Presentation, Funktional" w:date="2017-06-13T14:42:00Z">
        <w:r w:rsidR="003C0DC2">
          <w:rPr>
            <w:rFonts w:ascii="Calibri" w:hAnsi="Calibri"/>
            <w:noProof/>
            <w:sz w:val="22"/>
          </w:rPr>
          <w:t xml:space="preserve">the </w:t>
        </w:r>
      </w:ins>
      <w:r w:rsidR="006F5EBE" w:rsidRPr="007922A4">
        <w:rPr>
          <w:rFonts w:ascii="Calibri" w:hAnsi="Calibri"/>
          <w:b/>
          <w:i/>
          <w:smallCaps/>
          <w:noProof/>
          <w:sz w:val="22"/>
        </w:rPr>
        <w:t>percentage of time</w:t>
      </w:r>
      <w:r w:rsidR="007922A4" w:rsidRPr="007922A4">
        <w:rPr>
          <w:rFonts w:ascii="Calibri" w:hAnsi="Calibri"/>
          <w:noProof/>
          <w:sz w:val="22"/>
        </w:rPr>
        <w:t xml:space="preserve"> that in a certain (long) </w:t>
      </w:r>
      <w:r w:rsidR="007922A4" w:rsidRPr="007922A4">
        <w:rPr>
          <w:rFonts w:ascii="Calibri" w:hAnsi="Calibri"/>
          <w:b/>
          <w:i/>
          <w:smallCaps/>
          <w:noProof/>
          <w:sz w:val="22"/>
        </w:rPr>
        <w:t>time period</w:t>
      </w:r>
      <w:r w:rsidR="007922A4" w:rsidRPr="007922A4">
        <w:rPr>
          <w:rFonts w:ascii="Calibri" w:hAnsi="Calibri"/>
          <w:noProof/>
          <w:sz w:val="22"/>
        </w:rPr>
        <w:t xml:space="preserve"> the data provision is performed and </w:t>
      </w:r>
      <w:r w:rsidR="00327104">
        <w:rPr>
          <w:rFonts w:ascii="Calibri" w:hAnsi="Calibri"/>
          <w:noProof/>
          <w:sz w:val="22"/>
        </w:rPr>
        <w:t>meets the accuracy requirements;</w:t>
      </w:r>
    </w:p>
    <w:p w14:paraId="66F42263" w14:textId="143F4DC8" w:rsidR="005F17E4" w:rsidRDefault="005F17E4" w:rsidP="005F17E4">
      <w:pPr>
        <w:pStyle w:val="ListParagraph"/>
        <w:numPr>
          <w:ilvl w:val="0"/>
          <w:numId w:val="57"/>
        </w:numPr>
        <w:autoSpaceDE w:val="0"/>
        <w:autoSpaceDN w:val="0"/>
        <w:adjustRightInd w:val="0"/>
        <w:spacing w:line="240" w:lineRule="auto"/>
        <w:jc w:val="both"/>
        <w:rPr>
          <w:rFonts w:ascii="Calibri" w:hAnsi="Calibri"/>
          <w:noProof/>
          <w:sz w:val="22"/>
        </w:rPr>
      </w:pPr>
      <w:r w:rsidRPr="00327104">
        <w:rPr>
          <w:rFonts w:ascii="Calibri" w:hAnsi="Calibri"/>
          <w:b/>
          <w:noProof/>
          <w:sz w:val="22"/>
        </w:rPr>
        <w:t>Update rate</w:t>
      </w:r>
      <w:r>
        <w:rPr>
          <w:rFonts w:ascii="Calibri" w:hAnsi="Calibri"/>
          <w:noProof/>
          <w:sz w:val="22"/>
        </w:rPr>
        <w:t xml:space="preserve">, specified </w:t>
      </w:r>
      <w:del w:id="914" w:author="KN-NZ-Presentation, Funktional" w:date="2017-06-13T14:45:00Z">
        <w:r w:rsidDel="00157DA1">
          <w:rPr>
            <w:rFonts w:ascii="Calibri" w:hAnsi="Calibri"/>
            <w:noProof/>
            <w:sz w:val="22"/>
          </w:rPr>
          <w:delText xml:space="preserve">either </w:delText>
        </w:r>
      </w:del>
      <w:r>
        <w:rPr>
          <w:rFonts w:ascii="Calibri" w:hAnsi="Calibri"/>
          <w:noProof/>
          <w:sz w:val="22"/>
        </w:rPr>
        <w:t xml:space="preserve">by the </w:t>
      </w:r>
      <w:r w:rsidRPr="004C48B7">
        <w:rPr>
          <w:rFonts w:ascii="Calibri" w:hAnsi="Calibri"/>
          <w:b/>
          <w:i/>
          <w:smallCaps/>
          <w:noProof/>
          <w:sz w:val="22"/>
        </w:rPr>
        <w:t>fixing interval</w:t>
      </w:r>
      <w:del w:id="915" w:author="KN-NZ-Presentation, Funktional" w:date="2017-06-13T14:43:00Z">
        <w:r w:rsidRPr="004C48B7" w:rsidDel="00157DA1">
          <w:rPr>
            <w:rFonts w:ascii="Calibri" w:hAnsi="Calibri"/>
            <w:b/>
            <w:i/>
            <w:smallCaps/>
            <w:noProof/>
            <w:sz w:val="22"/>
          </w:rPr>
          <w:delText>l</w:delText>
        </w:r>
      </w:del>
      <w:r>
        <w:rPr>
          <w:rFonts w:ascii="Calibri" w:hAnsi="Calibri"/>
          <w:noProof/>
          <w:sz w:val="22"/>
        </w:rPr>
        <w:t xml:space="preserve"> (time increment between data provided succesively) </w:t>
      </w:r>
      <w:del w:id="916" w:author="KN-NZ-Presentation, Funktional" w:date="2017-06-13T14:45:00Z">
        <w:r w:rsidDel="00157DA1">
          <w:rPr>
            <w:rFonts w:ascii="Calibri" w:hAnsi="Calibri"/>
            <w:noProof/>
            <w:sz w:val="22"/>
          </w:rPr>
          <w:delText xml:space="preserve">or </w:delText>
        </w:r>
        <w:r w:rsidRPr="004C48B7" w:rsidDel="00157DA1">
          <w:rPr>
            <w:rFonts w:ascii="Calibri" w:hAnsi="Calibri"/>
            <w:b/>
            <w:i/>
            <w:smallCaps/>
            <w:noProof/>
            <w:sz w:val="22"/>
          </w:rPr>
          <w:delText>sampling rate</w:delText>
        </w:r>
        <w:r w:rsidDel="00157DA1">
          <w:rPr>
            <w:rFonts w:ascii="Calibri" w:hAnsi="Calibri"/>
            <w:noProof/>
            <w:sz w:val="22"/>
          </w:rPr>
          <w:delText xml:space="preserve"> (inverse of time increment)</w:delText>
        </w:r>
        <w:r w:rsidR="00EE36CA" w:rsidDel="00157DA1">
          <w:rPr>
            <w:rFonts w:ascii="Calibri" w:hAnsi="Calibri"/>
            <w:noProof/>
            <w:sz w:val="22"/>
          </w:rPr>
          <w:delText xml:space="preserve"> </w:delText>
        </w:r>
      </w:del>
      <w:r w:rsidR="00EE36CA">
        <w:rPr>
          <w:rFonts w:ascii="Calibri" w:hAnsi="Calibri"/>
          <w:noProof/>
          <w:sz w:val="22"/>
        </w:rPr>
        <w:t>to define the time resol</w:t>
      </w:r>
      <w:ins w:id="917" w:author="KN-NZ-Presentation, Funktional" w:date="2017-06-13T14:44:00Z">
        <w:r w:rsidR="00157DA1">
          <w:rPr>
            <w:rFonts w:ascii="Calibri" w:hAnsi="Calibri"/>
            <w:noProof/>
            <w:sz w:val="22"/>
          </w:rPr>
          <w:t>u</w:t>
        </w:r>
      </w:ins>
      <w:del w:id="918" w:author="KN-NZ-Presentation, Funktional" w:date="2017-06-13T14:44:00Z">
        <w:r w:rsidR="00EE36CA" w:rsidDel="00157DA1">
          <w:rPr>
            <w:rFonts w:ascii="Calibri" w:hAnsi="Calibri"/>
            <w:noProof/>
            <w:sz w:val="22"/>
          </w:rPr>
          <w:delText>i</w:delText>
        </w:r>
      </w:del>
      <w:r w:rsidR="00EE36CA">
        <w:rPr>
          <w:rFonts w:ascii="Calibri" w:hAnsi="Calibri"/>
          <w:noProof/>
          <w:sz w:val="22"/>
        </w:rPr>
        <w:t xml:space="preserve">tion of data </w:t>
      </w:r>
      <w:r w:rsidR="00F86B53">
        <w:rPr>
          <w:rFonts w:ascii="Calibri" w:hAnsi="Calibri"/>
          <w:noProof/>
          <w:sz w:val="22"/>
        </w:rPr>
        <w:t>determined</w:t>
      </w:r>
      <w:r>
        <w:rPr>
          <w:rFonts w:ascii="Calibri" w:hAnsi="Calibri"/>
          <w:noProof/>
          <w:sz w:val="22"/>
        </w:rPr>
        <w:t>;</w:t>
      </w:r>
      <w:r w:rsidR="004C48B7">
        <w:rPr>
          <w:rFonts w:ascii="Calibri" w:hAnsi="Calibri"/>
          <w:noProof/>
          <w:sz w:val="22"/>
        </w:rPr>
        <w:t xml:space="preserve"> and</w:t>
      </w:r>
    </w:p>
    <w:p w14:paraId="3ED80C5A" w14:textId="030FADDC" w:rsidR="004C48B7" w:rsidRDefault="005F17E4" w:rsidP="005F17E4">
      <w:pPr>
        <w:pStyle w:val="ListParagraph"/>
        <w:numPr>
          <w:ilvl w:val="0"/>
          <w:numId w:val="57"/>
        </w:numPr>
        <w:autoSpaceDE w:val="0"/>
        <w:autoSpaceDN w:val="0"/>
        <w:adjustRightInd w:val="0"/>
        <w:spacing w:line="240" w:lineRule="auto"/>
        <w:jc w:val="both"/>
        <w:rPr>
          <w:ins w:id="919" w:author="KN-NZ-Presentation, Funktional" w:date="2017-06-13T18:04:00Z"/>
          <w:rFonts w:ascii="Calibri" w:hAnsi="Calibri"/>
          <w:noProof/>
          <w:sz w:val="22"/>
        </w:rPr>
      </w:pPr>
      <w:r w:rsidRPr="005F17E4">
        <w:rPr>
          <w:rFonts w:ascii="Calibri" w:hAnsi="Calibri"/>
          <w:b/>
          <w:noProof/>
          <w:sz w:val="22"/>
        </w:rPr>
        <w:t>Coverage</w:t>
      </w:r>
      <w:r>
        <w:rPr>
          <w:rFonts w:ascii="Calibri" w:hAnsi="Calibri"/>
          <w:noProof/>
          <w:sz w:val="22"/>
        </w:rPr>
        <w:t>,</w:t>
      </w:r>
      <w:r w:rsidR="004C48B7">
        <w:rPr>
          <w:rFonts w:ascii="Calibri" w:hAnsi="Calibri"/>
          <w:noProof/>
          <w:sz w:val="22"/>
        </w:rPr>
        <w:t xml:space="preserve"> specified as </w:t>
      </w:r>
      <w:r w:rsidR="00AA11AF">
        <w:rPr>
          <w:rFonts w:ascii="Calibri" w:hAnsi="Calibri"/>
          <w:noProof/>
          <w:sz w:val="22"/>
        </w:rPr>
        <w:t>specific</w:t>
      </w:r>
      <w:r w:rsidR="004C48B7">
        <w:rPr>
          <w:rFonts w:ascii="Calibri" w:hAnsi="Calibri"/>
          <w:noProof/>
          <w:sz w:val="22"/>
        </w:rPr>
        <w:t xml:space="preserve"> area (e.g. </w:t>
      </w:r>
      <w:r w:rsidR="004C48B7" w:rsidRPr="004C48B7">
        <w:rPr>
          <w:rFonts w:ascii="Calibri" w:hAnsi="Calibri"/>
          <w:b/>
          <w:i/>
          <w:smallCaps/>
          <w:noProof/>
          <w:sz w:val="22"/>
        </w:rPr>
        <w:t>geo-referenced parameter</w:t>
      </w:r>
      <w:ins w:id="920" w:author="KN-NZ-Presentation, Funktional" w:date="2017-06-13T14:46:00Z">
        <w:r w:rsidR="00157DA1">
          <w:rPr>
            <w:rFonts w:ascii="Calibri" w:hAnsi="Calibri"/>
            <w:b/>
            <w:i/>
            <w:smallCaps/>
            <w:noProof/>
            <w:sz w:val="22"/>
          </w:rPr>
          <w:t>s</w:t>
        </w:r>
      </w:ins>
      <w:r w:rsidR="004C48B7">
        <w:rPr>
          <w:rFonts w:ascii="Calibri" w:hAnsi="Calibri"/>
          <w:noProof/>
          <w:sz w:val="22"/>
        </w:rPr>
        <w:t xml:space="preserve">, </w:t>
      </w:r>
      <w:r w:rsidR="004C48B7" w:rsidRPr="004C48B7">
        <w:rPr>
          <w:rFonts w:ascii="Calibri" w:hAnsi="Calibri"/>
          <w:b/>
          <w:i/>
          <w:smallCaps/>
          <w:noProof/>
          <w:sz w:val="22"/>
        </w:rPr>
        <w:t>co</w:t>
      </w:r>
      <w:ins w:id="921" w:author="KN-NZ-Presentation, Funktional" w:date="2017-06-13T14:46:00Z">
        <w:r w:rsidR="00157DA1">
          <w:rPr>
            <w:rFonts w:ascii="Calibri" w:hAnsi="Calibri"/>
            <w:b/>
            <w:i/>
            <w:smallCaps/>
            <w:noProof/>
            <w:sz w:val="22"/>
          </w:rPr>
          <w:t>-</w:t>
        </w:r>
      </w:ins>
      <w:r w:rsidR="004C48B7" w:rsidRPr="004C48B7">
        <w:rPr>
          <w:rFonts w:ascii="Calibri" w:hAnsi="Calibri"/>
          <w:b/>
          <w:i/>
          <w:smallCaps/>
          <w:noProof/>
          <w:sz w:val="22"/>
        </w:rPr>
        <w:t>ordinates</w:t>
      </w:r>
      <w:r w:rsidR="004C48B7">
        <w:rPr>
          <w:rFonts w:ascii="Calibri" w:hAnsi="Calibri"/>
          <w:noProof/>
          <w:sz w:val="22"/>
        </w:rPr>
        <w:t xml:space="preserve">) where high-accuracy positioning or ranging </w:t>
      </w:r>
      <w:r w:rsidR="00F86B53">
        <w:rPr>
          <w:rFonts w:ascii="Calibri" w:hAnsi="Calibri"/>
          <w:noProof/>
          <w:sz w:val="22"/>
        </w:rPr>
        <w:t xml:space="preserve">is </w:t>
      </w:r>
      <w:del w:id="922" w:author="KN-NZ-Presentation, Funktional" w:date="2017-06-13T14:46:00Z">
        <w:r w:rsidR="00F86B53" w:rsidDel="00157DA1">
          <w:rPr>
            <w:rFonts w:ascii="Calibri" w:hAnsi="Calibri"/>
            <w:noProof/>
            <w:sz w:val="22"/>
          </w:rPr>
          <w:delText xml:space="preserve">needed </w:delText>
        </w:r>
      </w:del>
      <w:ins w:id="923" w:author="KN-NZ-Presentation, Funktional" w:date="2017-06-13T14:46:00Z">
        <w:r w:rsidR="00157DA1">
          <w:rPr>
            <w:rFonts w:ascii="Calibri" w:hAnsi="Calibri"/>
            <w:noProof/>
            <w:sz w:val="22"/>
          </w:rPr>
          <w:t xml:space="preserve">required </w:t>
        </w:r>
      </w:ins>
      <w:r w:rsidR="00F86B53">
        <w:rPr>
          <w:rFonts w:ascii="Calibri" w:hAnsi="Calibri"/>
          <w:noProof/>
          <w:sz w:val="22"/>
        </w:rPr>
        <w:t xml:space="preserve">and </w:t>
      </w:r>
      <w:r w:rsidR="004C48B7">
        <w:rPr>
          <w:rFonts w:ascii="Calibri" w:hAnsi="Calibri"/>
          <w:noProof/>
          <w:sz w:val="22"/>
        </w:rPr>
        <w:t>supported.</w:t>
      </w:r>
    </w:p>
    <w:p w14:paraId="549979DE" w14:textId="77777777" w:rsidR="00496C4B" w:rsidRPr="00496C4B" w:rsidRDefault="00496C4B">
      <w:pPr>
        <w:autoSpaceDE w:val="0"/>
        <w:autoSpaceDN w:val="0"/>
        <w:adjustRightInd w:val="0"/>
        <w:spacing w:line="240" w:lineRule="auto"/>
        <w:jc w:val="both"/>
        <w:rPr>
          <w:rFonts w:ascii="Calibri" w:hAnsi="Calibri"/>
          <w:noProof/>
          <w:sz w:val="22"/>
          <w:rPrChange w:id="924" w:author="KN-NZ-Presentation, Funktional" w:date="2017-06-13T18:04:00Z">
            <w:rPr>
              <w:noProof/>
            </w:rPr>
          </w:rPrChange>
        </w:rPr>
        <w:pPrChange w:id="925" w:author="KN-NZ-Presentation, Funktional" w:date="2017-06-13T18:04:00Z">
          <w:pPr>
            <w:pStyle w:val="ListParagraph"/>
            <w:numPr>
              <w:numId w:val="57"/>
            </w:numPr>
            <w:autoSpaceDE w:val="0"/>
            <w:autoSpaceDN w:val="0"/>
            <w:adjustRightInd w:val="0"/>
            <w:spacing w:line="240" w:lineRule="auto"/>
            <w:ind w:hanging="360"/>
            <w:jc w:val="both"/>
          </w:pPr>
        </w:pPrChange>
      </w:pPr>
    </w:p>
    <w:p w14:paraId="713ABD68" w14:textId="77777777" w:rsidR="00496C4B" w:rsidRPr="00496C4B" w:rsidRDefault="00496C4B">
      <w:pPr>
        <w:autoSpaceDE w:val="0"/>
        <w:autoSpaceDN w:val="0"/>
        <w:adjustRightInd w:val="0"/>
        <w:spacing w:line="240" w:lineRule="auto"/>
        <w:jc w:val="both"/>
        <w:rPr>
          <w:ins w:id="926" w:author="KN-NZ-Presentation, Funktional" w:date="2017-06-13T18:04:00Z"/>
          <w:rFonts w:ascii="Calibri" w:hAnsi="Calibri"/>
          <w:noProof/>
          <w:sz w:val="22"/>
          <w:rPrChange w:id="927" w:author="KN-NZ-Presentation, Funktional" w:date="2017-06-13T18:04:00Z">
            <w:rPr>
              <w:ins w:id="928" w:author="KN-NZ-Presentation, Funktional" w:date="2017-06-13T18:04:00Z"/>
              <w:noProof/>
            </w:rPr>
          </w:rPrChange>
        </w:rPr>
        <w:pPrChange w:id="929" w:author="KN-NZ-Presentation, Funktional" w:date="2017-06-13T18:04:00Z">
          <w:pPr>
            <w:pStyle w:val="ListParagraph"/>
            <w:numPr>
              <w:numId w:val="57"/>
            </w:numPr>
            <w:autoSpaceDE w:val="0"/>
            <w:autoSpaceDN w:val="0"/>
            <w:adjustRightInd w:val="0"/>
            <w:spacing w:line="240" w:lineRule="auto"/>
            <w:ind w:hanging="360"/>
            <w:jc w:val="both"/>
          </w:pPr>
        </w:pPrChange>
      </w:pPr>
      <w:ins w:id="930" w:author="KN-NZ-Presentation, Funktional" w:date="2017-06-13T18:04:00Z">
        <w:r w:rsidRPr="00496C4B">
          <w:rPr>
            <w:rFonts w:ascii="Calibri" w:hAnsi="Calibri"/>
            <w:noProof/>
            <w:sz w:val="22"/>
            <w:rPrChange w:id="931" w:author="KN-NZ-Presentation, Funktional" w:date="2017-06-13T18:04:00Z">
              <w:rPr>
                <w:noProof/>
              </w:rPr>
            </w:rPrChange>
          </w:rPr>
          <w:t>Further infomation regarding interdependencies of performance parameters are described in the Appendix.</w:t>
        </w:r>
      </w:ins>
    </w:p>
    <w:p w14:paraId="015EB11D" w14:textId="4C1EF511" w:rsidR="00AA11AF" w:rsidDel="00157DA1" w:rsidRDefault="004200FA" w:rsidP="005F17E4">
      <w:pPr>
        <w:autoSpaceDE w:val="0"/>
        <w:autoSpaceDN w:val="0"/>
        <w:adjustRightInd w:val="0"/>
        <w:spacing w:line="240" w:lineRule="auto"/>
        <w:jc w:val="both"/>
        <w:rPr>
          <w:del w:id="932" w:author="KN-NZ-Presentation, Funktional" w:date="2017-06-13T14:47:00Z"/>
          <w:rFonts w:ascii="Calibri" w:hAnsi="Calibri"/>
          <w:noProof/>
          <w:sz w:val="22"/>
        </w:rPr>
      </w:pPr>
      <w:del w:id="933" w:author="KN-NZ-Presentation, Funktional" w:date="2017-06-13T14:47:00Z">
        <w:r w:rsidDel="00157DA1">
          <w:rPr>
            <w:rFonts w:ascii="Calibri" w:hAnsi="Calibri"/>
            <w:noProof/>
            <w:sz w:val="22"/>
          </w:rPr>
          <w:delText>Typical performance para</w:delText>
        </w:r>
        <w:r w:rsidR="00083C70" w:rsidDel="00157DA1">
          <w:rPr>
            <w:rFonts w:ascii="Calibri" w:hAnsi="Calibri"/>
            <w:noProof/>
            <w:sz w:val="22"/>
          </w:rPr>
          <w:delText>meters are typed in small caps.</w:delText>
        </w:r>
      </w:del>
    </w:p>
    <w:p w14:paraId="28BD65E6" w14:textId="77777777" w:rsidR="004200FA" w:rsidRDefault="004200FA" w:rsidP="005F17E4">
      <w:pPr>
        <w:autoSpaceDE w:val="0"/>
        <w:autoSpaceDN w:val="0"/>
        <w:adjustRightInd w:val="0"/>
        <w:spacing w:line="240" w:lineRule="auto"/>
        <w:jc w:val="both"/>
        <w:rPr>
          <w:rFonts w:ascii="Calibri" w:hAnsi="Calibri"/>
          <w:noProof/>
          <w:sz w:val="22"/>
        </w:rPr>
      </w:pPr>
    </w:p>
    <w:p w14:paraId="04FB0386" w14:textId="6017B173" w:rsidR="00AA11AF" w:rsidRDefault="00AA11AF" w:rsidP="00B020D5">
      <w:pPr>
        <w:autoSpaceDE w:val="0"/>
        <w:autoSpaceDN w:val="0"/>
        <w:adjustRightInd w:val="0"/>
        <w:spacing w:line="240" w:lineRule="auto"/>
        <w:jc w:val="both"/>
        <w:rPr>
          <w:rFonts w:ascii="Calibri" w:hAnsi="Calibri"/>
          <w:noProof/>
          <w:sz w:val="22"/>
        </w:rPr>
      </w:pPr>
      <w:r w:rsidRPr="00AA11AF">
        <w:rPr>
          <w:rFonts w:ascii="Calibri" w:hAnsi="Calibri"/>
          <w:noProof/>
          <w:sz w:val="22"/>
        </w:rPr>
        <w:t xml:space="preserve">Integrity </w:t>
      </w:r>
      <w:del w:id="934" w:author="KN-NZ-Presentation, Funktional" w:date="2017-06-13T14:47:00Z">
        <w:r w:rsidDel="00157DA1">
          <w:rPr>
            <w:rFonts w:ascii="Calibri" w:hAnsi="Calibri"/>
            <w:noProof/>
            <w:sz w:val="22"/>
          </w:rPr>
          <w:delText xml:space="preserve">stands </w:delText>
        </w:r>
      </w:del>
      <w:ins w:id="935" w:author="KN-NZ-Presentation, Funktional" w:date="2017-06-13T14:47:00Z">
        <w:r w:rsidR="00157DA1">
          <w:rPr>
            <w:rFonts w:ascii="Calibri" w:hAnsi="Calibri"/>
            <w:noProof/>
            <w:sz w:val="22"/>
          </w:rPr>
          <w:t>is defined as</w:t>
        </w:r>
      </w:ins>
      <w:del w:id="936" w:author="KN-NZ-Presentation, Funktional" w:date="2017-06-13T14:48:00Z">
        <w:r w:rsidDel="00157DA1">
          <w:rPr>
            <w:rFonts w:ascii="Calibri" w:hAnsi="Calibri"/>
            <w:noProof/>
            <w:sz w:val="22"/>
          </w:rPr>
          <w:delText>for</w:delText>
        </w:r>
      </w:del>
      <w:r>
        <w:rPr>
          <w:rFonts w:ascii="Calibri" w:hAnsi="Calibri"/>
          <w:noProof/>
          <w:sz w:val="22"/>
        </w:rPr>
        <w:t xml:space="preserve"> the </w:t>
      </w:r>
      <w:r w:rsidR="004C48B7" w:rsidRPr="00AA11AF">
        <w:rPr>
          <w:rFonts w:ascii="Calibri" w:hAnsi="Calibri"/>
          <w:noProof/>
          <w:sz w:val="22"/>
        </w:rPr>
        <w:t xml:space="preserve">ability </w:t>
      </w:r>
      <w:r>
        <w:rPr>
          <w:rFonts w:ascii="Calibri" w:hAnsi="Calibri"/>
          <w:noProof/>
          <w:sz w:val="22"/>
        </w:rPr>
        <w:t xml:space="preserve">of a system </w:t>
      </w:r>
      <w:r w:rsidR="004C48B7" w:rsidRPr="00AA11AF">
        <w:rPr>
          <w:rFonts w:ascii="Calibri" w:hAnsi="Calibri"/>
          <w:noProof/>
          <w:sz w:val="22"/>
        </w:rPr>
        <w:t>to provide users with information within a specified time when the system should not be used for navigation</w:t>
      </w:r>
      <w:r>
        <w:rPr>
          <w:rFonts w:ascii="Calibri" w:hAnsi="Calibri"/>
          <w:noProof/>
          <w:sz w:val="22"/>
        </w:rPr>
        <w:t xml:space="preserve"> </w:t>
      </w:r>
      <w:r w:rsidR="00085D51">
        <w:rPr>
          <w:rFonts w:ascii="Calibri" w:hAnsi="Calibri"/>
          <w:noProof/>
          <w:sz w:val="22"/>
        </w:rPr>
        <w:t>[4]</w:t>
      </w:r>
      <w:r>
        <w:rPr>
          <w:rFonts w:ascii="Calibri" w:hAnsi="Calibri"/>
          <w:noProof/>
          <w:sz w:val="22"/>
        </w:rPr>
        <w:t xml:space="preserve">. </w:t>
      </w:r>
      <w:ins w:id="937" w:author="KN-NZ-Presentation, Funktional" w:date="2017-06-13T14:57:00Z">
        <w:r w:rsidR="00B27852">
          <w:rPr>
            <w:rFonts w:ascii="Calibri" w:hAnsi="Calibri"/>
            <w:noProof/>
            <w:sz w:val="22"/>
          </w:rPr>
          <w:t>Requirement</w:t>
        </w:r>
      </w:ins>
      <w:ins w:id="938" w:author="KN-NZ-Presentation, Funktional" w:date="2017-06-13T14:58:00Z">
        <w:r w:rsidR="00B27852">
          <w:rPr>
            <w:rFonts w:ascii="Calibri" w:hAnsi="Calibri"/>
            <w:noProof/>
            <w:sz w:val="22"/>
          </w:rPr>
          <w:t>s</w:t>
        </w:r>
      </w:ins>
      <w:ins w:id="939" w:author="KN-NZ-Presentation, Funktional" w:date="2017-06-13T14:57:00Z">
        <w:r w:rsidR="00B27852">
          <w:rPr>
            <w:rFonts w:ascii="Calibri" w:hAnsi="Calibri"/>
            <w:noProof/>
            <w:sz w:val="22"/>
          </w:rPr>
          <w:t xml:space="preserve"> for </w:t>
        </w:r>
      </w:ins>
      <w:ins w:id="940" w:author="KN-NZ-Presentation, Funktional" w:date="2017-06-13T15:00:00Z">
        <w:r w:rsidR="00B27852">
          <w:rPr>
            <w:rFonts w:ascii="Calibri" w:hAnsi="Calibri"/>
            <w:noProof/>
            <w:sz w:val="22"/>
          </w:rPr>
          <w:t xml:space="preserve">integrity monitoring </w:t>
        </w:r>
      </w:ins>
      <w:ins w:id="941" w:author="KN-NZ-Presentation, Funktional" w:date="2017-06-13T14:57:00Z">
        <w:r w:rsidR="00B27852">
          <w:rPr>
            <w:rFonts w:ascii="Calibri" w:hAnsi="Calibri"/>
            <w:noProof/>
            <w:sz w:val="22"/>
          </w:rPr>
          <w:t>perfor</w:t>
        </w:r>
      </w:ins>
      <w:ins w:id="942" w:author="KN-NZ-Presentation, Funktional" w:date="2017-06-13T14:58:00Z">
        <w:r w:rsidR="00B27852">
          <w:rPr>
            <w:rFonts w:ascii="Calibri" w:hAnsi="Calibri"/>
            <w:noProof/>
            <w:sz w:val="22"/>
          </w:rPr>
          <w:t>man</w:t>
        </w:r>
      </w:ins>
      <w:ins w:id="943" w:author="KN-NZ-Presentation, Funktional" w:date="2017-06-13T14:57:00Z">
        <w:r w:rsidR="00B27852">
          <w:rPr>
            <w:rFonts w:ascii="Calibri" w:hAnsi="Calibri"/>
            <w:noProof/>
            <w:sz w:val="22"/>
          </w:rPr>
          <w:t>ce parameter</w:t>
        </w:r>
      </w:ins>
      <w:ins w:id="944" w:author="KN-NZ-Presentation, Funktional" w:date="2017-06-13T15:00:00Z">
        <w:r w:rsidR="00B27852">
          <w:rPr>
            <w:rFonts w:ascii="Calibri" w:hAnsi="Calibri"/>
            <w:noProof/>
            <w:sz w:val="22"/>
          </w:rPr>
          <w:t>s</w:t>
        </w:r>
      </w:ins>
      <w:ins w:id="945" w:author="KN-NZ-Presentation, Funktional" w:date="2017-06-13T14:57:00Z">
        <w:r w:rsidR="00B27852">
          <w:rPr>
            <w:rFonts w:ascii="Calibri" w:hAnsi="Calibri"/>
            <w:noProof/>
            <w:sz w:val="22"/>
          </w:rPr>
          <w:t xml:space="preserve"> are specified by</w:t>
        </w:r>
      </w:ins>
      <w:ins w:id="946" w:author="KN-NZ-Presentation, Funktional" w:date="2017-06-13T14:58:00Z">
        <w:r w:rsidR="00B27852">
          <w:rPr>
            <w:rFonts w:ascii="Calibri" w:hAnsi="Calibri"/>
            <w:noProof/>
            <w:sz w:val="22"/>
          </w:rPr>
          <w:t>:</w:t>
        </w:r>
      </w:ins>
      <w:del w:id="947" w:author="KN-NZ-Presentation, Funktional" w:date="2017-06-13T14:50:00Z">
        <w:r w:rsidDel="00157DA1">
          <w:rPr>
            <w:rFonts w:ascii="Calibri" w:hAnsi="Calibri"/>
            <w:noProof/>
            <w:sz w:val="22"/>
          </w:rPr>
          <w:delText xml:space="preserve">Therefore integrity adresses </w:delText>
        </w:r>
        <w:r w:rsidR="00F34715" w:rsidDel="00157DA1">
          <w:rPr>
            <w:rFonts w:ascii="Calibri" w:hAnsi="Calibri"/>
            <w:noProof/>
            <w:sz w:val="22"/>
          </w:rPr>
          <w:delText>the</w:delText>
        </w:r>
        <w:r w:rsidDel="00157DA1">
          <w:rPr>
            <w:rFonts w:ascii="Calibri" w:hAnsi="Calibri"/>
            <w:noProof/>
            <w:sz w:val="22"/>
          </w:rPr>
          <w:delText xml:space="preserve"> </w:delText>
        </w:r>
        <w:r w:rsidR="00F86B53" w:rsidDel="00157DA1">
          <w:rPr>
            <w:rFonts w:ascii="Calibri" w:hAnsi="Calibri"/>
            <w:noProof/>
            <w:sz w:val="22"/>
          </w:rPr>
          <w:delText>demand on self-monitoring of perform</w:delText>
        </w:r>
        <w:r w:rsidR="009D3F80" w:rsidDel="00157DA1">
          <w:rPr>
            <w:rFonts w:ascii="Calibri" w:hAnsi="Calibri"/>
            <w:noProof/>
            <w:sz w:val="22"/>
          </w:rPr>
          <w:delText>ance of system operation and data</w:delText>
        </w:r>
        <w:r w:rsidR="00F86B53" w:rsidDel="00157DA1">
          <w:rPr>
            <w:rFonts w:ascii="Calibri" w:hAnsi="Calibri"/>
            <w:noProof/>
            <w:sz w:val="22"/>
          </w:rPr>
          <w:delText xml:space="preserve"> provision. </w:delText>
        </w:r>
      </w:del>
      <w:del w:id="948" w:author="KN-NZ-Presentation, Funktional" w:date="2017-06-13T14:58:00Z">
        <w:r w:rsidR="009D3F80" w:rsidDel="00B27852">
          <w:rPr>
            <w:rFonts w:ascii="Calibri" w:hAnsi="Calibri"/>
            <w:noProof/>
            <w:sz w:val="22"/>
          </w:rPr>
          <w:delText>R</w:delText>
        </w:r>
        <w:r w:rsidR="00B568A0" w:rsidDel="00B27852">
          <w:rPr>
            <w:rFonts w:ascii="Calibri" w:hAnsi="Calibri"/>
            <w:noProof/>
            <w:sz w:val="22"/>
          </w:rPr>
          <w:delText xml:space="preserve">equirements </w:delText>
        </w:r>
      </w:del>
      <w:del w:id="949" w:author="KN-NZ-Presentation, Funktional" w:date="2017-06-13T14:51:00Z">
        <w:r w:rsidR="00B568A0" w:rsidDel="00157DA1">
          <w:rPr>
            <w:rFonts w:ascii="Calibri" w:hAnsi="Calibri"/>
            <w:noProof/>
            <w:sz w:val="22"/>
          </w:rPr>
          <w:delText xml:space="preserve">on </w:delText>
        </w:r>
      </w:del>
      <w:del w:id="950" w:author="KN-NZ-Presentation, Funktional" w:date="2017-06-13T14:58:00Z">
        <w:r w:rsidR="00B568A0" w:rsidDel="00B27852">
          <w:rPr>
            <w:rFonts w:ascii="Calibri" w:hAnsi="Calibri"/>
            <w:noProof/>
            <w:sz w:val="22"/>
          </w:rPr>
          <w:delText xml:space="preserve">integrity monitoring </w:delText>
        </w:r>
      </w:del>
      <w:del w:id="951" w:author="KN-NZ-Presentation, Funktional" w:date="2017-06-13T14:51:00Z">
        <w:r w:rsidR="00B568A0" w:rsidDel="00157DA1">
          <w:rPr>
            <w:rFonts w:ascii="Calibri" w:hAnsi="Calibri"/>
            <w:noProof/>
            <w:sz w:val="22"/>
          </w:rPr>
          <w:delText>may be</w:delText>
        </w:r>
      </w:del>
      <w:del w:id="952" w:author="KN-NZ-Presentation, Funktional" w:date="2017-06-13T14:58:00Z">
        <w:r w:rsidR="00B568A0" w:rsidDel="00B27852">
          <w:rPr>
            <w:rFonts w:ascii="Calibri" w:hAnsi="Calibri"/>
            <w:noProof/>
            <w:sz w:val="22"/>
          </w:rPr>
          <w:delText xml:space="preserve"> specified by:</w:delText>
        </w:r>
      </w:del>
    </w:p>
    <w:p w14:paraId="2CC2D7ED" w14:textId="6AACC2A3" w:rsidR="00F34715" w:rsidRDefault="00F34715" w:rsidP="00F34715">
      <w:pPr>
        <w:pStyle w:val="ListParagraph"/>
        <w:numPr>
          <w:ilvl w:val="0"/>
          <w:numId w:val="57"/>
        </w:numPr>
        <w:autoSpaceDE w:val="0"/>
        <w:autoSpaceDN w:val="0"/>
        <w:adjustRightInd w:val="0"/>
        <w:spacing w:line="240" w:lineRule="auto"/>
        <w:jc w:val="both"/>
        <w:rPr>
          <w:rFonts w:ascii="Calibri" w:hAnsi="Calibri"/>
          <w:noProof/>
          <w:sz w:val="22"/>
        </w:rPr>
      </w:pPr>
      <w:r w:rsidRPr="00BD49E8">
        <w:rPr>
          <w:rFonts w:ascii="Calibri" w:hAnsi="Calibri"/>
          <w:b/>
          <w:noProof/>
          <w:sz w:val="22"/>
        </w:rPr>
        <w:t>A</w:t>
      </w:r>
      <w:r>
        <w:rPr>
          <w:rFonts w:ascii="Calibri" w:hAnsi="Calibri"/>
          <w:b/>
          <w:noProof/>
          <w:sz w:val="22"/>
        </w:rPr>
        <w:t xml:space="preserve">lert limit, </w:t>
      </w:r>
      <w:r w:rsidRPr="009C7005">
        <w:rPr>
          <w:rFonts w:ascii="Calibri" w:hAnsi="Calibri"/>
          <w:noProof/>
          <w:sz w:val="22"/>
        </w:rPr>
        <w:t xml:space="preserve">specified </w:t>
      </w:r>
      <w:r>
        <w:rPr>
          <w:rFonts w:ascii="Calibri" w:hAnsi="Calibri"/>
          <w:noProof/>
          <w:sz w:val="22"/>
        </w:rPr>
        <w:t xml:space="preserve">as </w:t>
      </w:r>
      <w:ins w:id="953" w:author="KN-NZ-Presentation, Funktional" w:date="2017-06-13T14:59:00Z">
        <w:r w:rsidR="00B27852">
          <w:rPr>
            <w:rFonts w:ascii="Calibri" w:hAnsi="Calibri"/>
            <w:noProof/>
            <w:sz w:val="22"/>
          </w:rPr>
          <w:t xml:space="preserve">the </w:t>
        </w:r>
      </w:ins>
      <w:r>
        <w:rPr>
          <w:rFonts w:ascii="Calibri" w:hAnsi="Calibri"/>
          <w:b/>
          <w:i/>
          <w:smallCaps/>
          <w:noProof/>
          <w:sz w:val="22"/>
        </w:rPr>
        <w:t xml:space="preserve">Threshold </w:t>
      </w:r>
      <w:del w:id="954" w:author="KN-NZ-Presentation, Funktional" w:date="2017-06-13T15:02:00Z">
        <w:r w:rsidDel="00B27852">
          <w:rPr>
            <w:rFonts w:ascii="Calibri" w:hAnsi="Calibri"/>
            <w:b/>
            <w:i/>
            <w:smallCaps/>
            <w:noProof/>
            <w:sz w:val="22"/>
          </w:rPr>
          <w:delText>of Accuracy</w:delText>
        </w:r>
        <w:r w:rsidR="00083C70" w:rsidDel="00B27852">
          <w:rPr>
            <w:rFonts w:ascii="Calibri" w:hAnsi="Calibri"/>
            <w:b/>
            <w:i/>
            <w:smallCaps/>
            <w:noProof/>
            <w:sz w:val="22"/>
          </w:rPr>
          <w:delText xml:space="preserve"> </w:delText>
        </w:r>
      </w:del>
      <w:r w:rsidR="00B568A0">
        <w:rPr>
          <w:rFonts w:ascii="Calibri" w:hAnsi="Calibri"/>
          <w:noProof/>
          <w:sz w:val="22"/>
        </w:rPr>
        <w:t xml:space="preserve">to </w:t>
      </w:r>
      <w:del w:id="955" w:author="KN-NZ-Presentation, Funktional" w:date="2017-06-13T15:04:00Z">
        <w:r w:rsidR="00B568A0" w:rsidDel="00B020D5">
          <w:rPr>
            <w:rFonts w:ascii="Calibri" w:hAnsi="Calibri"/>
            <w:noProof/>
            <w:sz w:val="22"/>
          </w:rPr>
          <w:delText>differ b</w:delText>
        </w:r>
        <w:r w:rsidDel="00B020D5">
          <w:rPr>
            <w:rFonts w:ascii="Calibri" w:hAnsi="Calibri"/>
            <w:noProof/>
            <w:sz w:val="22"/>
          </w:rPr>
          <w:delText>etween</w:delText>
        </w:r>
      </w:del>
      <w:ins w:id="956" w:author="KN-NZ-Presentation, Funktional" w:date="2017-06-13T15:04:00Z">
        <w:r w:rsidR="00B020D5">
          <w:rPr>
            <w:rFonts w:ascii="Calibri" w:hAnsi="Calibri"/>
            <w:noProof/>
            <w:sz w:val="22"/>
          </w:rPr>
          <w:t xml:space="preserve">flag unfullfilled position </w:t>
        </w:r>
      </w:ins>
      <w:ins w:id="957" w:author="KN-NZ-Presentation, Funktional" w:date="2017-06-13T15:05:00Z">
        <w:r w:rsidR="00B020D5">
          <w:rPr>
            <w:rFonts w:ascii="Calibri" w:hAnsi="Calibri"/>
            <w:noProof/>
            <w:sz w:val="22"/>
          </w:rPr>
          <w:t>accuracy requirements</w:t>
        </w:r>
      </w:ins>
      <w:del w:id="958" w:author="KN-NZ-Presentation, Funktional" w:date="2017-06-13T15:05:00Z">
        <w:r w:rsidDel="00B020D5">
          <w:rPr>
            <w:rFonts w:ascii="Calibri" w:hAnsi="Calibri"/>
            <w:noProof/>
            <w:sz w:val="22"/>
          </w:rPr>
          <w:delText xml:space="preserve"> fulfilled requirements on </w:delText>
        </w:r>
        <w:r w:rsidR="00B568A0" w:rsidDel="00B020D5">
          <w:rPr>
            <w:rFonts w:ascii="Calibri" w:hAnsi="Calibri"/>
            <w:noProof/>
            <w:sz w:val="22"/>
          </w:rPr>
          <w:delText xml:space="preserve">data </w:delText>
        </w:r>
        <w:r w:rsidDel="00B020D5">
          <w:rPr>
            <w:rFonts w:ascii="Calibri" w:hAnsi="Calibri"/>
            <w:noProof/>
            <w:sz w:val="22"/>
          </w:rPr>
          <w:delText>accuracy</w:delText>
        </w:r>
        <w:r w:rsidR="00B568A0" w:rsidDel="00B020D5">
          <w:rPr>
            <w:rFonts w:ascii="Calibri" w:hAnsi="Calibri"/>
            <w:noProof/>
            <w:sz w:val="22"/>
          </w:rPr>
          <w:delText xml:space="preserve"> (usability of data is given) and unfilled requirements (unusability</w:delText>
        </w:r>
        <w:r w:rsidR="00A14980" w:rsidDel="00B020D5">
          <w:rPr>
            <w:rFonts w:ascii="Calibri" w:hAnsi="Calibri"/>
            <w:noProof/>
            <w:sz w:val="22"/>
          </w:rPr>
          <w:delText xml:space="preserve"> </w:delText>
        </w:r>
        <w:r w:rsidR="00B568A0" w:rsidDel="00B020D5">
          <w:rPr>
            <w:rFonts w:ascii="Calibri" w:hAnsi="Calibri"/>
            <w:noProof/>
            <w:sz w:val="22"/>
          </w:rPr>
          <w:delText>i</w:delText>
        </w:r>
        <w:r w:rsidR="00A14980" w:rsidDel="00B020D5">
          <w:rPr>
            <w:rFonts w:ascii="Calibri" w:hAnsi="Calibri"/>
            <w:noProof/>
            <w:sz w:val="22"/>
          </w:rPr>
          <w:delText>ndic</w:delText>
        </w:r>
        <w:r w:rsidR="00B568A0" w:rsidDel="00B020D5">
          <w:rPr>
            <w:rFonts w:ascii="Calibri" w:hAnsi="Calibri"/>
            <w:noProof/>
            <w:sz w:val="22"/>
          </w:rPr>
          <w:delText>ated by flag or alerts)</w:delText>
        </w:r>
      </w:del>
      <w:r w:rsidR="00083C70">
        <w:rPr>
          <w:rFonts w:ascii="Calibri" w:hAnsi="Calibri"/>
          <w:noProof/>
          <w:sz w:val="22"/>
        </w:rPr>
        <w:t>;</w:t>
      </w:r>
    </w:p>
    <w:p w14:paraId="3E0DEFD1" w14:textId="6E74011D" w:rsidR="00B020D5" w:rsidRPr="00B020D5" w:rsidRDefault="00B020D5" w:rsidP="00B020D5">
      <w:pPr>
        <w:pStyle w:val="ListParagraph"/>
        <w:numPr>
          <w:ilvl w:val="0"/>
          <w:numId w:val="57"/>
        </w:numPr>
        <w:autoSpaceDE w:val="0"/>
        <w:autoSpaceDN w:val="0"/>
        <w:adjustRightInd w:val="0"/>
        <w:spacing w:line="240" w:lineRule="auto"/>
        <w:jc w:val="both"/>
        <w:rPr>
          <w:ins w:id="959" w:author="KN-NZ-Presentation, Funktional" w:date="2017-06-13T15:07:00Z"/>
          <w:rFonts w:ascii="Calibri" w:hAnsi="Calibri"/>
          <w:noProof/>
          <w:sz w:val="22"/>
          <w:rPrChange w:id="960" w:author="KN-NZ-Presentation, Funktional" w:date="2017-06-13T15:07:00Z">
            <w:rPr>
              <w:ins w:id="961" w:author="KN-NZ-Presentation, Funktional" w:date="2017-06-13T15:07:00Z"/>
              <w:rFonts w:ascii="Calibri" w:hAnsi="Calibri"/>
              <w:b/>
              <w:noProof/>
              <w:sz w:val="22"/>
            </w:rPr>
          </w:rPrChange>
        </w:rPr>
      </w:pPr>
      <w:ins w:id="962" w:author="KN-NZ-Presentation, Funktional" w:date="2017-06-13T15:08:00Z">
        <w:r w:rsidRPr="00B568A0">
          <w:rPr>
            <w:rFonts w:ascii="Calibri" w:hAnsi="Calibri"/>
            <w:b/>
            <w:noProof/>
            <w:sz w:val="22"/>
          </w:rPr>
          <w:t>Time to Alarm</w:t>
        </w:r>
        <w:r>
          <w:rPr>
            <w:rFonts w:ascii="Calibri" w:hAnsi="Calibri"/>
            <w:noProof/>
            <w:sz w:val="22"/>
          </w:rPr>
          <w:t xml:space="preserve">, </w:t>
        </w:r>
        <w:r w:rsidRPr="009C7005">
          <w:rPr>
            <w:rFonts w:ascii="Calibri" w:hAnsi="Calibri"/>
            <w:noProof/>
            <w:sz w:val="22"/>
          </w:rPr>
          <w:t xml:space="preserve">specified </w:t>
        </w:r>
        <w:r>
          <w:rPr>
            <w:rFonts w:ascii="Calibri" w:hAnsi="Calibri"/>
            <w:noProof/>
            <w:sz w:val="22"/>
          </w:rPr>
          <w:t xml:space="preserve">as the </w:t>
        </w:r>
        <w:r w:rsidRPr="00B020D5">
          <w:rPr>
            <w:rFonts w:ascii="Calibri" w:hAnsi="Calibri"/>
            <w:noProof/>
            <w:sz w:val="22"/>
          </w:rPr>
          <w:t xml:space="preserve">tolerated </w:t>
        </w:r>
        <w:r w:rsidRPr="00B020D5">
          <w:rPr>
            <w:rFonts w:ascii="Calibri" w:hAnsi="Calibri"/>
            <w:b/>
            <w:i/>
            <w:smallCaps/>
            <w:noProof/>
            <w:sz w:val="22"/>
            <w:rPrChange w:id="963" w:author="KN-NZ-Presentation, Funktional" w:date="2017-06-13T15:08:00Z">
              <w:rPr>
                <w:rFonts w:ascii="Calibri" w:hAnsi="Calibri"/>
                <w:noProof/>
                <w:sz w:val="22"/>
              </w:rPr>
            </w:rPrChange>
          </w:rPr>
          <w:t>time delay</w:t>
        </w:r>
        <w:r w:rsidRPr="00B020D5">
          <w:rPr>
            <w:rFonts w:ascii="Calibri" w:hAnsi="Calibri"/>
            <w:noProof/>
            <w:sz w:val="22"/>
          </w:rPr>
          <w:t xml:space="preserve"> between the occurrence of a significant error and its indication</w:t>
        </w:r>
        <w:r>
          <w:rPr>
            <w:rFonts w:ascii="Calibri" w:hAnsi="Calibri"/>
            <w:noProof/>
            <w:sz w:val="22"/>
          </w:rPr>
          <w:t>;</w:t>
        </w:r>
      </w:ins>
      <w:ins w:id="964" w:author="KN-NZ-Presentation, Funktional" w:date="2017-06-13T15:09:00Z">
        <w:r>
          <w:rPr>
            <w:rFonts w:ascii="Calibri" w:hAnsi="Calibri"/>
            <w:noProof/>
            <w:sz w:val="22"/>
          </w:rPr>
          <w:t xml:space="preserve"> and</w:t>
        </w:r>
      </w:ins>
    </w:p>
    <w:p w14:paraId="49E26FAF" w14:textId="37AC7793" w:rsidR="00F34715" w:rsidDel="00B020D5" w:rsidRDefault="00B568A0" w:rsidP="00F34715">
      <w:pPr>
        <w:pStyle w:val="ListParagraph"/>
        <w:numPr>
          <w:ilvl w:val="0"/>
          <w:numId w:val="57"/>
        </w:numPr>
        <w:autoSpaceDE w:val="0"/>
        <w:autoSpaceDN w:val="0"/>
        <w:adjustRightInd w:val="0"/>
        <w:spacing w:line="240" w:lineRule="auto"/>
        <w:jc w:val="both"/>
        <w:rPr>
          <w:del w:id="965" w:author="KN-NZ-Presentation, Funktional" w:date="2017-06-13T15:09:00Z"/>
          <w:rFonts w:ascii="Calibri" w:hAnsi="Calibri"/>
          <w:noProof/>
          <w:sz w:val="22"/>
        </w:rPr>
      </w:pPr>
      <w:del w:id="966" w:author="KN-NZ-Presentation, Funktional" w:date="2017-06-13T15:09:00Z">
        <w:r w:rsidRPr="00B568A0" w:rsidDel="00B020D5">
          <w:rPr>
            <w:rFonts w:ascii="Calibri" w:hAnsi="Calibri"/>
            <w:b/>
            <w:noProof/>
            <w:sz w:val="22"/>
          </w:rPr>
          <w:delText>Time to Alarm</w:delText>
        </w:r>
        <w:r w:rsidDel="00B020D5">
          <w:rPr>
            <w:rFonts w:ascii="Calibri" w:hAnsi="Calibri"/>
            <w:noProof/>
            <w:sz w:val="22"/>
          </w:rPr>
          <w:delText xml:space="preserve">, specified as tolerated </w:delText>
        </w:r>
        <w:r w:rsidRPr="00083883" w:rsidDel="00B020D5">
          <w:rPr>
            <w:rFonts w:ascii="Calibri" w:hAnsi="Calibri"/>
            <w:b/>
            <w:i/>
            <w:smallCaps/>
            <w:noProof/>
            <w:sz w:val="22"/>
          </w:rPr>
          <w:delText>time delay</w:delText>
        </w:r>
        <w:r w:rsidDel="00B020D5">
          <w:rPr>
            <w:rFonts w:ascii="Calibri" w:hAnsi="Calibri"/>
            <w:noProof/>
            <w:sz w:val="22"/>
          </w:rPr>
          <w:delText xml:space="preserve"> between</w:delText>
        </w:r>
        <w:r w:rsidR="00083883" w:rsidDel="00B020D5">
          <w:rPr>
            <w:rFonts w:ascii="Calibri" w:hAnsi="Calibri"/>
            <w:noProof/>
            <w:sz w:val="22"/>
          </w:rPr>
          <w:delText xml:space="preserve"> occurrence of intra-system errors resulting into non-fulfillment of accuracy requirements and the indication of such events at system output; and</w:delText>
        </w:r>
      </w:del>
    </w:p>
    <w:p w14:paraId="0EE360D6" w14:textId="38D9C189" w:rsidR="00083883" w:rsidRDefault="00083883" w:rsidP="00F34715">
      <w:pPr>
        <w:pStyle w:val="ListParagraph"/>
        <w:numPr>
          <w:ilvl w:val="0"/>
          <w:numId w:val="57"/>
        </w:numPr>
        <w:autoSpaceDE w:val="0"/>
        <w:autoSpaceDN w:val="0"/>
        <w:adjustRightInd w:val="0"/>
        <w:spacing w:line="240" w:lineRule="auto"/>
        <w:jc w:val="both"/>
        <w:rPr>
          <w:ins w:id="967" w:author="KN-NZ-Presentation, Funktional" w:date="2017-06-13T15:10:00Z"/>
          <w:rFonts w:ascii="Calibri" w:hAnsi="Calibri"/>
          <w:noProof/>
          <w:sz w:val="22"/>
        </w:rPr>
      </w:pPr>
      <w:r w:rsidRPr="00091D8F">
        <w:rPr>
          <w:rFonts w:ascii="Calibri" w:hAnsi="Calibri"/>
          <w:b/>
          <w:noProof/>
          <w:sz w:val="22"/>
        </w:rPr>
        <w:t>Integrity Risk</w:t>
      </w:r>
      <w:r>
        <w:rPr>
          <w:rFonts w:ascii="Calibri" w:hAnsi="Calibri"/>
          <w:noProof/>
          <w:sz w:val="22"/>
        </w:rPr>
        <w:t xml:space="preserve">, specified as </w:t>
      </w:r>
      <w:ins w:id="968" w:author="KN-NZ-Presentation, Funktional" w:date="2017-06-13T15:00:00Z">
        <w:r w:rsidR="00B27852">
          <w:rPr>
            <w:rFonts w:ascii="Calibri" w:hAnsi="Calibri"/>
            <w:noProof/>
            <w:sz w:val="22"/>
          </w:rPr>
          <w:t xml:space="preserve">the </w:t>
        </w:r>
      </w:ins>
      <w:r w:rsidRPr="00083883">
        <w:rPr>
          <w:rFonts w:ascii="Calibri" w:hAnsi="Calibri"/>
          <w:b/>
          <w:i/>
          <w:smallCaps/>
          <w:noProof/>
          <w:sz w:val="22"/>
        </w:rPr>
        <w:t>probability</w:t>
      </w:r>
      <w:r>
        <w:rPr>
          <w:rFonts w:ascii="Calibri" w:hAnsi="Calibri"/>
          <w:noProof/>
          <w:sz w:val="22"/>
        </w:rPr>
        <w:t xml:space="preserve"> for a certain (short) </w:t>
      </w:r>
      <w:r w:rsidRPr="00083883">
        <w:rPr>
          <w:rFonts w:ascii="Calibri" w:hAnsi="Calibri"/>
          <w:b/>
          <w:i/>
          <w:smallCaps/>
          <w:noProof/>
          <w:sz w:val="22"/>
        </w:rPr>
        <w:t>time period</w:t>
      </w:r>
      <w:r>
        <w:rPr>
          <w:rFonts w:ascii="Calibri" w:hAnsi="Calibri"/>
          <w:noProof/>
          <w:sz w:val="22"/>
        </w:rPr>
        <w:t xml:space="preserve"> </w:t>
      </w:r>
      <w:del w:id="969" w:author="KN-NZ-Presentation, Funktional" w:date="2017-06-13T15:11:00Z">
        <w:r w:rsidR="00091D8F" w:rsidDel="00B020D5">
          <w:rPr>
            <w:rFonts w:ascii="Calibri" w:hAnsi="Calibri"/>
            <w:noProof/>
            <w:sz w:val="22"/>
          </w:rPr>
          <w:delText xml:space="preserve">tolerating </w:delText>
        </w:r>
      </w:del>
      <w:r>
        <w:rPr>
          <w:rFonts w:ascii="Calibri" w:hAnsi="Calibri"/>
          <w:noProof/>
          <w:sz w:val="22"/>
        </w:rPr>
        <w:t>that a violation of accuracy requirements remains undetected.</w:t>
      </w:r>
    </w:p>
    <w:p w14:paraId="7AC42700" w14:textId="77777777" w:rsidR="00157DA1" w:rsidRPr="00157DA1" w:rsidRDefault="00157DA1">
      <w:pPr>
        <w:autoSpaceDE w:val="0"/>
        <w:autoSpaceDN w:val="0"/>
        <w:adjustRightInd w:val="0"/>
        <w:spacing w:line="240" w:lineRule="auto"/>
        <w:ind w:left="360"/>
        <w:jc w:val="both"/>
        <w:rPr>
          <w:rFonts w:ascii="Calibri" w:hAnsi="Calibri"/>
          <w:noProof/>
          <w:sz w:val="22"/>
          <w:rPrChange w:id="970" w:author="KN-NZ-Presentation, Funktional" w:date="2017-06-13T14:50:00Z">
            <w:rPr>
              <w:noProof/>
            </w:rPr>
          </w:rPrChange>
        </w:rPr>
        <w:pPrChange w:id="971" w:author="KN-NZ-Presentation, Funktional" w:date="2017-06-13T14:50:00Z">
          <w:pPr>
            <w:pStyle w:val="ListParagraph"/>
            <w:numPr>
              <w:numId w:val="57"/>
            </w:numPr>
            <w:autoSpaceDE w:val="0"/>
            <w:autoSpaceDN w:val="0"/>
            <w:adjustRightInd w:val="0"/>
            <w:spacing w:line="240" w:lineRule="auto"/>
            <w:ind w:hanging="360"/>
            <w:jc w:val="both"/>
          </w:pPr>
        </w:pPrChange>
      </w:pPr>
    </w:p>
    <w:p w14:paraId="44069BDA" w14:textId="7011E507" w:rsidR="00350F4C" w:rsidRDefault="008B73EC">
      <w:pPr>
        <w:autoSpaceDE w:val="0"/>
        <w:autoSpaceDN w:val="0"/>
        <w:adjustRightInd w:val="0"/>
        <w:spacing w:line="240" w:lineRule="auto"/>
        <w:jc w:val="both"/>
        <w:rPr>
          <w:rFonts w:ascii="Calibri" w:hAnsi="Calibri"/>
          <w:noProof/>
          <w:sz w:val="22"/>
        </w:rPr>
      </w:pPr>
      <w:ins w:id="972" w:author="KN-NZ-Presentation, Funktional" w:date="2017-06-13T15:20:00Z">
        <w:r>
          <w:rPr>
            <w:rFonts w:ascii="Calibri" w:hAnsi="Calibri"/>
            <w:noProof/>
            <w:sz w:val="22"/>
          </w:rPr>
          <w:t xml:space="preserve">Additionally, </w:t>
        </w:r>
      </w:ins>
      <w:ins w:id="973" w:author="KN-NZ-Presentation, Funktional" w:date="2017-06-13T15:30:00Z">
        <w:r w:rsidR="00C52674">
          <w:rPr>
            <w:rFonts w:ascii="Calibri" w:hAnsi="Calibri"/>
            <w:noProof/>
            <w:sz w:val="22"/>
          </w:rPr>
          <w:t xml:space="preserve">extended </w:t>
        </w:r>
      </w:ins>
      <w:ins w:id="974" w:author="KN-NZ-Presentation, Funktional" w:date="2017-06-13T15:28:00Z">
        <w:r w:rsidR="00C52674">
          <w:rPr>
            <w:rFonts w:ascii="Calibri" w:hAnsi="Calibri"/>
            <w:noProof/>
            <w:sz w:val="22"/>
          </w:rPr>
          <w:t>integrity monitoring results (integrity data) may be provided.</w:t>
        </w:r>
      </w:ins>
      <w:del w:id="975" w:author="KN-NZ-Presentation, Funktional" w:date="2017-06-13T15:20:00Z">
        <w:r w:rsidR="00091D8F" w:rsidDel="008B73EC">
          <w:rPr>
            <w:rFonts w:ascii="Calibri" w:hAnsi="Calibri"/>
            <w:noProof/>
            <w:sz w:val="22"/>
          </w:rPr>
          <w:delText>T</w:delText>
        </w:r>
      </w:del>
      <w:del w:id="976" w:author="KN-NZ-Presentation, Funktional" w:date="2017-06-13T15:36:00Z">
        <w:r w:rsidR="00091D8F" w:rsidDel="005734E2">
          <w:rPr>
            <w:rFonts w:ascii="Calibri" w:hAnsi="Calibri"/>
            <w:noProof/>
            <w:sz w:val="22"/>
          </w:rPr>
          <w:delText xml:space="preserve">he data output of </w:delText>
        </w:r>
        <w:r w:rsidR="002444AB" w:rsidDel="005734E2">
          <w:rPr>
            <w:rFonts w:ascii="Calibri" w:hAnsi="Calibri"/>
            <w:noProof/>
            <w:sz w:val="22"/>
          </w:rPr>
          <w:delText xml:space="preserve">a </w:delText>
        </w:r>
        <w:r w:rsidR="00091D8F" w:rsidDel="005734E2">
          <w:rPr>
            <w:rFonts w:ascii="Calibri" w:hAnsi="Calibri"/>
            <w:noProof/>
            <w:sz w:val="22"/>
          </w:rPr>
          <w:delText>system</w:delText>
        </w:r>
        <w:r w:rsidR="008C70CB" w:rsidDel="005734E2">
          <w:rPr>
            <w:rFonts w:ascii="Calibri" w:hAnsi="Calibri"/>
            <w:noProof/>
            <w:sz w:val="22"/>
          </w:rPr>
          <w:delText xml:space="preserve"> </w:delText>
        </w:r>
        <w:r w:rsidR="00091D8F" w:rsidDel="005734E2">
          <w:rPr>
            <w:rFonts w:ascii="Calibri" w:hAnsi="Calibri"/>
            <w:noProof/>
            <w:sz w:val="22"/>
          </w:rPr>
          <w:delText xml:space="preserve">may be extended by </w:delText>
        </w:r>
      </w:del>
      <w:del w:id="977" w:author="KN-NZ-Presentation, Funktional" w:date="2017-06-13T15:22:00Z">
        <w:r w:rsidR="00350F4C" w:rsidDel="008B73EC">
          <w:rPr>
            <w:rFonts w:ascii="Calibri" w:hAnsi="Calibri"/>
            <w:noProof/>
            <w:sz w:val="22"/>
          </w:rPr>
          <w:delText xml:space="preserve">integrity </w:delText>
        </w:r>
      </w:del>
      <w:del w:id="978" w:author="KN-NZ-Presentation, Funktional" w:date="2017-06-13T15:23:00Z">
        <w:r w:rsidR="00350F4C" w:rsidDel="008B73EC">
          <w:rPr>
            <w:rFonts w:ascii="Calibri" w:hAnsi="Calibri"/>
            <w:noProof/>
            <w:sz w:val="22"/>
          </w:rPr>
          <w:delText xml:space="preserve">data informing about </w:delText>
        </w:r>
      </w:del>
      <w:del w:id="979" w:author="KN-NZ-Presentation, Funktional" w:date="2017-06-13T15:36:00Z">
        <w:r w:rsidR="00350F4C" w:rsidDel="005734E2">
          <w:rPr>
            <w:rFonts w:ascii="Calibri" w:hAnsi="Calibri"/>
            <w:noProof/>
            <w:sz w:val="22"/>
          </w:rPr>
          <w:delText xml:space="preserve">the </w:delText>
        </w:r>
      </w:del>
      <w:del w:id="980" w:author="KN-NZ-Presentation, Funktional" w:date="2017-06-13T15:26:00Z">
        <w:r w:rsidR="00091D8F" w:rsidDel="00C52674">
          <w:rPr>
            <w:rFonts w:ascii="Calibri" w:hAnsi="Calibri"/>
            <w:noProof/>
            <w:sz w:val="22"/>
          </w:rPr>
          <w:delText>results of</w:delText>
        </w:r>
        <w:r w:rsidR="004F1961" w:rsidDel="00C52674">
          <w:rPr>
            <w:rFonts w:ascii="Calibri" w:hAnsi="Calibri"/>
            <w:noProof/>
            <w:sz w:val="22"/>
          </w:rPr>
          <w:delText xml:space="preserve"> </w:delText>
        </w:r>
      </w:del>
      <w:del w:id="981" w:author="KN-NZ-Presentation, Funktional" w:date="2017-06-13T15:36:00Z">
        <w:r w:rsidR="004F1961" w:rsidDel="005734E2">
          <w:rPr>
            <w:rFonts w:ascii="Calibri" w:hAnsi="Calibri"/>
            <w:noProof/>
            <w:sz w:val="22"/>
          </w:rPr>
          <w:delText>integrity monitoring.</w:delText>
        </w:r>
      </w:del>
      <w:r w:rsidR="004F1961">
        <w:rPr>
          <w:rFonts w:ascii="Calibri" w:hAnsi="Calibri"/>
          <w:noProof/>
          <w:sz w:val="22"/>
        </w:rPr>
        <w:t xml:space="preserve"> </w:t>
      </w:r>
      <w:r w:rsidR="0043231E">
        <w:rPr>
          <w:rFonts w:ascii="Calibri" w:hAnsi="Calibri"/>
          <w:noProof/>
          <w:sz w:val="22"/>
        </w:rPr>
        <w:t>The result</w:t>
      </w:r>
      <w:ins w:id="982" w:author="KN-NZ-Presentation, Funktional" w:date="2017-06-13T15:13:00Z">
        <w:r>
          <w:rPr>
            <w:rFonts w:ascii="Calibri" w:hAnsi="Calibri"/>
            <w:noProof/>
            <w:sz w:val="22"/>
          </w:rPr>
          <w:t>s</w:t>
        </w:r>
      </w:ins>
      <w:r w:rsidR="0043231E">
        <w:rPr>
          <w:rFonts w:ascii="Calibri" w:hAnsi="Calibri"/>
          <w:noProof/>
          <w:sz w:val="22"/>
        </w:rPr>
        <w:t xml:space="preserve"> may be </w:t>
      </w:r>
      <w:del w:id="983" w:author="KN-NZ-Presentation, Funktional" w:date="2017-06-13T15:37:00Z">
        <w:r w:rsidR="00695245" w:rsidDel="005734E2">
          <w:rPr>
            <w:rFonts w:ascii="Calibri" w:hAnsi="Calibri"/>
            <w:noProof/>
            <w:sz w:val="22"/>
          </w:rPr>
          <w:delText>(a)</w:delText>
        </w:r>
      </w:del>
      <w:ins w:id="984" w:author="KN-NZ-Presentation, Funktional" w:date="2017-06-13T15:37:00Z">
        <w:r w:rsidR="005734E2">
          <w:rPr>
            <w:rFonts w:ascii="Calibri" w:hAnsi="Calibri"/>
            <w:noProof/>
            <w:sz w:val="22"/>
          </w:rPr>
          <w:t xml:space="preserve">either </w:t>
        </w:r>
      </w:ins>
      <w:del w:id="985" w:author="KN-NZ-Presentation, Funktional" w:date="2017-06-13T15:37:00Z">
        <w:r w:rsidR="00695245" w:rsidDel="005734E2">
          <w:rPr>
            <w:rFonts w:ascii="Calibri" w:hAnsi="Calibri"/>
            <w:noProof/>
            <w:sz w:val="22"/>
          </w:rPr>
          <w:delText xml:space="preserve"> </w:delText>
        </w:r>
      </w:del>
      <w:r w:rsidR="00695245">
        <w:rPr>
          <w:rFonts w:ascii="Calibri" w:hAnsi="Calibri"/>
          <w:noProof/>
          <w:sz w:val="22"/>
        </w:rPr>
        <w:t xml:space="preserve">an </w:t>
      </w:r>
      <w:r w:rsidR="0043231E">
        <w:rPr>
          <w:rFonts w:ascii="Calibri" w:hAnsi="Calibri"/>
          <w:noProof/>
          <w:sz w:val="22"/>
        </w:rPr>
        <w:t xml:space="preserve">estimate of accuracy or </w:t>
      </w:r>
      <w:del w:id="986" w:author="KN-NZ-Presentation, Funktional" w:date="2017-06-13T15:37:00Z">
        <w:r w:rsidR="00695245" w:rsidDel="005734E2">
          <w:rPr>
            <w:rFonts w:ascii="Calibri" w:hAnsi="Calibri"/>
            <w:noProof/>
            <w:sz w:val="22"/>
          </w:rPr>
          <w:delText xml:space="preserve">(b) </w:delText>
        </w:r>
      </w:del>
      <w:r w:rsidR="0043231E">
        <w:rPr>
          <w:rFonts w:ascii="Calibri" w:hAnsi="Calibri"/>
          <w:noProof/>
          <w:sz w:val="22"/>
        </w:rPr>
        <w:t xml:space="preserve">the </w:t>
      </w:r>
      <w:r w:rsidR="00695245">
        <w:rPr>
          <w:rFonts w:ascii="Calibri" w:hAnsi="Calibri"/>
          <w:noProof/>
          <w:sz w:val="22"/>
        </w:rPr>
        <w:t xml:space="preserve">result of </w:t>
      </w:r>
      <w:r w:rsidR="0043231E">
        <w:rPr>
          <w:rFonts w:ascii="Calibri" w:hAnsi="Calibri"/>
          <w:noProof/>
          <w:sz w:val="22"/>
        </w:rPr>
        <w:t xml:space="preserve">evaluation, if </w:t>
      </w:r>
      <w:r w:rsidR="002444AB">
        <w:rPr>
          <w:rFonts w:ascii="Calibri" w:hAnsi="Calibri"/>
          <w:noProof/>
          <w:sz w:val="22"/>
        </w:rPr>
        <w:t xml:space="preserve">a </w:t>
      </w:r>
      <w:r w:rsidR="00695245">
        <w:rPr>
          <w:rFonts w:ascii="Calibri" w:hAnsi="Calibri"/>
          <w:noProof/>
          <w:sz w:val="22"/>
        </w:rPr>
        <w:t>specific</w:t>
      </w:r>
      <w:r w:rsidR="0043231E">
        <w:rPr>
          <w:rFonts w:ascii="Calibri" w:hAnsi="Calibri"/>
          <w:noProof/>
          <w:sz w:val="22"/>
        </w:rPr>
        <w:t xml:space="preserve"> alert limit</w:t>
      </w:r>
      <w:r w:rsidR="002444AB">
        <w:rPr>
          <w:rFonts w:ascii="Calibri" w:hAnsi="Calibri"/>
          <w:noProof/>
          <w:sz w:val="22"/>
        </w:rPr>
        <w:t xml:space="preserve"> has been considered. I</w:t>
      </w:r>
      <w:r w:rsidR="008C70CB">
        <w:rPr>
          <w:rFonts w:ascii="Calibri" w:hAnsi="Calibri"/>
          <w:noProof/>
          <w:sz w:val="22"/>
        </w:rPr>
        <w:t xml:space="preserve">n </w:t>
      </w:r>
      <w:r w:rsidR="00695245">
        <w:rPr>
          <w:rFonts w:ascii="Calibri" w:hAnsi="Calibri"/>
          <w:noProof/>
          <w:sz w:val="22"/>
        </w:rPr>
        <w:t xml:space="preserve">both cases it </w:t>
      </w:r>
      <w:r w:rsidR="008C70CB">
        <w:rPr>
          <w:rFonts w:ascii="Calibri" w:hAnsi="Calibri"/>
          <w:noProof/>
          <w:sz w:val="22"/>
        </w:rPr>
        <w:t xml:space="preserve">becomes necessary to formulate additional requirements </w:t>
      </w:r>
      <w:del w:id="987" w:author="KN-NZ-Presentation, Funktional" w:date="2017-06-13T15:37:00Z">
        <w:r w:rsidR="008C70CB" w:rsidDel="005734E2">
          <w:rPr>
            <w:rFonts w:ascii="Calibri" w:hAnsi="Calibri"/>
            <w:noProof/>
            <w:sz w:val="22"/>
          </w:rPr>
          <w:delText xml:space="preserve">on </w:delText>
        </w:r>
      </w:del>
      <w:ins w:id="988" w:author="KN-NZ-Presentation, Funktional" w:date="2017-06-13T15:37:00Z">
        <w:r w:rsidR="005734E2">
          <w:rPr>
            <w:rFonts w:ascii="Calibri" w:hAnsi="Calibri"/>
            <w:noProof/>
            <w:sz w:val="22"/>
          </w:rPr>
          <w:t xml:space="preserve">for </w:t>
        </w:r>
      </w:ins>
      <w:r w:rsidR="008C70CB">
        <w:rPr>
          <w:rFonts w:ascii="Calibri" w:hAnsi="Calibri"/>
          <w:noProof/>
          <w:sz w:val="22"/>
        </w:rPr>
        <w:t xml:space="preserve">integrity data </w:t>
      </w:r>
      <w:r w:rsidR="0043231E">
        <w:rPr>
          <w:rFonts w:ascii="Calibri" w:hAnsi="Calibri"/>
          <w:noProof/>
          <w:sz w:val="22"/>
        </w:rPr>
        <w:t>provided at system output taking into account the applied methods of integrity monitoring</w:t>
      </w:r>
      <w:r w:rsidR="008527A8">
        <w:rPr>
          <w:rFonts w:ascii="Calibri" w:hAnsi="Calibri"/>
          <w:noProof/>
          <w:sz w:val="22"/>
        </w:rPr>
        <w:t xml:space="preserve"> as well as the alert limits of interest</w:t>
      </w:r>
      <w:r w:rsidR="0043231E">
        <w:rPr>
          <w:rFonts w:ascii="Calibri" w:hAnsi="Calibri"/>
          <w:noProof/>
          <w:sz w:val="22"/>
        </w:rPr>
        <w:t>.</w:t>
      </w:r>
      <w:r w:rsidR="00695245">
        <w:rPr>
          <w:rFonts w:ascii="Calibri" w:hAnsi="Calibri"/>
          <w:noProof/>
          <w:sz w:val="22"/>
        </w:rPr>
        <w:t xml:space="preserve"> This may be </w:t>
      </w:r>
      <w:r w:rsidR="00083C70">
        <w:rPr>
          <w:rFonts w:ascii="Calibri" w:hAnsi="Calibri"/>
          <w:noProof/>
          <w:sz w:val="22"/>
        </w:rPr>
        <w:t xml:space="preserve">defined by </w:t>
      </w:r>
      <w:r w:rsidR="00911772">
        <w:rPr>
          <w:rFonts w:ascii="Calibri" w:hAnsi="Calibri"/>
          <w:noProof/>
          <w:sz w:val="22"/>
        </w:rPr>
        <w:t xml:space="preserve">the </w:t>
      </w:r>
      <w:r w:rsidR="00083C70">
        <w:rPr>
          <w:rFonts w:ascii="Calibri" w:hAnsi="Calibri"/>
          <w:noProof/>
          <w:sz w:val="22"/>
        </w:rPr>
        <w:t>following terms:</w:t>
      </w:r>
    </w:p>
    <w:p w14:paraId="4C95D72E" w14:textId="1F56A7AA" w:rsidR="00695245" w:rsidRPr="00D764A9" w:rsidRDefault="00695245" w:rsidP="00695245">
      <w:pPr>
        <w:pStyle w:val="ListParagraph"/>
        <w:numPr>
          <w:ilvl w:val="0"/>
          <w:numId w:val="57"/>
        </w:numPr>
        <w:autoSpaceDE w:val="0"/>
        <w:autoSpaceDN w:val="0"/>
        <w:adjustRightInd w:val="0"/>
        <w:spacing w:line="240" w:lineRule="auto"/>
        <w:jc w:val="both"/>
        <w:rPr>
          <w:rFonts w:ascii="Calibri" w:hAnsi="Calibri"/>
          <w:b/>
          <w:noProof/>
          <w:sz w:val="22"/>
        </w:rPr>
      </w:pPr>
      <w:r>
        <w:rPr>
          <w:rFonts w:ascii="Calibri" w:hAnsi="Calibri"/>
          <w:b/>
          <w:noProof/>
          <w:sz w:val="22"/>
        </w:rPr>
        <w:t>Trustworthiness</w:t>
      </w:r>
      <w:r w:rsidRPr="00D764A9">
        <w:rPr>
          <w:rFonts w:ascii="Calibri" w:hAnsi="Calibri"/>
          <w:noProof/>
          <w:sz w:val="22"/>
        </w:rPr>
        <w:t xml:space="preserve">, specified as </w:t>
      </w:r>
      <w:ins w:id="989" w:author="KN-NZ-Presentation, Funktional" w:date="2017-06-13T15:14:00Z">
        <w:r w:rsidR="008B73EC">
          <w:rPr>
            <w:rFonts w:ascii="Calibri" w:hAnsi="Calibri"/>
            <w:noProof/>
            <w:sz w:val="22"/>
          </w:rPr>
          <w:t xml:space="preserve">the </w:t>
        </w:r>
      </w:ins>
      <w:r w:rsidRPr="006F5EBE">
        <w:rPr>
          <w:rFonts w:ascii="Calibri" w:hAnsi="Calibri"/>
          <w:b/>
          <w:i/>
          <w:smallCaps/>
          <w:noProof/>
          <w:sz w:val="22"/>
        </w:rPr>
        <w:t>probability</w:t>
      </w:r>
      <w:r>
        <w:rPr>
          <w:rFonts w:ascii="Calibri" w:hAnsi="Calibri"/>
          <w:noProof/>
          <w:sz w:val="22"/>
        </w:rPr>
        <w:t xml:space="preserve"> </w:t>
      </w:r>
      <w:r w:rsidR="002444AB">
        <w:rPr>
          <w:rFonts w:ascii="Calibri" w:hAnsi="Calibri"/>
          <w:noProof/>
          <w:sz w:val="22"/>
        </w:rPr>
        <w:t xml:space="preserve">for a certain (long) </w:t>
      </w:r>
      <w:r w:rsidR="002444AB" w:rsidRPr="00083883">
        <w:rPr>
          <w:rFonts w:ascii="Calibri" w:hAnsi="Calibri"/>
          <w:b/>
          <w:i/>
          <w:smallCaps/>
          <w:noProof/>
          <w:sz w:val="22"/>
        </w:rPr>
        <w:t>time period</w:t>
      </w:r>
      <w:r w:rsidR="002444AB">
        <w:rPr>
          <w:rFonts w:ascii="Calibri" w:hAnsi="Calibri"/>
          <w:noProof/>
          <w:sz w:val="22"/>
        </w:rPr>
        <w:t xml:space="preserve"> </w:t>
      </w:r>
      <w:r>
        <w:rPr>
          <w:rFonts w:ascii="Calibri" w:hAnsi="Calibri"/>
          <w:noProof/>
          <w:sz w:val="22"/>
        </w:rPr>
        <w:t xml:space="preserve">that </w:t>
      </w:r>
      <w:r w:rsidR="008527A8">
        <w:rPr>
          <w:rFonts w:ascii="Calibri" w:hAnsi="Calibri"/>
          <w:noProof/>
          <w:sz w:val="22"/>
        </w:rPr>
        <w:t>the integrity data provided at output is correct in relation to the</w:t>
      </w:r>
      <w:r w:rsidR="002444AB">
        <w:rPr>
          <w:rFonts w:ascii="Calibri" w:hAnsi="Calibri"/>
          <w:noProof/>
          <w:sz w:val="22"/>
        </w:rPr>
        <w:t xml:space="preserve"> </w:t>
      </w:r>
      <w:r w:rsidR="008527A8" w:rsidRPr="008527A8">
        <w:rPr>
          <w:rFonts w:ascii="Calibri" w:hAnsi="Calibri"/>
          <w:b/>
          <w:i/>
          <w:smallCaps/>
          <w:noProof/>
          <w:sz w:val="22"/>
        </w:rPr>
        <w:t>alert limit(s)</w:t>
      </w:r>
      <w:r w:rsidR="004200FA">
        <w:rPr>
          <w:rFonts w:ascii="Calibri" w:hAnsi="Calibri"/>
          <w:noProof/>
          <w:sz w:val="22"/>
        </w:rPr>
        <w:t xml:space="preserve"> </w:t>
      </w:r>
      <w:r w:rsidR="002444AB">
        <w:rPr>
          <w:rFonts w:ascii="Calibri" w:hAnsi="Calibri"/>
          <w:noProof/>
          <w:sz w:val="22"/>
        </w:rPr>
        <w:t>considered</w:t>
      </w:r>
      <w:r w:rsidR="004200FA">
        <w:rPr>
          <w:rFonts w:ascii="Calibri" w:hAnsi="Calibri"/>
          <w:noProof/>
          <w:sz w:val="22"/>
        </w:rPr>
        <w:t>;</w:t>
      </w:r>
    </w:p>
    <w:p w14:paraId="2B6CE983" w14:textId="798C3DF8" w:rsidR="004F1961" w:rsidRPr="00D764A9" w:rsidRDefault="004F1961" w:rsidP="004F1961">
      <w:pPr>
        <w:pStyle w:val="ListParagraph"/>
        <w:numPr>
          <w:ilvl w:val="0"/>
          <w:numId w:val="57"/>
        </w:numPr>
        <w:autoSpaceDE w:val="0"/>
        <w:autoSpaceDN w:val="0"/>
        <w:adjustRightInd w:val="0"/>
        <w:spacing w:line="240" w:lineRule="auto"/>
        <w:jc w:val="both"/>
        <w:rPr>
          <w:rFonts w:ascii="Calibri" w:hAnsi="Calibri"/>
          <w:b/>
          <w:noProof/>
          <w:sz w:val="22"/>
        </w:rPr>
      </w:pPr>
      <w:r w:rsidRPr="00570C6B">
        <w:rPr>
          <w:rFonts w:ascii="Calibri" w:hAnsi="Calibri"/>
          <w:b/>
          <w:noProof/>
          <w:sz w:val="22"/>
        </w:rPr>
        <w:t>Continuity</w:t>
      </w:r>
      <w:r w:rsidR="00C320B1">
        <w:rPr>
          <w:rFonts w:ascii="Calibri" w:hAnsi="Calibri"/>
          <w:b/>
          <w:noProof/>
          <w:sz w:val="22"/>
        </w:rPr>
        <w:t xml:space="preserve"> (extended)</w:t>
      </w:r>
      <w:r w:rsidRPr="00D764A9">
        <w:rPr>
          <w:rFonts w:ascii="Calibri" w:hAnsi="Calibri"/>
          <w:noProof/>
          <w:sz w:val="22"/>
        </w:rPr>
        <w:t xml:space="preserve">, specified as </w:t>
      </w:r>
      <w:ins w:id="990" w:author="KN-NZ-Presentation, Funktional" w:date="2017-06-13T15:14:00Z">
        <w:r w:rsidR="008B73EC">
          <w:rPr>
            <w:rFonts w:ascii="Calibri" w:hAnsi="Calibri"/>
            <w:noProof/>
            <w:sz w:val="22"/>
          </w:rPr>
          <w:t xml:space="preserve">the </w:t>
        </w:r>
      </w:ins>
      <w:r w:rsidRPr="006F5EBE">
        <w:rPr>
          <w:rFonts w:ascii="Calibri" w:hAnsi="Calibri"/>
          <w:b/>
          <w:i/>
          <w:smallCaps/>
          <w:noProof/>
          <w:sz w:val="22"/>
        </w:rPr>
        <w:t>probability</w:t>
      </w:r>
      <w:r>
        <w:rPr>
          <w:rFonts w:ascii="Calibri" w:hAnsi="Calibri"/>
          <w:noProof/>
          <w:sz w:val="22"/>
        </w:rPr>
        <w:t xml:space="preserve"> that in a certain (short) </w:t>
      </w:r>
      <w:r w:rsidRPr="006F5EBE">
        <w:rPr>
          <w:rFonts w:ascii="Calibri" w:hAnsi="Calibri"/>
          <w:b/>
          <w:i/>
          <w:smallCaps/>
          <w:noProof/>
          <w:sz w:val="22"/>
        </w:rPr>
        <w:t>time period</w:t>
      </w:r>
      <w:r>
        <w:rPr>
          <w:rFonts w:ascii="Calibri" w:hAnsi="Calibri"/>
          <w:noProof/>
          <w:sz w:val="22"/>
        </w:rPr>
        <w:t xml:space="preserve"> the data provision is performed contin</w:t>
      </w:r>
      <w:ins w:id="991" w:author="KN-NZ-Presentation, Funktional" w:date="2017-06-13T15:41:00Z">
        <w:r w:rsidR="005734E2">
          <w:rPr>
            <w:rFonts w:ascii="Calibri" w:hAnsi="Calibri"/>
            <w:noProof/>
            <w:sz w:val="22"/>
          </w:rPr>
          <w:t>u</w:t>
        </w:r>
      </w:ins>
      <w:r>
        <w:rPr>
          <w:rFonts w:ascii="Calibri" w:hAnsi="Calibri"/>
          <w:noProof/>
          <w:sz w:val="22"/>
        </w:rPr>
        <w:t>ously and meets the accura</w:t>
      </w:r>
      <w:r w:rsidR="004200FA">
        <w:rPr>
          <w:rFonts w:ascii="Calibri" w:hAnsi="Calibri"/>
          <w:noProof/>
          <w:sz w:val="22"/>
        </w:rPr>
        <w:t>cy and integrity requirements; and</w:t>
      </w:r>
    </w:p>
    <w:p w14:paraId="0C470C5A" w14:textId="54268E3B" w:rsidR="004F1961" w:rsidRDefault="004F1961" w:rsidP="004F1961">
      <w:pPr>
        <w:pStyle w:val="ListParagraph"/>
        <w:numPr>
          <w:ilvl w:val="0"/>
          <w:numId w:val="57"/>
        </w:numPr>
        <w:autoSpaceDE w:val="0"/>
        <w:autoSpaceDN w:val="0"/>
        <w:adjustRightInd w:val="0"/>
        <w:spacing w:line="240" w:lineRule="auto"/>
        <w:jc w:val="both"/>
        <w:rPr>
          <w:rFonts w:ascii="Calibri" w:hAnsi="Calibri"/>
          <w:b/>
          <w:noProof/>
          <w:sz w:val="22"/>
        </w:rPr>
      </w:pPr>
      <w:r w:rsidRPr="006F5EBE">
        <w:rPr>
          <w:rFonts w:ascii="Calibri" w:hAnsi="Calibri"/>
          <w:b/>
          <w:noProof/>
          <w:sz w:val="22"/>
        </w:rPr>
        <w:t>Availability</w:t>
      </w:r>
      <w:r w:rsidR="00C320B1">
        <w:rPr>
          <w:rFonts w:ascii="Calibri" w:hAnsi="Calibri"/>
          <w:b/>
          <w:noProof/>
          <w:sz w:val="22"/>
        </w:rPr>
        <w:t xml:space="preserve"> (extended)</w:t>
      </w:r>
      <w:r w:rsidRPr="006D14AA">
        <w:rPr>
          <w:rFonts w:ascii="Calibri" w:hAnsi="Calibri"/>
          <w:noProof/>
          <w:sz w:val="22"/>
        </w:rPr>
        <w:t>, specified</w:t>
      </w:r>
      <w:r w:rsidRPr="007922A4">
        <w:rPr>
          <w:rFonts w:ascii="Calibri" w:hAnsi="Calibri"/>
          <w:noProof/>
          <w:sz w:val="22"/>
        </w:rPr>
        <w:t xml:space="preserve"> as </w:t>
      </w:r>
      <w:ins w:id="992" w:author="KN-NZ-Presentation, Funktional" w:date="2017-06-13T15:15:00Z">
        <w:r w:rsidR="008B73EC">
          <w:rPr>
            <w:rFonts w:ascii="Calibri" w:hAnsi="Calibri"/>
            <w:noProof/>
            <w:sz w:val="22"/>
          </w:rPr>
          <w:t xml:space="preserve">the </w:t>
        </w:r>
      </w:ins>
      <w:r w:rsidRPr="007922A4">
        <w:rPr>
          <w:rFonts w:ascii="Calibri" w:hAnsi="Calibri"/>
          <w:b/>
          <w:i/>
          <w:smallCaps/>
          <w:noProof/>
          <w:sz w:val="22"/>
        </w:rPr>
        <w:t>percentage of time</w:t>
      </w:r>
      <w:r w:rsidRPr="007922A4">
        <w:rPr>
          <w:rFonts w:ascii="Calibri" w:hAnsi="Calibri"/>
          <w:noProof/>
          <w:sz w:val="22"/>
        </w:rPr>
        <w:t xml:space="preserve"> that in a certain (long) </w:t>
      </w:r>
      <w:r w:rsidRPr="007922A4">
        <w:rPr>
          <w:rFonts w:ascii="Calibri" w:hAnsi="Calibri"/>
          <w:b/>
          <w:i/>
          <w:smallCaps/>
          <w:noProof/>
          <w:sz w:val="22"/>
        </w:rPr>
        <w:t>time period</w:t>
      </w:r>
      <w:r w:rsidRPr="007922A4">
        <w:rPr>
          <w:rFonts w:ascii="Calibri" w:hAnsi="Calibri"/>
          <w:noProof/>
          <w:sz w:val="22"/>
        </w:rPr>
        <w:t xml:space="preserve"> the data provision is performed and </w:t>
      </w:r>
      <w:r>
        <w:rPr>
          <w:rFonts w:ascii="Calibri" w:hAnsi="Calibri"/>
          <w:noProof/>
          <w:sz w:val="22"/>
        </w:rPr>
        <w:t>meets the accuracy and i</w:t>
      </w:r>
      <w:r w:rsidR="004200FA">
        <w:rPr>
          <w:rFonts w:ascii="Calibri" w:hAnsi="Calibri"/>
          <w:noProof/>
          <w:sz w:val="22"/>
        </w:rPr>
        <w:t>ntegrity requirements.</w:t>
      </w:r>
    </w:p>
    <w:p w14:paraId="662B617F" w14:textId="77777777" w:rsidR="008B73EC" w:rsidRDefault="008B73EC" w:rsidP="00327104">
      <w:pPr>
        <w:autoSpaceDE w:val="0"/>
        <w:autoSpaceDN w:val="0"/>
        <w:adjustRightInd w:val="0"/>
        <w:spacing w:line="240" w:lineRule="auto"/>
        <w:jc w:val="both"/>
        <w:rPr>
          <w:ins w:id="993" w:author="KN-NZ-Presentation, Funktional" w:date="2017-06-13T15:19:00Z"/>
          <w:rFonts w:ascii="Calibri" w:hAnsi="Calibri"/>
          <w:noProof/>
          <w:sz w:val="22"/>
        </w:rPr>
      </w:pPr>
    </w:p>
    <w:p w14:paraId="1CB1904B" w14:textId="3CCA57BB" w:rsidR="00327104" w:rsidRDefault="004200FA" w:rsidP="00327104">
      <w:pPr>
        <w:autoSpaceDE w:val="0"/>
        <w:autoSpaceDN w:val="0"/>
        <w:adjustRightInd w:val="0"/>
        <w:spacing w:line="240" w:lineRule="auto"/>
        <w:jc w:val="both"/>
        <w:rPr>
          <w:ins w:id="994" w:author="KN-NZ-Presentation, Funktional" w:date="2017-06-13T17:14:00Z"/>
          <w:rFonts w:ascii="Calibri" w:hAnsi="Calibri"/>
          <w:noProof/>
          <w:sz w:val="22"/>
        </w:rPr>
      </w:pPr>
      <w:del w:id="995" w:author="KN-NZ-Presentation, Funktional" w:date="2017-06-13T15:42:00Z">
        <w:r w:rsidDel="005734E2">
          <w:rPr>
            <w:rFonts w:ascii="Calibri" w:hAnsi="Calibri"/>
            <w:noProof/>
            <w:sz w:val="22"/>
          </w:rPr>
          <w:delText>From application point of view t</w:delText>
        </w:r>
      </w:del>
      <w:ins w:id="996" w:author="KN-NZ-Presentation, Funktional" w:date="2017-06-13T15:42:00Z">
        <w:r w:rsidR="005734E2">
          <w:rPr>
            <w:rFonts w:ascii="Calibri" w:hAnsi="Calibri"/>
            <w:noProof/>
            <w:sz w:val="22"/>
          </w:rPr>
          <w:t>T</w:t>
        </w:r>
      </w:ins>
      <w:r>
        <w:rPr>
          <w:rFonts w:ascii="Calibri" w:hAnsi="Calibri"/>
          <w:noProof/>
          <w:sz w:val="22"/>
        </w:rPr>
        <w:t>he provision of positions or distances should be time-s</w:t>
      </w:r>
      <w:del w:id="997" w:author="KN-NZ-Presentation, Funktional" w:date="2017-06-13T15:42:00Z">
        <w:r w:rsidDel="005734E2">
          <w:rPr>
            <w:rFonts w:ascii="Calibri" w:hAnsi="Calibri"/>
            <w:noProof/>
            <w:sz w:val="22"/>
          </w:rPr>
          <w:delText>n</w:delText>
        </w:r>
      </w:del>
      <w:r>
        <w:rPr>
          <w:rFonts w:ascii="Calibri" w:hAnsi="Calibri"/>
          <w:noProof/>
          <w:sz w:val="22"/>
        </w:rPr>
        <w:t>y</w:t>
      </w:r>
      <w:ins w:id="998" w:author="KN-NZ-Presentation, Funktional" w:date="2017-06-13T15:42:00Z">
        <w:r w:rsidR="005734E2">
          <w:rPr>
            <w:rFonts w:ascii="Calibri" w:hAnsi="Calibri"/>
            <w:noProof/>
            <w:sz w:val="22"/>
          </w:rPr>
          <w:t>n</w:t>
        </w:r>
      </w:ins>
      <w:r>
        <w:rPr>
          <w:rFonts w:ascii="Calibri" w:hAnsi="Calibri"/>
          <w:noProof/>
          <w:sz w:val="22"/>
        </w:rPr>
        <w:t>chroni</w:t>
      </w:r>
      <w:del w:id="999" w:author="KN-NZ-Presentation, Funktional" w:date="2017-06-13T15:42:00Z">
        <w:r w:rsidDel="005734E2">
          <w:rPr>
            <w:rFonts w:ascii="Calibri" w:hAnsi="Calibri"/>
            <w:noProof/>
            <w:sz w:val="22"/>
          </w:rPr>
          <w:delText>z</w:delText>
        </w:r>
      </w:del>
      <w:ins w:id="1000" w:author="KN-NZ-Presentation, Funktional" w:date="2017-06-13T15:42:00Z">
        <w:r w:rsidR="005734E2">
          <w:rPr>
            <w:rFonts w:ascii="Calibri" w:hAnsi="Calibri"/>
            <w:noProof/>
            <w:sz w:val="22"/>
          </w:rPr>
          <w:t>s</w:t>
        </w:r>
      </w:ins>
      <w:r>
        <w:rPr>
          <w:rFonts w:ascii="Calibri" w:hAnsi="Calibri"/>
          <w:noProof/>
          <w:sz w:val="22"/>
        </w:rPr>
        <w:t>ed with the provision of associated integrity data.</w:t>
      </w:r>
    </w:p>
    <w:p w14:paraId="27A41590" w14:textId="77777777" w:rsidR="00573ABF" w:rsidRDefault="00573ABF" w:rsidP="00327104">
      <w:pPr>
        <w:autoSpaceDE w:val="0"/>
        <w:autoSpaceDN w:val="0"/>
        <w:adjustRightInd w:val="0"/>
        <w:spacing w:line="240" w:lineRule="auto"/>
        <w:jc w:val="both"/>
        <w:rPr>
          <w:rFonts w:ascii="Calibri" w:hAnsi="Calibri"/>
          <w:noProof/>
          <w:sz w:val="22"/>
        </w:rPr>
      </w:pPr>
    </w:p>
    <w:p w14:paraId="62F95E8B" w14:textId="112DDDD6" w:rsidR="00B10DD0" w:rsidDel="00573ABF" w:rsidRDefault="00EA7F75" w:rsidP="00B35A68">
      <w:pPr>
        <w:pStyle w:val="Heading3"/>
        <w:rPr>
          <w:del w:id="1001" w:author="KN-NZ-Presentation, Funktional" w:date="2017-06-13T17:14:00Z"/>
        </w:rPr>
      </w:pPr>
      <w:bookmarkStart w:id="1002" w:name="_Toc479846675"/>
      <w:del w:id="1003" w:author="KN-NZ-Presentation, Funktional" w:date="2017-06-13T17:11:00Z">
        <w:r w:rsidDel="00573ABF">
          <w:delText>Assignment</w:delText>
        </w:r>
        <w:r w:rsidR="00083C70" w:rsidDel="00573ABF">
          <w:delText xml:space="preserve"> </w:delText>
        </w:r>
      </w:del>
      <w:del w:id="1004" w:author="KN-NZ-Presentation, Funktional" w:date="2017-06-13T17:14:00Z">
        <w:r w:rsidR="00083C70" w:rsidDel="00573ABF">
          <w:delText>of</w:delText>
        </w:r>
        <w:r w:rsidR="00DD6D11" w:rsidDel="00573ABF">
          <w:delText xml:space="preserve"> </w:delText>
        </w:r>
        <w:r w:rsidR="00D813E9" w:rsidDel="00573ABF">
          <w:delText>performance parameters</w:delText>
        </w:r>
        <w:bookmarkEnd w:id="1002"/>
        <w:r w:rsidR="003B5603" w:rsidDel="00573ABF">
          <w:delText xml:space="preserve"> </w:delText>
        </w:r>
        <w:r w:rsidR="003E1EEF" w:rsidDel="00573ABF">
          <w:delText xml:space="preserve"> </w:delText>
        </w:r>
      </w:del>
    </w:p>
    <w:p w14:paraId="13ACD769" w14:textId="6B132C56" w:rsidR="004D7AA1" w:rsidDel="00573ABF" w:rsidRDefault="00F73D62">
      <w:pPr>
        <w:autoSpaceDE w:val="0"/>
        <w:autoSpaceDN w:val="0"/>
        <w:adjustRightInd w:val="0"/>
        <w:spacing w:line="240" w:lineRule="auto"/>
        <w:jc w:val="both"/>
        <w:rPr>
          <w:del w:id="1005" w:author="KN-NZ-Presentation, Funktional" w:date="2017-06-13T17:09:00Z"/>
          <w:rFonts w:ascii="Calibri" w:hAnsi="Calibri"/>
          <w:noProof/>
          <w:sz w:val="22"/>
        </w:rPr>
      </w:pPr>
      <w:del w:id="1006" w:author="KN-NZ-Presentation, Funktional" w:date="2017-06-13T17:09:00Z">
        <w:r w:rsidDel="00573ABF">
          <w:rPr>
            <w:rFonts w:ascii="Calibri" w:hAnsi="Calibri"/>
            <w:noProof/>
            <w:sz w:val="22"/>
          </w:rPr>
          <w:delText>S</w:delText>
        </w:r>
        <w:r w:rsidR="0003132F" w:rsidDel="00573ABF">
          <w:rPr>
            <w:rFonts w:ascii="Calibri" w:hAnsi="Calibri"/>
            <w:noProof/>
            <w:sz w:val="22"/>
          </w:rPr>
          <w:delText xml:space="preserve">ystems </w:delText>
        </w:r>
        <w:r w:rsidR="0003132F" w:rsidRPr="00F73D62" w:rsidDel="00573ABF">
          <w:rPr>
            <w:rFonts w:ascii="Calibri" w:hAnsi="Calibri"/>
            <w:noProof/>
            <w:sz w:val="22"/>
          </w:rPr>
          <w:delText>for high</w:delText>
        </w:r>
        <w:r w:rsidR="00911772" w:rsidDel="00573ABF">
          <w:rPr>
            <w:rFonts w:ascii="Calibri" w:hAnsi="Calibri"/>
            <w:noProof/>
            <w:sz w:val="22"/>
          </w:rPr>
          <w:delText>-</w:delText>
        </w:r>
        <w:r w:rsidR="0003132F" w:rsidRPr="00F73D62" w:rsidDel="00573ABF">
          <w:rPr>
            <w:rFonts w:ascii="Calibri" w:hAnsi="Calibri"/>
            <w:noProof/>
            <w:sz w:val="22"/>
          </w:rPr>
          <w:delText xml:space="preserve">accuracy positioning and ranging </w:delText>
        </w:r>
        <w:r w:rsidR="009E3E7B" w:rsidDel="00573ABF">
          <w:rPr>
            <w:rFonts w:ascii="Calibri" w:hAnsi="Calibri"/>
            <w:noProof/>
            <w:sz w:val="22"/>
          </w:rPr>
          <w:delText>provide</w:delText>
        </w:r>
        <w:r w:rsidDel="00573ABF">
          <w:rPr>
            <w:rFonts w:ascii="Calibri" w:hAnsi="Calibri"/>
            <w:noProof/>
            <w:sz w:val="22"/>
          </w:rPr>
          <w:delText xml:space="preserve"> </w:delText>
        </w:r>
        <w:r w:rsidR="0003132F" w:rsidRPr="00F73D62" w:rsidDel="00573ABF">
          <w:rPr>
            <w:rFonts w:ascii="Calibri" w:hAnsi="Calibri"/>
            <w:noProof/>
            <w:sz w:val="22"/>
          </w:rPr>
          <w:delText>data</w:delText>
        </w:r>
        <w:r w:rsidDel="00573ABF">
          <w:rPr>
            <w:rFonts w:ascii="Calibri" w:hAnsi="Calibri"/>
            <w:noProof/>
            <w:sz w:val="22"/>
          </w:rPr>
          <w:delText xml:space="preserve"> products </w:delText>
        </w:r>
        <w:r w:rsidR="0003132F" w:rsidRPr="00F73D62" w:rsidDel="00573ABF">
          <w:rPr>
            <w:rFonts w:ascii="Calibri" w:hAnsi="Calibri"/>
            <w:noProof/>
            <w:sz w:val="22"/>
          </w:rPr>
          <w:delText xml:space="preserve">containing </w:delText>
        </w:r>
        <w:r w:rsidR="0003132F" w:rsidDel="00573ABF">
          <w:rPr>
            <w:rFonts w:ascii="Calibri" w:hAnsi="Calibri"/>
            <w:noProof/>
            <w:sz w:val="22"/>
          </w:rPr>
          <w:delText>3-dimensional, horizontal or vertical positions, distance vectors</w:delText>
        </w:r>
        <w:r w:rsidDel="00573ABF">
          <w:rPr>
            <w:rFonts w:ascii="Calibri" w:hAnsi="Calibri"/>
            <w:noProof/>
            <w:sz w:val="22"/>
          </w:rPr>
          <w:delText>, or distances</w:delText>
        </w:r>
        <w:r w:rsidR="0053716C" w:rsidDel="00573ABF">
          <w:rPr>
            <w:rFonts w:ascii="Calibri" w:hAnsi="Calibri"/>
            <w:noProof/>
            <w:sz w:val="22"/>
          </w:rPr>
          <w:delText xml:space="preserve"> (see Table </w:delText>
        </w:r>
      </w:del>
      <w:del w:id="1007" w:author="KN-NZ-Presentation, Funktional" w:date="2017-06-13T16:11:00Z">
        <w:r w:rsidR="00C82868" w:rsidDel="00B71454">
          <w:rPr>
            <w:rFonts w:ascii="Calibri" w:hAnsi="Calibri"/>
            <w:noProof/>
            <w:sz w:val="22"/>
          </w:rPr>
          <w:delText>3</w:delText>
        </w:r>
      </w:del>
      <w:del w:id="1008" w:author="KN-NZ-Presentation, Funktional" w:date="2017-06-13T17:09:00Z">
        <w:r w:rsidR="00C82868" w:rsidDel="00573ABF">
          <w:rPr>
            <w:rFonts w:ascii="Calibri" w:hAnsi="Calibri"/>
            <w:noProof/>
            <w:sz w:val="22"/>
          </w:rPr>
          <w:delText>)</w:delText>
        </w:r>
        <w:r w:rsidDel="00573ABF">
          <w:rPr>
            <w:rFonts w:ascii="Calibri" w:hAnsi="Calibri"/>
            <w:noProof/>
            <w:sz w:val="22"/>
          </w:rPr>
          <w:delText>.</w:delText>
        </w:r>
        <w:r w:rsidR="00006932" w:rsidDel="00573ABF">
          <w:rPr>
            <w:rFonts w:ascii="Calibri" w:hAnsi="Calibri"/>
            <w:noProof/>
            <w:sz w:val="22"/>
          </w:rPr>
          <w:delText xml:space="preserve"> </w:delText>
        </w:r>
        <w:r w:rsidR="00231EB6" w:rsidDel="00573ABF">
          <w:rPr>
            <w:rFonts w:ascii="Calibri" w:hAnsi="Calibri"/>
            <w:noProof/>
            <w:sz w:val="22"/>
          </w:rPr>
          <w:delText xml:space="preserve">These systems are often composed </w:delText>
        </w:r>
      </w:del>
      <w:del w:id="1009" w:author="KN-NZ-Presentation, Funktional" w:date="2017-06-13T16:16:00Z">
        <w:r w:rsidR="00231EB6" w:rsidDel="00B71454">
          <w:rPr>
            <w:rFonts w:ascii="Calibri" w:hAnsi="Calibri"/>
            <w:noProof/>
            <w:sz w:val="22"/>
          </w:rPr>
          <w:delText xml:space="preserve">by </w:delText>
        </w:r>
      </w:del>
      <w:del w:id="1010" w:author="KN-NZ-Presentation, Funktional" w:date="2017-06-13T16:15:00Z">
        <w:r w:rsidR="00231EB6" w:rsidDel="00B71454">
          <w:rPr>
            <w:rFonts w:ascii="Calibri" w:hAnsi="Calibri"/>
            <w:noProof/>
            <w:sz w:val="22"/>
          </w:rPr>
          <w:delText>an infrastructural system (e.g. GNSS)</w:delText>
        </w:r>
      </w:del>
      <w:del w:id="1011" w:author="KN-NZ-Presentation, Funktional" w:date="2017-06-13T17:09:00Z">
        <w:r w:rsidR="00231EB6" w:rsidDel="00573ABF">
          <w:rPr>
            <w:rFonts w:ascii="Calibri" w:hAnsi="Calibri"/>
            <w:noProof/>
            <w:sz w:val="22"/>
          </w:rPr>
          <w:delText xml:space="preserve">, </w:delText>
        </w:r>
      </w:del>
      <w:del w:id="1012" w:author="KN-NZ-Presentation, Funktional" w:date="2017-06-13T16:16:00Z">
        <w:r w:rsidR="00231EB6" w:rsidDel="00B71454">
          <w:rPr>
            <w:rFonts w:ascii="Calibri" w:hAnsi="Calibri"/>
            <w:noProof/>
            <w:sz w:val="22"/>
          </w:rPr>
          <w:delText xml:space="preserve">maybe </w:delText>
        </w:r>
      </w:del>
      <w:del w:id="1013" w:author="KN-NZ-Presentation, Funktional" w:date="2017-06-13T17:09:00Z">
        <w:r w:rsidR="00231EB6" w:rsidDel="00573ABF">
          <w:rPr>
            <w:rFonts w:ascii="Calibri" w:hAnsi="Calibri"/>
            <w:noProof/>
            <w:sz w:val="22"/>
          </w:rPr>
          <w:delText>augmentation systems (e.g. DGNSS services)</w:delText>
        </w:r>
      </w:del>
      <w:del w:id="1014" w:author="KN-NZ-Presentation, Funktional" w:date="2017-06-13T16:16:00Z">
        <w:r w:rsidR="00231EB6" w:rsidDel="00B71454">
          <w:rPr>
            <w:rFonts w:ascii="Calibri" w:hAnsi="Calibri"/>
            <w:noProof/>
            <w:sz w:val="22"/>
          </w:rPr>
          <w:delText>,</w:delText>
        </w:r>
      </w:del>
      <w:del w:id="1015" w:author="KN-NZ-Presentation, Funktional" w:date="2017-06-13T17:09:00Z">
        <w:r w:rsidR="00231EB6" w:rsidDel="00573ABF">
          <w:rPr>
            <w:rFonts w:ascii="Calibri" w:hAnsi="Calibri"/>
            <w:noProof/>
            <w:sz w:val="22"/>
          </w:rPr>
          <w:delText xml:space="preserve"> and user terminals (e.g. GNSS/DGNSS receiver). The chosen system architecture determines </w:delText>
        </w:r>
      </w:del>
      <w:del w:id="1016" w:author="KN-NZ-Presentation, Funktional" w:date="2017-06-13T16:18:00Z">
        <w:r w:rsidR="00231EB6" w:rsidDel="0029371D">
          <w:rPr>
            <w:rFonts w:ascii="Calibri" w:hAnsi="Calibri"/>
            <w:noProof/>
            <w:sz w:val="22"/>
          </w:rPr>
          <w:delText>if certain</w:delText>
        </w:r>
      </w:del>
      <w:del w:id="1017" w:author="KN-NZ-Presentation, Funktional" w:date="2017-06-13T17:09:00Z">
        <w:r w:rsidR="00231EB6" w:rsidDel="00573ABF">
          <w:rPr>
            <w:rFonts w:ascii="Calibri" w:hAnsi="Calibri"/>
            <w:noProof/>
            <w:sz w:val="22"/>
          </w:rPr>
          <w:delText xml:space="preserve"> positioning and ranging techniques may be applied and, consequently, </w:delText>
        </w:r>
      </w:del>
      <w:del w:id="1018" w:author="KN-NZ-Presentation, Funktional" w:date="2017-06-13T16:18:00Z">
        <w:r w:rsidR="00231EB6" w:rsidDel="0029371D">
          <w:rPr>
            <w:rFonts w:ascii="Calibri" w:hAnsi="Calibri"/>
            <w:noProof/>
            <w:sz w:val="22"/>
          </w:rPr>
          <w:delText>if</w:delText>
        </w:r>
      </w:del>
      <w:del w:id="1019" w:author="KN-NZ-Presentation, Funktional" w:date="2017-06-13T17:09:00Z">
        <w:r w:rsidR="00231EB6" w:rsidDel="00573ABF">
          <w:rPr>
            <w:rFonts w:ascii="Calibri" w:hAnsi="Calibri"/>
            <w:noProof/>
            <w:sz w:val="22"/>
          </w:rPr>
          <w:delText xml:space="preserve"> the system can meet the performance requirements </w:delText>
        </w:r>
      </w:del>
      <w:del w:id="1020" w:author="KN-NZ-Presentation, Funktional" w:date="2017-06-13T16:19:00Z">
        <w:r w:rsidR="00231EB6" w:rsidDel="0029371D">
          <w:rPr>
            <w:rFonts w:ascii="Calibri" w:hAnsi="Calibri"/>
            <w:noProof/>
            <w:sz w:val="22"/>
          </w:rPr>
          <w:delText xml:space="preserve">on </w:delText>
        </w:r>
      </w:del>
      <w:del w:id="1021" w:author="KN-NZ-Presentation, Funktional" w:date="2017-06-13T17:09:00Z">
        <w:r w:rsidR="00231EB6" w:rsidDel="00573ABF">
          <w:rPr>
            <w:rFonts w:ascii="Calibri" w:hAnsi="Calibri"/>
            <w:noProof/>
            <w:sz w:val="22"/>
          </w:rPr>
          <w:delText xml:space="preserve">its data output (demand on data and data quality taking into account the diversity of </w:delText>
        </w:r>
        <w:r w:rsidR="00911772" w:rsidDel="00573ABF">
          <w:rPr>
            <w:rFonts w:ascii="Calibri" w:hAnsi="Calibri"/>
            <w:noProof/>
            <w:sz w:val="22"/>
          </w:rPr>
          <w:delText xml:space="preserve">intended </w:delText>
        </w:r>
        <w:r w:rsidR="00231EB6" w:rsidDel="00573ABF">
          <w:rPr>
            <w:rFonts w:ascii="Calibri" w:hAnsi="Calibri"/>
            <w:noProof/>
            <w:sz w:val="22"/>
          </w:rPr>
          <w:delText>applications).</w:delText>
        </w:r>
      </w:del>
    </w:p>
    <w:p w14:paraId="68D0939C" w14:textId="5998C9F0" w:rsidR="004D7AA1" w:rsidDel="00573ABF" w:rsidRDefault="004D7AA1" w:rsidP="004D7AA1">
      <w:pPr>
        <w:autoSpaceDE w:val="0"/>
        <w:autoSpaceDN w:val="0"/>
        <w:adjustRightInd w:val="0"/>
        <w:spacing w:line="240" w:lineRule="auto"/>
        <w:jc w:val="both"/>
        <w:rPr>
          <w:del w:id="1022" w:author="KN-NZ-Presentation, Funktional" w:date="2017-06-13T17:09:00Z"/>
          <w:rFonts w:ascii="Calibri" w:hAnsi="Calibri"/>
          <w:noProof/>
          <w:sz w:val="22"/>
        </w:rPr>
      </w:pPr>
    </w:p>
    <w:p w14:paraId="24BBB7EB" w14:textId="34DBD2D4" w:rsidR="0053716C" w:rsidRPr="00F35004" w:rsidDel="00573ABF" w:rsidRDefault="00F35004" w:rsidP="0053716C">
      <w:pPr>
        <w:pStyle w:val="Tablecaption"/>
        <w:jc w:val="center"/>
        <w:rPr>
          <w:del w:id="1023" w:author="KN-NZ-Presentation, Funktional" w:date="2017-06-13T17:09:00Z"/>
          <w:rFonts w:ascii="Calibri" w:hAnsi="Calibri"/>
          <w:noProof/>
          <w:u w:val="none"/>
        </w:rPr>
      </w:pPr>
      <w:bookmarkStart w:id="1024" w:name="_Toc479846688"/>
      <w:del w:id="1025" w:author="KN-NZ-Presentation, Funktional" w:date="2017-06-13T16:20:00Z">
        <w:r w:rsidRPr="00F35004" w:rsidDel="0029371D">
          <w:rPr>
            <w:u w:val="none"/>
          </w:rPr>
          <w:delText xml:space="preserve">Prospective </w:delText>
        </w:r>
      </w:del>
      <w:del w:id="1026" w:author="KN-NZ-Presentation, Funktional" w:date="2017-06-13T17:09:00Z">
        <w:r w:rsidRPr="00F35004" w:rsidDel="00573ABF">
          <w:rPr>
            <w:u w:val="none"/>
          </w:rPr>
          <w:delText xml:space="preserve">output data of </w:delText>
        </w:r>
        <w:r w:rsidR="00D919C6" w:rsidDel="00573ABF">
          <w:rPr>
            <w:rFonts w:ascii="Calibri" w:hAnsi="Calibri"/>
            <w:noProof/>
            <w:u w:val="none"/>
          </w:rPr>
          <w:delText>systems for high-</w:delText>
        </w:r>
        <w:r w:rsidRPr="00F35004" w:rsidDel="00573ABF">
          <w:rPr>
            <w:rFonts w:ascii="Calibri" w:hAnsi="Calibri"/>
            <w:noProof/>
            <w:u w:val="none"/>
          </w:rPr>
          <w:delText>accuracy positioning and ranging</w:delText>
        </w:r>
        <w:bookmarkEnd w:id="1024"/>
      </w:del>
    </w:p>
    <w:tbl>
      <w:tblPr>
        <w:tblStyle w:val="TableGrid"/>
        <w:tblW w:w="8503" w:type="dxa"/>
        <w:jc w:val="center"/>
        <w:tblLayout w:type="fixed"/>
        <w:tblLook w:val="04A0" w:firstRow="1" w:lastRow="0" w:firstColumn="1" w:lastColumn="0" w:noHBand="0" w:noVBand="1"/>
      </w:tblPr>
      <w:tblGrid>
        <w:gridCol w:w="1417"/>
        <w:gridCol w:w="1417"/>
        <w:gridCol w:w="1418"/>
        <w:gridCol w:w="1417"/>
        <w:gridCol w:w="1417"/>
        <w:gridCol w:w="1417"/>
      </w:tblGrid>
      <w:tr w:rsidR="00960480" w:rsidDel="00573ABF" w14:paraId="412067C9" w14:textId="6A126AA4" w:rsidTr="00A35A6C">
        <w:trPr>
          <w:jc w:val="center"/>
          <w:del w:id="1027" w:author="KN-NZ-Presentation, Funktional" w:date="2017-06-13T17:09:00Z"/>
        </w:trPr>
        <w:tc>
          <w:tcPr>
            <w:tcW w:w="4252" w:type="dxa"/>
            <w:gridSpan w:val="3"/>
            <w:shd w:val="clear" w:color="auto" w:fill="D9D9D9" w:themeFill="background1" w:themeFillShade="D9"/>
          </w:tcPr>
          <w:p w14:paraId="508B6998" w14:textId="7033DB24" w:rsidR="00960480" w:rsidRPr="00DF6D5F" w:rsidDel="00573ABF" w:rsidRDefault="00960480" w:rsidP="00211F94">
            <w:pPr>
              <w:autoSpaceDE w:val="0"/>
              <w:autoSpaceDN w:val="0"/>
              <w:adjustRightInd w:val="0"/>
              <w:spacing w:line="240" w:lineRule="auto"/>
              <w:jc w:val="center"/>
              <w:rPr>
                <w:del w:id="1028" w:author="KN-NZ-Presentation, Funktional" w:date="2017-06-13T17:09:00Z"/>
                <w:rFonts w:ascii="Calibri" w:hAnsi="Calibri"/>
                <w:noProof/>
                <w:szCs w:val="18"/>
              </w:rPr>
            </w:pPr>
            <w:del w:id="1029" w:author="KN-NZ-Presentation, Funktional" w:date="2017-06-13T17:09:00Z">
              <w:r w:rsidRPr="00DF6D5F" w:rsidDel="00573ABF">
                <w:rPr>
                  <w:rFonts w:ascii="Calibri" w:hAnsi="Calibri"/>
                  <w:noProof/>
                  <w:szCs w:val="18"/>
                </w:rPr>
                <w:delText>positions</w:delText>
              </w:r>
            </w:del>
          </w:p>
        </w:tc>
        <w:tc>
          <w:tcPr>
            <w:tcW w:w="4251" w:type="dxa"/>
            <w:gridSpan w:val="3"/>
            <w:shd w:val="clear" w:color="auto" w:fill="D9D9D9" w:themeFill="background1" w:themeFillShade="D9"/>
          </w:tcPr>
          <w:p w14:paraId="0F5EC10A" w14:textId="6F8F5DE7" w:rsidR="00960480" w:rsidRPr="00DF6D5F" w:rsidDel="00573ABF" w:rsidRDefault="00960480" w:rsidP="0053716C">
            <w:pPr>
              <w:autoSpaceDE w:val="0"/>
              <w:autoSpaceDN w:val="0"/>
              <w:adjustRightInd w:val="0"/>
              <w:spacing w:line="240" w:lineRule="auto"/>
              <w:jc w:val="center"/>
              <w:rPr>
                <w:del w:id="1030" w:author="KN-NZ-Presentation, Funktional" w:date="2017-06-13T17:09:00Z"/>
                <w:rFonts w:ascii="Calibri" w:hAnsi="Calibri"/>
                <w:noProof/>
                <w:szCs w:val="18"/>
              </w:rPr>
            </w:pPr>
            <w:del w:id="1031" w:author="KN-NZ-Presentation, Funktional" w:date="2017-06-13T17:09:00Z">
              <w:r w:rsidDel="00573ABF">
                <w:rPr>
                  <w:rFonts w:ascii="Calibri" w:hAnsi="Calibri"/>
                  <w:noProof/>
                  <w:szCs w:val="18"/>
                </w:rPr>
                <w:delText>distances</w:delText>
              </w:r>
            </w:del>
          </w:p>
        </w:tc>
      </w:tr>
      <w:tr w:rsidR="0053716C" w:rsidDel="00573ABF" w14:paraId="5BA8D767" w14:textId="65600730" w:rsidTr="00C82868">
        <w:trPr>
          <w:jc w:val="center"/>
          <w:del w:id="1032" w:author="KN-NZ-Presentation, Funktional" w:date="2017-06-13T17:09:00Z"/>
        </w:trPr>
        <w:tc>
          <w:tcPr>
            <w:tcW w:w="1417" w:type="dxa"/>
            <w:vAlign w:val="center"/>
          </w:tcPr>
          <w:p w14:paraId="133A6AFB" w14:textId="56A930BC" w:rsidR="0053716C" w:rsidRPr="00DF6D5F" w:rsidDel="00573ABF" w:rsidRDefault="0053716C" w:rsidP="0053716C">
            <w:pPr>
              <w:autoSpaceDE w:val="0"/>
              <w:autoSpaceDN w:val="0"/>
              <w:adjustRightInd w:val="0"/>
              <w:spacing w:line="240" w:lineRule="auto"/>
              <w:rPr>
                <w:del w:id="1033" w:author="KN-NZ-Presentation, Funktional" w:date="2017-06-13T17:09:00Z"/>
                <w:rFonts w:ascii="Calibri" w:hAnsi="Calibri"/>
                <w:noProof/>
                <w:szCs w:val="18"/>
              </w:rPr>
            </w:pPr>
            <w:del w:id="1034" w:author="KN-NZ-Presentation, Funktional" w:date="2017-06-13T17:09:00Z">
              <w:r w:rsidRPr="00DF6D5F" w:rsidDel="00573ABF">
                <w:rPr>
                  <w:rFonts w:ascii="Calibri" w:hAnsi="Calibri"/>
                  <w:noProof/>
                  <w:szCs w:val="18"/>
                </w:rPr>
                <w:delText xml:space="preserve">component </w:delText>
              </w:r>
              <w:r w:rsidR="00C82868" w:rsidDel="00573ABF">
                <w:rPr>
                  <w:rFonts w:ascii="Calibri" w:hAnsi="Calibri"/>
                  <w:noProof/>
                  <w:szCs w:val="18"/>
                </w:rPr>
                <w:delText>x</w:delText>
              </w:r>
            </w:del>
          </w:p>
        </w:tc>
        <w:tc>
          <w:tcPr>
            <w:tcW w:w="1417" w:type="dxa"/>
            <w:vMerge w:val="restart"/>
            <w:vAlign w:val="center"/>
          </w:tcPr>
          <w:p w14:paraId="4326D44F" w14:textId="4515CECA" w:rsidR="0053716C" w:rsidRPr="00DF6D5F" w:rsidDel="00573ABF" w:rsidRDefault="0029371D" w:rsidP="00211F94">
            <w:pPr>
              <w:autoSpaceDE w:val="0"/>
              <w:autoSpaceDN w:val="0"/>
              <w:adjustRightInd w:val="0"/>
              <w:spacing w:line="240" w:lineRule="auto"/>
              <w:jc w:val="center"/>
              <w:rPr>
                <w:del w:id="1035" w:author="KN-NZ-Presentation, Funktional" w:date="2017-06-13T17:09:00Z"/>
                <w:rFonts w:ascii="Calibri" w:hAnsi="Calibri"/>
                <w:noProof/>
                <w:szCs w:val="18"/>
              </w:rPr>
            </w:pPr>
            <w:del w:id="1036" w:author="KN-NZ-Presentation, Funktional" w:date="2017-06-13T16:24:00Z">
              <w:r w:rsidRPr="00DF6D5F" w:rsidDel="0029371D">
                <w:rPr>
                  <w:rFonts w:ascii="Calibri" w:hAnsi="Calibri"/>
                  <w:noProof/>
                  <w:szCs w:val="18"/>
                </w:rPr>
                <w:delText>H</w:delText>
              </w:r>
              <w:r w:rsidR="0053716C" w:rsidRPr="00DF6D5F" w:rsidDel="0029371D">
                <w:rPr>
                  <w:rFonts w:ascii="Calibri" w:hAnsi="Calibri"/>
                  <w:noProof/>
                  <w:szCs w:val="18"/>
                </w:rPr>
                <w:delText>orizontal</w:delText>
              </w:r>
            </w:del>
          </w:p>
        </w:tc>
        <w:tc>
          <w:tcPr>
            <w:tcW w:w="1418" w:type="dxa"/>
            <w:vMerge w:val="restart"/>
            <w:vAlign w:val="center"/>
          </w:tcPr>
          <w:p w14:paraId="43ABAC39" w14:textId="6FD2AF26" w:rsidR="0053716C" w:rsidRPr="00DF6D5F" w:rsidDel="00573ABF" w:rsidRDefault="0053716C" w:rsidP="00DF6D5F">
            <w:pPr>
              <w:autoSpaceDE w:val="0"/>
              <w:autoSpaceDN w:val="0"/>
              <w:adjustRightInd w:val="0"/>
              <w:spacing w:line="240" w:lineRule="auto"/>
              <w:jc w:val="center"/>
              <w:rPr>
                <w:del w:id="1037" w:author="KN-NZ-Presentation, Funktional" w:date="2017-06-13T17:09:00Z"/>
                <w:rFonts w:ascii="Calibri" w:hAnsi="Calibri"/>
                <w:noProof/>
                <w:szCs w:val="18"/>
              </w:rPr>
            </w:pPr>
            <w:del w:id="1038" w:author="KN-NZ-Presentation, Funktional" w:date="2017-06-13T17:09:00Z">
              <w:r w:rsidRPr="00DF6D5F" w:rsidDel="00573ABF">
                <w:rPr>
                  <w:rFonts w:ascii="Calibri" w:hAnsi="Calibri"/>
                  <w:noProof/>
                  <w:szCs w:val="18"/>
                </w:rPr>
                <w:delText>3</w:delText>
              </w:r>
              <w:r w:rsidDel="00573ABF">
                <w:rPr>
                  <w:rFonts w:ascii="Calibri" w:hAnsi="Calibri"/>
                  <w:noProof/>
                  <w:szCs w:val="18"/>
                </w:rPr>
                <w:delText>-dimensional</w:delText>
              </w:r>
            </w:del>
          </w:p>
        </w:tc>
        <w:tc>
          <w:tcPr>
            <w:tcW w:w="1417" w:type="dxa"/>
            <w:vAlign w:val="center"/>
          </w:tcPr>
          <w:p w14:paraId="2BFAD229" w14:textId="53741EAE" w:rsidR="0053716C" w:rsidRPr="00DF6D5F" w:rsidDel="00573ABF" w:rsidRDefault="00F35004" w:rsidP="00C82868">
            <w:pPr>
              <w:autoSpaceDE w:val="0"/>
              <w:autoSpaceDN w:val="0"/>
              <w:adjustRightInd w:val="0"/>
              <w:spacing w:line="240" w:lineRule="auto"/>
              <w:jc w:val="center"/>
              <w:rPr>
                <w:del w:id="1039" w:author="KN-NZ-Presentation, Funktional" w:date="2017-06-13T17:09:00Z"/>
                <w:rFonts w:ascii="Calibri" w:hAnsi="Calibri"/>
                <w:noProof/>
                <w:szCs w:val="18"/>
              </w:rPr>
            </w:pPr>
            <w:del w:id="1040" w:author="KN-NZ-Presentation, Funktional" w:date="2017-06-13T17:09:00Z">
              <w:r w:rsidDel="00573ABF">
                <w:rPr>
                  <w:rFonts w:ascii="Calibri" w:hAnsi="Calibri"/>
                  <w:noProof/>
                  <w:szCs w:val="18"/>
                </w:rPr>
                <w:delText xml:space="preserve">component </w:delText>
              </w:r>
              <w:r w:rsidR="0053716C" w:rsidDel="00573ABF">
                <w:rPr>
                  <w:rFonts w:ascii="Calibri" w:hAnsi="Calibri"/>
                  <w:noProof/>
                  <w:szCs w:val="18"/>
                </w:rPr>
                <w:delText>dx</w:delText>
              </w:r>
            </w:del>
          </w:p>
        </w:tc>
        <w:tc>
          <w:tcPr>
            <w:tcW w:w="1417" w:type="dxa"/>
            <w:vMerge w:val="restart"/>
          </w:tcPr>
          <w:p w14:paraId="505D455C" w14:textId="6548D21C" w:rsidR="0053716C" w:rsidRPr="00DF6D5F" w:rsidDel="00573ABF" w:rsidRDefault="0053716C" w:rsidP="00211F94">
            <w:pPr>
              <w:autoSpaceDE w:val="0"/>
              <w:autoSpaceDN w:val="0"/>
              <w:adjustRightInd w:val="0"/>
              <w:spacing w:line="240" w:lineRule="auto"/>
              <w:jc w:val="center"/>
              <w:rPr>
                <w:del w:id="1041" w:author="KN-NZ-Presentation, Funktional" w:date="2017-06-13T17:09:00Z"/>
                <w:rFonts w:ascii="Calibri" w:hAnsi="Calibri"/>
                <w:noProof/>
                <w:szCs w:val="18"/>
              </w:rPr>
            </w:pPr>
            <w:del w:id="1042" w:author="KN-NZ-Presentation, Funktional" w:date="2017-06-13T17:09:00Z">
              <w:r w:rsidDel="00573ABF">
                <w:rPr>
                  <w:rFonts w:ascii="Calibri" w:hAnsi="Calibri"/>
                  <w:noProof/>
                  <w:szCs w:val="18"/>
                </w:rPr>
                <w:delText>distance over ground</w:delText>
              </w:r>
            </w:del>
          </w:p>
        </w:tc>
        <w:tc>
          <w:tcPr>
            <w:tcW w:w="1417" w:type="dxa"/>
            <w:vMerge w:val="restart"/>
            <w:vAlign w:val="center"/>
          </w:tcPr>
          <w:p w14:paraId="253ACBCA" w14:textId="75F8D067" w:rsidR="0053716C" w:rsidRPr="00DF6D5F" w:rsidDel="00573ABF" w:rsidRDefault="0053716C" w:rsidP="0053716C">
            <w:pPr>
              <w:autoSpaceDE w:val="0"/>
              <w:autoSpaceDN w:val="0"/>
              <w:adjustRightInd w:val="0"/>
              <w:spacing w:line="240" w:lineRule="auto"/>
              <w:jc w:val="center"/>
              <w:rPr>
                <w:del w:id="1043" w:author="KN-NZ-Presentation, Funktional" w:date="2017-06-13T17:09:00Z"/>
                <w:rFonts w:ascii="Calibri" w:hAnsi="Calibri"/>
                <w:noProof/>
                <w:szCs w:val="18"/>
              </w:rPr>
            </w:pPr>
            <w:del w:id="1044" w:author="KN-NZ-Presentation, Funktional" w:date="2017-06-13T17:09:00Z">
              <w:r w:rsidRPr="00DF6D5F" w:rsidDel="00573ABF">
                <w:rPr>
                  <w:rFonts w:ascii="Calibri" w:hAnsi="Calibri"/>
                  <w:noProof/>
                  <w:szCs w:val="18"/>
                </w:rPr>
                <w:delText>3</w:delText>
              </w:r>
              <w:r w:rsidDel="00573ABF">
                <w:rPr>
                  <w:rFonts w:ascii="Calibri" w:hAnsi="Calibri"/>
                  <w:noProof/>
                  <w:szCs w:val="18"/>
                </w:rPr>
                <w:delText>-dimensional</w:delText>
              </w:r>
            </w:del>
          </w:p>
        </w:tc>
      </w:tr>
      <w:tr w:rsidR="0053716C" w:rsidDel="00573ABF" w14:paraId="0A4B8716" w14:textId="7D9F6ED9" w:rsidTr="00C82868">
        <w:trPr>
          <w:jc w:val="center"/>
          <w:del w:id="1045" w:author="KN-NZ-Presentation, Funktional" w:date="2017-06-13T17:09:00Z"/>
        </w:trPr>
        <w:tc>
          <w:tcPr>
            <w:tcW w:w="1417" w:type="dxa"/>
            <w:vAlign w:val="center"/>
          </w:tcPr>
          <w:p w14:paraId="775C6E25" w14:textId="645EC4C1" w:rsidR="0053716C" w:rsidRPr="00DF6D5F" w:rsidDel="00573ABF" w:rsidRDefault="00C82868" w:rsidP="0053716C">
            <w:pPr>
              <w:autoSpaceDE w:val="0"/>
              <w:autoSpaceDN w:val="0"/>
              <w:adjustRightInd w:val="0"/>
              <w:spacing w:line="240" w:lineRule="auto"/>
              <w:rPr>
                <w:del w:id="1046" w:author="KN-NZ-Presentation, Funktional" w:date="2017-06-13T17:09:00Z"/>
                <w:rFonts w:ascii="Calibri" w:hAnsi="Calibri"/>
                <w:noProof/>
                <w:szCs w:val="18"/>
              </w:rPr>
            </w:pPr>
            <w:del w:id="1047" w:author="KN-NZ-Presentation, Funktional" w:date="2017-06-13T17:09:00Z">
              <w:r w:rsidDel="00573ABF">
                <w:rPr>
                  <w:rFonts w:ascii="Calibri" w:hAnsi="Calibri"/>
                  <w:noProof/>
                  <w:szCs w:val="18"/>
                </w:rPr>
                <w:delText>c</w:delText>
              </w:r>
              <w:r w:rsidR="0053716C" w:rsidRPr="00DF6D5F" w:rsidDel="00573ABF">
                <w:rPr>
                  <w:rFonts w:ascii="Calibri" w:hAnsi="Calibri"/>
                  <w:noProof/>
                  <w:szCs w:val="18"/>
                </w:rPr>
                <w:delText>omponent</w:delText>
              </w:r>
              <w:r w:rsidDel="00573ABF">
                <w:rPr>
                  <w:rFonts w:ascii="Calibri" w:hAnsi="Calibri"/>
                  <w:noProof/>
                  <w:szCs w:val="18"/>
                </w:rPr>
                <w:delText xml:space="preserve"> y</w:delText>
              </w:r>
            </w:del>
          </w:p>
        </w:tc>
        <w:tc>
          <w:tcPr>
            <w:tcW w:w="1417" w:type="dxa"/>
            <w:vMerge/>
            <w:vAlign w:val="center"/>
          </w:tcPr>
          <w:p w14:paraId="2FFA7894" w14:textId="22AEFE60" w:rsidR="0053716C" w:rsidRPr="00DF6D5F" w:rsidDel="00573ABF" w:rsidRDefault="0053716C" w:rsidP="00211F94">
            <w:pPr>
              <w:autoSpaceDE w:val="0"/>
              <w:autoSpaceDN w:val="0"/>
              <w:adjustRightInd w:val="0"/>
              <w:spacing w:line="240" w:lineRule="auto"/>
              <w:jc w:val="center"/>
              <w:rPr>
                <w:del w:id="1048" w:author="KN-NZ-Presentation, Funktional" w:date="2017-06-13T17:09:00Z"/>
                <w:rFonts w:ascii="Calibri" w:hAnsi="Calibri"/>
                <w:noProof/>
                <w:szCs w:val="18"/>
              </w:rPr>
            </w:pPr>
          </w:p>
        </w:tc>
        <w:tc>
          <w:tcPr>
            <w:tcW w:w="1418" w:type="dxa"/>
            <w:vMerge/>
          </w:tcPr>
          <w:p w14:paraId="36F09843" w14:textId="2E616FAF" w:rsidR="0053716C" w:rsidRPr="00DF6D5F" w:rsidDel="00573ABF" w:rsidRDefault="0053716C" w:rsidP="00211F94">
            <w:pPr>
              <w:autoSpaceDE w:val="0"/>
              <w:autoSpaceDN w:val="0"/>
              <w:adjustRightInd w:val="0"/>
              <w:spacing w:line="240" w:lineRule="auto"/>
              <w:jc w:val="center"/>
              <w:rPr>
                <w:del w:id="1049" w:author="KN-NZ-Presentation, Funktional" w:date="2017-06-13T17:09:00Z"/>
                <w:rFonts w:ascii="Calibri" w:hAnsi="Calibri"/>
                <w:noProof/>
                <w:szCs w:val="18"/>
              </w:rPr>
            </w:pPr>
          </w:p>
        </w:tc>
        <w:tc>
          <w:tcPr>
            <w:tcW w:w="1417" w:type="dxa"/>
            <w:vAlign w:val="center"/>
          </w:tcPr>
          <w:p w14:paraId="470E1BA7" w14:textId="77512DBE" w:rsidR="0053716C" w:rsidRPr="00DF6D5F" w:rsidDel="00573ABF" w:rsidRDefault="00F35004" w:rsidP="00C82868">
            <w:pPr>
              <w:autoSpaceDE w:val="0"/>
              <w:autoSpaceDN w:val="0"/>
              <w:adjustRightInd w:val="0"/>
              <w:spacing w:line="240" w:lineRule="auto"/>
              <w:jc w:val="center"/>
              <w:rPr>
                <w:del w:id="1050" w:author="KN-NZ-Presentation, Funktional" w:date="2017-06-13T17:09:00Z"/>
                <w:rFonts w:ascii="Calibri" w:hAnsi="Calibri"/>
                <w:noProof/>
                <w:szCs w:val="18"/>
              </w:rPr>
            </w:pPr>
            <w:del w:id="1051" w:author="KN-NZ-Presentation, Funktional" w:date="2017-06-13T17:09:00Z">
              <w:r w:rsidDel="00573ABF">
                <w:rPr>
                  <w:rFonts w:ascii="Calibri" w:hAnsi="Calibri"/>
                  <w:noProof/>
                  <w:szCs w:val="18"/>
                </w:rPr>
                <w:delText xml:space="preserve">component </w:delText>
              </w:r>
              <w:r w:rsidR="0053716C" w:rsidDel="00573ABF">
                <w:rPr>
                  <w:rFonts w:ascii="Calibri" w:hAnsi="Calibri"/>
                  <w:noProof/>
                  <w:szCs w:val="18"/>
                </w:rPr>
                <w:delText>dy</w:delText>
              </w:r>
            </w:del>
          </w:p>
        </w:tc>
        <w:tc>
          <w:tcPr>
            <w:tcW w:w="1417" w:type="dxa"/>
            <w:vMerge/>
          </w:tcPr>
          <w:p w14:paraId="0347C34B" w14:textId="0054D753" w:rsidR="0053716C" w:rsidRPr="00DF6D5F" w:rsidDel="00573ABF" w:rsidRDefault="0053716C" w:rsidP="00211F94">
            <w:pPr>
              <w:autoSpaceDE w:val="0"/>
              <w:autoSpaceDN w:val="0"/>
              <w:adjustRightInd w:val="0"/>
              <w:spacing w:line="240" w:lineRule="auto"/>
              <w:jc w:val="center"/>
              <w:rPr>
                <w:del w:id="1052" w:author="KN-NZ-Presentation, Funktional" w:date="2017-06-13T17:09:00Z"/>
                <w:rFonts w:ascii="Calibri" w:hAnsi="Calibri"/>
                <w:noProof/>
                <w:szCs w:val="18"/>
              </w:rPr>
            </w:pPr>
          </w:p>
        </w:tc>
        <w:tc>
          <w:tcPr>
            <w:tcW w:w="1417" w:type="dxa"/>
            <w:vMerge/>
          </w:tcPr>
          <w:p w14:paraId="731BBDC1" w14:textId="51D54406" w:rsidR="0053716C" w:rsidRPr="00DF6D5F" w:rsidDel="00573ABF" w:rsidRDefault="0053716C" w:rsidP="00211F94">
            <w:pPr>
              <w:autoSpaceDE w:val="0"/>
              <w:autoSpaceDN w:val="0"/>
              <w:adjustRightInd w:val="0"/>
              <w:spacing w:line="240" w:lineRule="auto"/>
              <w:jc w:val="center"/>
              <w:rPr>
                <w:del w:id="1053" w:author="KN-NZ-Presentation, Funktional" w:date="2017-06-13T17:09:00Z"/>
                <w:rFonts w:ascii="Calibri" w:hAnsi="Calibri"/>
                <w:noProof/>
                <w:szCs w:val="18"/>
              </w:rPr>
            </w:pPr>
          </w:p>
        </w:tc>
      </w:tr>
      <w:tr w:rsidR="0053716C" w:rsidDel="00573ABF" w14:paraId="5492D62C" w14:textId="423EE0AF" w:rsidTr="00C82868">
        <w:trPr>
          <w:trHeight w:val="140"/>
          <w:jc w:val="center"/>
          <w:del w:id="1054" w:author="KN-NZ-Presentation, Funktional" w:date="2017-06-13T17:09:00Z"/>
        </w:trPr>
        <w:tc>
          <w:tcPr>
            <w:tcW w:w="1417" w:type="dxa"/>
            <w:vAlign w:val="center"/>
          </w:tcPr>
          <w:p w14:paraId="0E8A05AD" w14:textId="70788E23" w:rsidR="0053716C" w:rsidRPr="00DF6D5F" w:rsidDel="00573ABF" w:rsidRDefault="00C82868" w:rsidP="0053716C">
            <w:pPr>
              <w:autoSpaceDE w:val="0"/>
              <w:autoSpaceDN w:val="0"/>
              <w:adjustRightInd w:val="0"/>
              <w:spacing w:line="240" w:lineRule="auto"/>
              <w:rPr>
                <w:del w:id="1055" w:author="KN-NZ-Presentation, Funktional" w:date="2017-06-13T17:09:00Z"/>
                <w:rFonts w:ascii="Calibri" w:hAnsi="Calibri"/>
                <w:noProof/>
                <w:szCs w:val="18"/>
              </w:rPr>
            </w:pPr>
            <w:del w:id="1056" w:author="KN-NZ-Presentation, Funktional" w:date="2017-06-13T17:09:00Z">
              <w:r w:rsidDel="00573ABF">
                <w:rPr>
                  <w:rFonts w:ascii="Calibri" w:hAnsi="Calibri"/>
                  <w:noProof/>
                  <w:szCs w:val="18"/>
                </w:rPr>
                <w:delText>c</w:delText>
              </w:r>
              <w:r w:rsidR="0053716C" w:rsidRPr="00DF6D5F" w:rsidDel="00573ABF">
                <w:rPr>
                  <w:rFonts w:ascii="Calibri" w:hAnsi="Calibri"/>
                  <w:noProof/>
                  <w:szCs w:val="18"/>
                </w:rPr>
                <w:delText>omponent</w:delText>
              </w:r>
              <w:r w:rsidDel="00573ABF">
                <w:rPr>
                  <w:rFonts w:ascii="Calibri" w:hAnsi="Calibri"/>
                  <w:noProof/>
                  <w:szCs w:val="18"/>
                </w:rPr>
                <w:delText xml:space="preserve"> z</w:delText>
              </w:r>
            </w:del>
          </w:p>
        </w:tc>
        <w:tc>
          <w:tcPr>
            <w:tcW w:w="1417" w:type="dxa"/>
            <w:vAlign w:val="center"/>
          </w:tcPr>
          <w:p w14:paraId="6008778A" w14:textId="3551DC6C" w:rsidR="0053716C" w:rsidRPr="00DF6D5F" w:rsidDel="00573ABF" w:rsidRDefault="0053716C" w:rsidP="00211F94">
            <w:pPr>
              <w:autoSpaceDE w:val="0"/>
              <w:autoSpaceDN w:val="0"/>
              <w:adjustRightInd w:val="0"/>
              <w:spacing w:line="240" w:lineRule="auto"/>
              <w:jc w:val="center"/>
              <w:rPr>
                <w:del w:id="1057" w:author="KN-NZ-Presentation, Funktional" w:date="2017-06-13T17:09:00Z"/>
                <w:rFonts w:ascii="Calibri" w:hAnsi="Calibri"/>
                <w:noProof/>
                <w:szCs w:val="18"/>
              </w:rPr>
            </w:pPr>
            <w:del w:id="1058" w:author="KN-NZ-Presentation, Funktional" w:date="2017-06-13T17:09:00Z">
              <w:r w:rsidRPr="00DF6D5F" w:rsidDel="00573ABF">
                <w:rPr>
                  <w:rFonts w:ascii="Calibri" w:hAnsi="Calibri"/>
                  <w:noProof/>
                  <w:szCs w:val="18"/>
                </w:rPr>
                <w:delText>vertical</w:delText>
              </w:r>
            </w:del>
          </w:p>
        </w:tc>
        <w:tc>
          <w:tcPr>
            <w:tcW w:w="1418" w:type="dxa"/>
            <w:vMerge/>
          </w:tcPr>
          <w:p w14:paraId="3FDEE417" w14:textId="2081E38B" w:rsidR="0053716C" w:rsidRPr="00DF6D5F" w:rsidDel="00573ABF" w:rsidRDefault="0053716C" w:rsidP="00211F94">
            <w:pPr>
              <w:autoSpaceDE w:val="0"/>
              <w:autoSpaceDN w:val="0"/>
              <w:adjustRightInd w:val="0"/>
              <w:spacing w:line="240" w:lineRule="auto"/>
              <w:jc w:val="center"/>
              <w:rPr>
                <w:del w:id="1059" w:author="KN-NZ-Presentation, Funktional" w:date="2017-06-13T17:09:00Z"/>
                <w:rFonts w:ascii="Calibri" w:hAnsi="Calibri"/>
                <w:noProof/>
                <w:szCs w:val="18"/>
              </w:rPr>
            </w:pPr>
          </w:p>
        </w:tc>
        <w:tc>
          <w:tcPr>
            <w:tcW w:w="1417" w:type="dxa"/>
            <w:vAlign w:val="center"/>
          </w:tcPr>
          <w:p w14:paraId="64E122F7" w14:textId="5F158D86" w:rsidR="0053716C" w:rsidRPr="00DF6D5F" w:rsidDel="00573ABF" w:rsidRDefault="00F35004" w:rsidP="00C82868">
            <w:pPr>
              <w:autoSpaceDE w:val="0"/>
              <w:autoSpaceDN w:val="0"/>
              <w:adjustRightInd w:val="0"/>
              <w:spacing w:line="240" w:lineRule="auto"/>
              <w:jc w:val="center"/>
              <w:rPr>
                <w:del w:id="1060" w:author="KN-NZ-Presentation, Funktional" w:date="2017-06-13T17:09:00Z"/>
                <w:rFonts w:ascii="Calibri" w:hAnsi="Calibri"/>
                <w:noProof/>
                <w:szCs w:val="18"/>
              </w:rPr>
            </w:pPr>
            <w:del w:id="1061" w:author="KN-NZ-Presentation, Funktional" w:date="2017-06-13T17:09:00Z">
              <w:r w:rsidDel="00573ABF">
                <w:rPr>
                  <w:rFonts w:ascii="Calibri" w:hAnsi="Calibri"/>
                  <w:noProof/>
                  <w:szCs w:val="18"/>
                </w:rPr>
                <w:delText xml:space="preserve">component </w:delText>
              </w:r>
              <w:r w:rsidR="0053716C" w:rsidDel="00573ABF">
                <w:rPr>
                  <w:rFonts w:ascii="Calibri" w:hAnsi="Calibri"/>
                  <w:noProof/>
                  <w:szCs w:val="18"/>
                </w:rPr>
                <w:delText>dz</w:delText>
              </w:r>
            </w:del>
          </w:p>
        </w:tc>
        <w:tc>
          <w:tcPr>
            <w:tcW w:w="1417" w:type="dxa"/>
          </w:tcPr>
          <w:p w14:paraId="2C074B0D" w14:textId="58E32BDD" w:rsidR="0053716C" w:rsidDel="00573ABF" w:rsidRDefault="0053716C" w:rsidP="00211F94">
            <w:pPr>
              <w:autoSpaceDE w:val="0"/>
              <w:autoSpaceDN w:val="0"/>
              <w:adjustRightInd w:val="0"/>
              <w:spacing w:line="240" w:lineRule="auto"/>
              <w:jc w:val="center"/>
              <w:rPr>
                <w:del w:id="1062" w:author="KN-NZ-Presentation, Funktional" w:date="2017-06-13T17:09:00Z"/>
                <w:rFonts w:ascii="Calibri" w:hAnsi="Calibri"/>
                <w:noProof/>
                <w:szCs w:val="18"/>
              </w:rPr>
            </w:pPr>
            <w:del w:id="1063" w:author="KN-NZ-Presentation, Funktional" w:date="2017-06-13T17:09:00Z">
              <w:r w:rsidDel="00573ABF">
                <w:rPr>
                  <w:rFonts w:ascii="Calibri" w:hAnsi="Calibri"/>
                  <w:noProof/>
                  <w:szCs w:val="18"/>
                </w:rPr>
                <w:delText>altitude,</w:delText>
              </w:r>
            </w:del>
          </w:p>
          <w:p w14:paraId="2ED70C16" w14:textId="658AC2F5" w:rsidR="0053716C" w:rsidRPr="00DF6D5F" w:rsidDel="00573ABF" w:rsidRDefault="0053716C" w:rsidP="00211F94">
            <w:pPr>
              <w:autoSpaceDE w:val="0"/>
              <w:autoSpaceDN w:val="0"/>
              <w:adjustRightInd w:val="0"/>
              <w:spacing w:line="240" w:lineRule="auto"/>
              <w:jc w:val="center"/>
              <w:rPr>
                <w:del w:id="1064" w:author="KN-NZ-Presentation, Funktional" w:date="2017-06-13T17:09:00Z"/>
                <w:rFonts w:ascii="Calibri" w:hAnsi="Calibri"/>
                <w:noProof/>
                <w:szCs w:val="18"/>
              </w:rPr>
            </w:pPr>
            <w:del w:id="1065" w:author="KN-NZ-Presentation, Funktional" w:date="2017-06-13T17:09:00Z">
              <w:r w:rsidDel="00573ABF">
                <w:rPr>
                  <w:rFonts w:ascii="Calibri" w:hAnsi="Calibri"/>
                  <w:noProof/>
                  <w:szCs w:val="18"/>
                </w:rPr>
                <w:delText>depth, or clearance</w:delText>
              </w:r>
            </w:del>
          </w:p>
        </w:tc>
        <w:tc>
          <w:tcPr>
            <w:tcW w:w="1417" w:type="dxa"/>
            <w:vMerge/>
          </w:tcPr>
          <w:p w14:paraId="0AF78415" w14:textId="176614F6" w:rsidR="0053716C" w:rsidRPr="00DF6D5F" w:rsidDel="00573ABF" w:rsidRDefault="0053716C" w:rsidP="00211F94">
            <w:pPr>
              <w:autoSpaceDE w:val="0"/>
              <w:autoSpaceDN w:val="0"/>
              <w:adjustRightInd w:val="0"/>
              <w:spacing w:line="240" w:lineRule="auto"/>
              <w:jc w:val="center"/>
              <w:rPr>
                <w:del w:id="1066" w:author="KN-NZ-Presentation, Funktional" w:date="2017-06-13T17:09:00Z"/>
                <w:rFonts w:ascii="Calibri" w:hAnsi="Calibri"/>
                <w:noProof/>
                <w:szCs w:val="18"/>
              </w:rPr>
            </w:pPr>
          </w:p>
        </w:tc>
      </w:tr>
    </w:tbl>
    <w:p w14:paraId="202F26D6" w14:textId="04823C4C" w:rsidR="009E3E7B" w:rsidDel="00573ABF" w:rsidRDefault="009E3E7B" w:rsidP="00E06DD6">
      <w:pPr>
        <w:autoSpaceDE w:val="0"/>
        <w:autoSpaceDN w:val="0"/>
        <w:adjustRightInd w:val="0"/>
        <w:spacing w:line="240" w:lineRule="auto"/>
        <w:jc w:val="both"/>
        <w:rPr>
          <w:del w:id="1067" w:author="KN-NZ-Presentation, Funktional" w:date="2017-06-13T17:11:00Z"/>
          <w:rFonts w:ascii="Calibri" w:hAnsi="Calibri"/>
          <w:noProof/>
          <w:sz w:val="22"/>
        </w:rPr>
      </w:pPr>
    </w:p>
    <w:p w14:paraId="4BF192D8" w14:textId="661D2A89" w:rsidR="00A3761B" w:rsidRDefault="00010195" w:rsidP="00010195">
      <w:pPr>
        <w:autoSpaceDE w:val="0"/>
        <w:autoSpaceDN w:val="0"/>
        <w:adjustRightInd w:val="0"/>
        <w:spacing w:line="240" w:lineRule="auto"/>
        <w:jc w:val="both"/>
        <w:rPr>
          <w:rFonts w:ascii="Calibri" w:hAnsi="Calibri"/>
          <w:noProof/>
          <w:sz w:val="22"/>
        </w:rPr>
      </w:pPr>
      <w:r w:rsidRPr="00010195">
        <w:rPr>
          <w:rFonts w:ascii="Calibri" w:hAnsi="Calibri"/>
          <w:noProof/>
          <w:sz w:val="22"/>
        </w:rPr>
        <w:t xml:space="preserve">The performance terms and parameters listed </w:t>
      </w:r>
      <w:del w:id="1068" w:author="KN-NZ-Presentation, Funktional" w:date="2017-06-13T17:14:00Z">
        <w:r w:rsidRPr="00010195" w:rsidDel="00573ABF">
          <w:rPr>
            <w:rFonts w:ascii="Calibri" w:hAnsi="Calibri"/>
            <w:noProof/>
            <w:sz w:val="22"/>
          </w:rPr>
          <w:delText xml:space="preserve">in section </w:delText>
        </w:r>
      </w:del>
      <w:del w:id="1069" w:author="KN-NZ-Presentation, Funktional" w:date="2017-06-13T16:25:00Z">
        <w:r w:rsidRPr="00010195" w:rsidDel="0029371D">
          <w:rPr>
            <w:rFonts w:ascii="Calibri" w:hAnsi="Calibri"/>
            <w:noProof/>
            <w:sz w:val="22"/>
          </w:rPr>
          <w:delText>3</w:delText>
        </w:r>
      </w:del>
      <w:del w:id="1070" w:author="KN-NZ-Presentation, Funktional" w:date="2017-06-13T17:14:00Z">
        <w:r w:rsidRPr="00010195" w:rsidDel="00573ABF">
          <w:rPr>
            <w:rFonts w:ascii="Calibri" w:hAnsi="Calibri"/>
            <w:noProof/>
            <w:sz w:val="22"/>
          </w:rPr>
          <w:delText>.2.1</w:delText>
        </w:r>
      </w:del>
      <w:ins w:id="1071" w:author="KN-NZ-Presentation, Funktional" w:date="2017-06-13T17:14:00Z">
        <w:r w:rsidR="00573ABF">
          <w:rPr>
            <w:rFonts w:ascii="Calibri" w:hAnsi="Calibri"/>
            <w:noProof/>
            <w:sz w:val="22"/>
          </w:rPr>
          <w:t>above</w:t>
        </w:r>
      </w:ins>
      <w:r w:rsidRPr="00010195">
        <w:rPr>
          <w:rFonts w:ascii="Calibri" w:hAnsi="Calibri"/>
          <w:noProof/>
          <w:sz w:val="22"/>
        </w:rPr>
        <w:t xml:space="preserve"> are sufficient to specify the requirements </w:t>
      </w:r>
      <w:del w:id="1072" w:author="KN-NZ-Presentation, Funktional" w:date="2017-06-13T16:26:00Z">
        <w:r w:rsidRPr="00010195" w:rsidDel="0029371D">
          <w:rPr>
            <w:rFonts w:ascii="Calibri" w:hAnsi="Calibri"/>
            <w:noProof/>
            <w:sz w:val="22"/>
          </w:rPr>
          <w:delText xml:space="preserve">on </w:delText>
        </w:r>
      </w:del>
      <w:ins w:id="1073" w:author="KN-NZ-Presentation, Funktional" w:date="2017-06-13T16:26:00Z">
        <w:r w:rsidR="0029371D">
          <w:rPr>
            <w:rFonts w:ascii="Calibri" w:hAnsi="Calibri"/>
            <w:noProof/>
            <w:sz w:val="22"/>
          </w:rPr>
          <w:t>for</w:t>
        </w:r>
        <w:r w:rsidR="0029371D" w:rsidRPr="00010195">
          <w:rPr>
            <w:rFonts w:ascii="Calibri" w:hAnsi="Calibri"/>
            <w:noProof/>
            <w:sz w:val="22"/>
          </w:rPr>
          <w:t xml:space="preserve"> </w:t>
        </w:r>
      </w:ins>
      <w:r w:rsidRPr="00010195">
        <w:rPr>
          <w:rFonts w:ascii="Calibri" w:hAnsi="Calibri"/>
          <w:noProof/>
          <w:sz w:val="22"/>
        </w:rPr>
        <w:t>system</w:t>
      </w:r>
      <w:del w:id="1074" w:author="KN-NZ-Presentation, Funktional" w:date="2017-06-13T16:26:00Z">
        <w:r w:rsidRPr="00010195" w:rsidDel="0029371D">
          <w:rPr>
            <w:rFonts w:ascii="Calibri" w:hAnsi="Calibri"/>
            <w:noProof/>
            <w:sz w:val="22"/>
          </w:rPr>
          <w:delText>’s</w:delText>
        </w:r>
      </w:del>
      <w:r w:rsidRPr="00010195">
        <w:rPr>
          <w:rFonts w:ascii="Calibri" w:hAnsi="Calibri"/>
          <w:noProof/>
          <w:sz w:val="22"/>
        </w:rPr>
        <w:t xml:space="preserve"> data output</w:t>
      </w:r>
      <w:r w:rsidR="00875920">
        <w:rPr>
          <w:rFonts w:ascii="Calibri" w:hAnsi="Calibri"/>
          <w:noProof/>
          <w:sz w:val="22"/>
        </w:rPr>
        <w:t xml:space="preserve">. During system development the </w:t>
      </w:r>
      <w:r w:rsidR="00875920" w:rsidRPr="00FD79AD">
        <w:rPr>
          <w:rFonts w:ascii="Calibri" w:hAnsi="Calibri"/>
          <w:noProof/>
          <w:sz w:val="22"/>
        </w:rPr>
        <w:t xml:space="preserve">requirements </w:t>
      </w:r>
      <w:del w:id="1075" w:author="KN-NZ-Presentation, Funktional" w:date="2017-06-13T16:26:00Z">
        <w:r w:rsidR="00875920" w:rsidRPr="00FD79AD" w:rsidDel="0029371D">
          <w:rPr>
            <w:rFonts w:ascii="Calibri" w:hAnsi="Calibri"/>
            <w:noProof/>
            <w:sz w:val="22"/>
          </w:rPr>
          <w:delText xml:space="preserve">on </w:delText>
        </w:r>
      </w:del>
      <w:ins w:id="1076" w:author="KN-NZ-Presentation, Funktional" w:date="2017-06-13T16:28:00Z">
        <w:r w:rsidR="0029371D">
          <w:rPr>
            <w:rFonts w:ascii="Calibri" w:hAnsi="Calibri"/>
            <w:noProof/>
            <w:sz w:val="22"/>
          </w:rPr>
          <w:t>for</w:t>
        </w:r>
      </w:ins>
      <w:ins w:id="1077" w:author="KN-NZ-Presentation, Funktional" w:date="2017-06-13T16:26:00Z">
        <w:r w:rsidR="0029371D" w:rsidRPr="00FD79AD">
          <w:rPr>
            <w:rFonts w:ascii="Calibri" w:hAnsi="Calibri"/>
            <w:noProof/>
            <w:sz w:val="22"/>
          </w:rPr>
          <w:t xml:space="preserve"> </w:t>
        </w:r>
      </w:ins>
      <w:r w:rsidR="00875920" w:rsidRPr="00FD79AD">
        <w:rPr>
          <w:rFonts w:ascii="Calibri" w:hAnsi="Calibri"/>
          <w:noProof/>
          <w:sz w:val="22"/>
        </w:rPr>
        <w:t xml:space="preserve">the whole system </w:t>
      </w:r>
      <w:r w:rsidR="00875920">
        <w:rPr>
          <w:rFonts w:ascii="Calibri" w:hAnsi="Calibri"/>
          <w:noProof/>
          <w:sz w:val="22"/>
        </w:rPr>
        <w:t xml:space="preserve">(e.g. availability of output data or accuracy of data content) </w:t>
      </w:r>
      <w:del w:id="1078" w:author="KN-NZ-Presentation, Funktional" w:date="2017-06-13T16:29:00Z">
        <w:r w:rsidR="00875920" w:rsidDel="00FD243B">
          <w:rPr>
            <w:rFonts w:ascii="Calibri" w:hAnsi="Calibri"/>
            <w:noProof/>
            <w:sz w:val="22"/>
          </w:rPr>
          <w:delText>are</w:delText>
        </w:r>
        <w:r w:rsidR="00875920" w:rsidRPr="00FD79AD" w:rsidDel="00FD243B">
          <w:rPr>
            <w:rFonts w:ascii="Calibri" w:hAnsi="Calibri"/>
            <w:noProof/>
            <w:sz w:val="22"/>
          </w:rPr>
          <w:delText xml:space="preserve"> </w:delText>
        </w:r>
      </w:del>
      <w:ins w:id="1079" w:author="KN-NZ-Presentation, Funktional" w:date="2017-06-13T16:29:00Z">
        <w:r w:rsidR="00FD243B">
          <w:rPr>
            <w:rFonts w:ascii="Calibri" w:hAnsi="Calibri"/>
            <w:noProof/>
            <w:sz w:val="22"/>
          </w:rPr>
          <w:t>should be</w:t>
        </w:r>
        <w:r w:rsidR="00FD243B" w:rsidRPr="00FD79AD">
          <w:rPr>
            <w:rFonts w:ascii="Calibri" w:hAnsi="Calibri"/>
            <w:noProof/>
            <w:sz w:val="22"/>
          </w:rPr>
          <w:t xml:space="preserve"> </w:t>
        </w:r>
      </w:ins>
      <w:r w:rsidR="00875920" w:rsidRPr="00FD79AD">
        <w:rPr>
          <w:rFonts w:ascii="Calibri" w:hAnsi="Calibri"/>
          <w:noProof/>
          <w:sz w:val="22"/>
        </w:rPr>
        <w:t xml:space="preserve">mapped </w:t>
      </w:r>
      <w:r w:rsidR="00875920">
        <w:rPr>
          <w:rFonts w:ascii="Calibri" w:hAnsi="Calibri"/>
          <w:noProof/>
          <w:sz w:val="22"/>
        </w:rPr>
        <w:t xml:space="preserve">on </w:t>
      </w:r>
      <w:r w:rsidR="00875920" w:rsidRPr="00FD79AD">
        <w:rPr>
          <w:rFonts w:ascii="Calibri" w:hAnsi="Calibri"/>
          <w:noProof/>
          <w:sz w:val="22"/>
        </w:rPr>
        <w:t xml:space="preserve">single </w:t>
      </w:r>
      <w:r w:rsidR="00875920">
        <w:rPr>
          <w:rFonts w:ascii="Calibri" w:hAnsi="Calibri"/>
          <w:noProof/>
          <w:sz w:val="22"/>
        </w:rPr>
        <w:t>system c</w:t>
      </w:r>
      <w:r w:rsidR="00875920" w:rsidRPr="00FD79AD">
        <w:rPr>
          <w:rFonts w:ascii="Calibri" w:hAnsi="Calibri"/>
          <w:noProof/>
          <w:sz w:val="22"/>
        </w:rPr>
        <w:t>omponents</w:t>
      </w:r>
      <w:ins w:id="1080" w:author="KN-NZ-Presentation, Funktional" w:date="2017-06-13T16:29:00Z">
        <w:r w:rsidR="00FD243B">
          <w:rPr>
            <w:rFonts w:ascii="Calibri" w:hAnsi="Calibri"/>
            <w:noProof/>
            <w:sz w:val="22"/>
          </w:rPr>
          <w:t xml:space="preserve">. </w:t>
        </w:r>
      </w:ins>
      <w:del w:id="1081" w:author="KN-NZ-Presentation, Funktional" w:date="2017-06-13T16:30:00Z">
        <w:r w:rsidR="00875920" w:rsidDel="00FD243B">
          <w:rPr>
            <w:rFonts w:ascii="Calibri" w:hAnsi="Calibri"/>
            <w:noProof/>
            <w:sz w:val="22"/>
          </w:rPr>
          <w:delText xml:space="preserve"> under consideration of functional responsibilities and </w:delText>
        </w:r>
        <w:r w:rsidR="00231EB6" w:rsidDel="00FD243B">
          <w:rPr>
            <w:rFonts w:ascii="Calibri" w:hAnsi="Calibri"/>
            <w:noProof/>
            <w:sz w:val="22"/>
          </w:rPr>
          <w:delText>dependencies in data flow</w:delText>
        </w:r>
        <w:r w:rsidR="00875920" w:rsidDel="00FD243B">
          <w:rPr>
            <w:rFonts w:ascii="Calibri" w:hAnsi="Calibri"/>
            <w:noProof/>
            <w:sz w:val="22"/>
          </w:rPr>
          <w:delText xml:space="preserve"> (e.g. availability of service data or residual error in corrections). </w:delText>
        </w:r>
      </w:del>
      <w:del w:id="1082" w:author="KN-NZ-Presentation, Funktional" w:date="2017-06-13T16:31:00Z">
        <w:r w:rsidR="005159F9" w:rsidDel="00FD243B">
          <w:rPr>
            <w:rFonts w:ascii="Calibri" w:hAnsi="Calibri"/>
            <w:noProof/>
            <w:sz w:val="22"/>
          </w:rPr>
          <w:delText>For the</w:delText>
        </w:r>
      </w:del>
      <w:ins w:id="1083" w:author="KN-NZ-Presentation, Funktional" w:date="2017-06-13T16:31:00Z">
        <w:r w:rsidR="00FD243B">
          <w:rPr>
            <w:rFonts w:ascii="Calibri" w:hAnsi="Calibri"/>
            <w:noProof/>
            <w:sz w:val="22"/>
          </w:rPr>
          <w:t>During</w:t>
        </w:r>
      </w:ins>
      <w:r w:rsidR="005159F9">
        <w:rPr>
          <w:rFonts w:ascii="Calibri" w:hAnsi="Calibri"/>
          <w:noProof/>
          <w:sz w:val="22"/>
        </w:rPr>
        <w:t xml:space="preserve"> formul</w:t>
      </w:r>
      <w:r w:rsidR="00A3761B">
        <w:rPr>
          <w:rFonts w:ascii="Calibri" w:hAnsi="Calibri"/>
          <w:noProof/>
          <w:sz w:val="22"/>
        </w:rPr>
        <w:t>ation</w:t>
      </w:r>
      <w:r w:rsidR="005159F9">
        <w:rPr>
          <w:rFonts w:ascii="Calibri" w:hAnsi="Calibri"/>
          <w:noProof/>
          <w:sz w:val="22"/>
        </w:rPr>
        <w:t xml:space="preserve"> of technical requirements </w:t>
      </w:r>
      <w:del w:id="1084" w:author="KN-NZ-Presentation, Funktional" w:date="2017-06-13T16:30:00Z">
        <w:r w:rsidR="005159F9" w:rsidDel="00FD243B">
          <w:rPr>
            <w:rFonts w:ascii="Calibri" w:hAnsi="Calibri"/>
            <w:noProof/>
            <w:sz w:val="22"/>
          </w:rPr>
          <w:delText xml:space="preserve">on </w:delText>
        </w:r>
      </w:del>
      <w:ins w:id="1085" w:author="KN-NZ-Presentation, Funktional" w:date="2017-06-13T16:30:00Z">
        <w:r w:rsidR="00FD243B">
          <w:rPr>
            <w:rFonts w:ascii="Calibri" w:hAnsi="Calibri"/>
            <w:noProof/>
            <w:sz w:val="22"/>
          </w:rPr>
          <w:t xml:space="preserve">for </w:t>
        </w:r>
      </w:ins>
      <w:r w:rsidR="004F0862">
        <w:rPr>
          <w:rFonts w:ascii="Calibri" w:hAnsi="Calibri"/>
          <w:noProof/>
          <w:sz w:val="22"/>
        </w:rPr>
        <w:t xml:space="preserve">shore </w:t>
      </w:r>
      <w:r w:rsidR="005159F9" w:rsidRPr="00010195">
        <w:rPr>
          <w:rFonts w:ascii="Calibri" w:hAnsi="Calibri"/>
          <w:noProof/>
          <w:sz w:val="22"/>
        </w:rPr>
        <w:t>systems</w:t>
      </w:r>
      <w:r w:rsidR="005159F9">
        <w:rPr>
          <w:rFonts w:ascii="Calibri" w:hAnsi="Calibri"/>
          <w:noProof/>
          <w:sz w:val="22"/>
        </w:rPr>
        <w:t xml:space="preserve"> and</w:t>
      </w:r>
      <w:r w:rsidR="005159F9" w:rsidRPr="00010195">
        <w:rPr>
          <w:rFonts w:ascii="Calibri" w:hAnsi="Calibri"/>
          <w:noProof/>
          <w:sz w:val="22"/>
        </w:rPr>
        <w:t xml:space="preserve"> services</w:t>
      </w:r>
      <w:r w:rsidR="004F0862">
        <w:rPr>
          <w:rFonts w:ascii="Calibri" w:hAnsi="Calibri"/>
          <w:noProof/>
          <w:sz w:val="22"/>
        </w:rPr>
        <w:t>,</w:t>
      </w:r>
      <w:r w:rsidR="005159F9">
        <w:rPr>
          <w:rFonts w:ascii="Calibri" w:hAnsi="Calibri"/>
          <w:noProof/>
          <w:sz w:val="22"/>
        </w:rPr>
        <w:t xml:space="preserve"> the </w:t>
      </w:r>
      <w:r w:rsidR="00875920" w:rsidRPr="00010195">
        <w:rPr>
          <w:rFonts w:ascii="Calibri" w:hAnsi="Calibri"/>
          <w:noProof/>
          <w:sz w:val="22"/>
        </w:rPr>
        <w:t>performance terms and parameters</w:t>
      </w:r>
      <w:del w:id="1086" w:author="KN-NZ-Presentation, Funktional" w:date="2017-06-13T17:15:00Z">
        <w:r w:rsidR="00875920" w:rsidDel="00573ABF">
          <w:rPr>
            <w:rFonts w:ascii="Calibri" w:hAnsi="Calibri"/>
            <w:noProof/>
            <w:sz w:val="22"/>
          </w:rPr>
          <w:delText xml:space="preserve"> </w:delText>
        </w:r>
        <w:r w:rsidR="005159F9" w:rsidDel="00573ABF">
          <w:rPr>
            <w:rFonts w:ascii="Calibri" w:hAnsi="Calibri"/>
            <w:noProof/>
            <w:sz w:val="22"/>
          </w:rPr>
          <w:delText>introduced</w:delText>
        </w:r>
        <w:r w:rsidR="00875920" w:rsidDel="00573ABF">
          <w:rPr>
            <w:rFonts w:ascii="Calibri" w:hAnsi="Calibri"/>
            <w:noProof/>
            <w:sz w:val="22"/>
          </w:rPr>
          <w:delText xml:space="preserve"> in section </w:delText>
        </w:r>
      </w:del>
      <w:del w:id="1087" w:author="KN-NZ-Presentation, Funktional" w:date="2017-06-13T16:25:00Z">
        <w:r w:rsidR="00875920" w:rsidDel="0029371D">
          <w:rPr>
            <w:rFonts w:ascii="Calibri" w:hAnsi="Calibri"/>
            <w:noProof/>
            <w:sz w:val="22"/>
          </w:rPr>
          <w:delText>3</w:delText>
        </w:r>
      </w:del>
      <w:del w:id="1088" w:author="KN-NZ-Presentation, Funktional" w:date="2017-06-13T17:15:00Z">
        <w:r w:rsidR="00875920" w:rsidDel="00573ABF">
          <w:rPr>
            <w:rFonts w:ascii="Calibri" w:hAnsi="Calibri"/>
            <w:noProof/>
            <w:sz w:val="22"/>
          </w:rPr>
          <w:delText>.2.1</w:delText>
        </w:r>
      </w:del>
      <w:r w:rsidR="00875920">
        <w:rPr>
          <w:rFonts w:ascii="Calibri" w:hAnsi="Calibri"/>
          <w:noProof/>
          <w:sz w:val="22"/>
        </w:rPr>
        <w:t xml:space="preserve"> </w:t>
      </w:r>
      <w:r w:rsidR="005159F9">
        <w:rPr>
          <w:rFonts w:ascii="Calibri" w:hAnsi="Calibri"/>
          <w:noProof/>
          <w:sz w:val="22"/>
        </w:rPr>
        <w:t xml:space="preserve">may </w:t>
      </w:r>
      <w:del w:id="1089" w:author="KN-NZ-Presentation, Funktional" w:date="2017-06-13T16:31:00Z">
        <w:r w:rsidR="005159F9" w:rsidDel="00FD243B">
          <w:rPr>
            <w:rFonts w:ascii="Calibri" w:hAnsi="Calibri"/>
            <w:noProof/>
            <w:sz w:val="22"/>
          </w:rPr>
          <w:delText xml:space="preserve">also </w:delText>
        </w:r>
      </w:del>
      <w:r w:rsidR="005159F9">
        <w:rPr>
          <w:rFonts w:ascii="Calibri" w:hAnsi="Calibri"/>
          <w:noProof/>
          <w:sz w:val="22"/>
        </w:rPr>
        <w:t>be used</w:t>
      </w:r>
      <w:del w:id="1090" w:author="Gewies, Stefan" w:date="2017-06-07T06:16:00Z">
        <w:r w:rsidR="00F41D01" w:rsidDel="00366890">
          <w:rPr>
            <w:rFonts w:ascii="Calibri" w:hAnsi="Calibri"/>
            <w:noProof/>
            <w:sz w:val="22"/>
          </w:rPr>
          <w:delText xml:space="preserve">; </w:delText>
        </w:r>
        <w:commentRangeStart w:id="1091"/>
        <w:r w:rsidR="00F41D01" w:rsidDel="00366890">
          <w:rPr>
            <w:rFonts w:ascii="Calibri" w:hAnsi="Calibri"/>
            <w:noProof/>
            <w:sz w:val="22"/>
          </w:rPr>
          <w:delText xml:space="preserve">therefore an unambiguous assignment to intermediate or final data as well as single data or data </w:delText>
        </w:r>
        <w:r w:rsidR="008C712C" w:rsidDel="00366890">
          <w:rPr>
            <w:rFonts w:ascii="Calibri" w:hAnsi="Calibri"/>
            <w:noProof/>
            <w:sz w:val="22"/>
          </w:rPr>
          <w:delText>combinations</w:delText>
        </w:r>
        <w:r w:rsidR="00F41D01" w:rsidDel="00366890">
          <w:rPr>
            <w:rFonts w:ascii="Calibri" w:hAnsi="Calibri"/>
            <w:noProof/>
            <w:sz w:val="22"/>
          </w:rPr>
          <w:delText xml:space="preserve"> should be ensured</w:delText>
        </w:r>
      </w:del>
      <w:r w:rsidR="00F41D01">
        <w:rPr>
          <w:rFonts w:ascii="Calibri" w:hAnsi="Calibri"/>
          <w:noProof/>
          <w:sz w:val="22"/>
        </w:rPr>
        <w:t xml:space="preserve">. </w:t>
      </w:r>
    </w:p>
    <w:commentRangeEnd w:id="1091"/>
    <w:p w14:paraId="0D9B3DAA" w14:textId="77777777" w:rsidR="00A3761B" w:rsidRDefault="004F0862" w:rsidP="00010195">
      <w:pPr>
        <w:autoSpaceDE w:val="0"/>
        <w:autoSpaceDN w:val="0"/>
        <w:adjustRightInd w:val="0"/>
        <w:spacing w:line="240" w:lineRule="auto"/>
        <w:jc w:val="both"/>
        <w:rPr>
          <w:rFonts w:ascii="Calibri" w:hAnsi="Calibri"/>
          <w:noProof/>
          <w:sz w:val="22"/>
        </w:rPr>
      </w:pPr>
      <w:r>
        <w:rPr>
          <w:rStyle w:val="CommentReference"/>
        </w:rPr>
        <w:commentReference w:id="1091"/>
      </w:r>
    </w:p>
    <w:p w14:paraId="74A4D292" w14:textId="5404FDAF" w:rsidR="0005727D" w:rsidRDefault="00FC3D1E" w:rsidP="00E06DD6">
      <w:pPr>
        <w:autoSpaceDE w:val="0"/>
        <w:autoSpaceDN w:val="0"/>
        <w:adjustRightInd w:val="0"/>
        <w:spacing w:line="240" w:lineRule="auto"/>
        <w:jc w:val="both"/>
        <w:rPr>
          <w:rFonts w:ascii="Calibri" w:hAnsi="Calibri"/>
          <w:noProof/>
          <w:sz w:val="22"/>
        </w:rPr>
      </w:pPr>
      <w:r>
        <w:rPr>
          <w:rFonts w:ascii="Calibri" w:hAnsi="Calibri"/>
          <w:noProof/>
          <w:sz w:val="22"/>
        </w:rPr>
        <w:t xml:space="preserve">The fulfillment of specified performance requirments is evaluated either in real time or in relation to a specific time period. Both </w:t>
      </w:r>
      <w:del w:id="1092" w:author="KN-NZ-Presentation, Funktional" w:date="2017-06-13T16:32:00Z">
        <w:r w:rsidDel="00200421">
          <w:rPr>
            <w:rFonts w:ascii="Calibri" w:hAnsi="Calibri"/>
            <w:noProof/>
            <w:sz w:val="22"/>
          </w:rPr>
          <w:delText xml:space="preserve">needs </w:delText>
        </w:r>
      </w:del>
      <w:ins w:id="1093" w:author="KN-NZ-Presentation, Funktional" w:date="2017-06-13T16:32:00Z">
        <w:r w:rsidR="00200421">
          <w:rPr>
            <w:rFonts w:ascii="Calibri" w:hAnsi="Calibri"/>
            <w:noProof/>
            <w:sz w:val="22"/>
          </w:rPr>
          <w:t xml:space="preserve">require </w:t>
        </w:r>
      </w:ins>
      <w:r w:rsidR="0005727D">
        <w:rPr>
          <w:rFonts w:ascii="Calibri" w:hAnsi="Calibri"/>
          <w:noProof/>
          <w:sz w:val="22"/>
        </w:rPr>
        <w:t xml:space="preserve">suitable </w:t>
      </w:r>
      <w:del w:id="1094" w:author="KN-NZ-Presentation, Funktional" w:date="2017-06-13T17:00:00Z">
        <w:r w:rsidR="0005727D" w:rsidDel="0083207E">
          <w:rPr>
            <w:rFonts w:ascii="Calibri" w:hAnsi="Calibri"/>
            <w:noProof/>
            <w:sz w:val="22"/>
          </w:rPr>
          <w:delText xml:space="preserve">key performance </w:delText>
        </w:r>
      </w:del>
      <w:r w:rsidR="004F0862">
        <w:rPr>
          <w:rFonts w:ascii="Calibri" w:hAnsi="Calibri"/>
          <w:noProof/>
          <w:sz w:val="22"/>
        </w:rPr>
        <w:t xml:space="preserve">indicators </w:t>
      </w:r>
      <w:del w:id="1095" w:author="KN-NZ-Presentation, Funktional" w:date="2017-06-13T17:00:00Z">
        <w:r w:rsidR="0005727D" w:rsidDel="0083207E">
          <w:rPr>
            <w:rFonts w:ascii="Calibri" w:hAnsi="Calibri"/>
            <w:noProof/>
            <w:sz w:val="22"/>
          </w:rPr>
          <w:delText>(KPI)</w:delText>
        </w:r>
      </w:del>
      <w:ins w:id="1096" w:author="KN-NZ-Presentation, Funktional" w:date="2017-06-13T17:00:00Z">
        <w:r w:rsidR="0083207E">
          <w:rPr>
            <w:rFonts w:ascii="Calibri" w:hAnsi="Calibri"/>
            <w:noProof/>
            <w:sz w:val="22"/>
          </w:rPr>
          <w:t>for system performance</w:t>
        </w:r>
      </w:ins>
      <w:r w:rsidR="0005727D">
        <w:rPr>
          <w:rFonts w:ascii="Calibri" w:hAnsi="Calibri"/>
          <w:noProof/>
          <w:sz w:val="22"/>
        </w:rPr>
        <w:t xml:space="preserve"> </w:t>
      </w:r>
    </w:p>
    <w:p w14:paraId="722F1150" w14:textId="77777777" w:rsidR="0005727D" w:rsidRDefault="0005727D" w:rsidP="0005727D">
      <w:pPr>
        <w:pStyle w:val="ListParagraph"/>
        <w:numPr>
          <w:ilvl w:val="0"/>
          <w:numId w:val="60"/>
        </w:numPr>
        <w:autoSpaceDE w:val="0"/>
        <w:autoSpaceDN w:val="0"/>
        <w:adjustRightInd w:val="0"/>
        <w:spacing w:line="240" w:lineRule="auto"/>
        <w:jc w:val="both"/>
        <w:rPr>
          <w:rFonts w:ascii="Calibri" w:hAnsi="Calibri"/>
          <w:noProof/>
          <w:sz w:val="22"/>
        </w:rPr>
      </w:pPr>
      <w:r w:rsidRPr="0005727D">
        <w:rPr>
          <w:rFonts w:ascii="Calibri" w:hAnsi="Calibri"/>
          <w:noProof/>
          <w:sz w:val="22"/>
        </w:rPr>
        <w:t xml:space="preserve">to monitor and indicate </w:t>
      </w:r>
      <w:r>
        <w:rPr>
          <w:rFonts w:ascii="Calibri" w:hAnsi="Calibri"/>
          <w:noProof/>
          <w:sz w:val="22"/>
        </w:rPr>
        <w:t>accuracy and</w:t>
      </w:r>
      <w:r w:rsidRPr="0005727D">
        <w:rPr>
          <w:rFonts w:ascii="Calibri" w:hAnsi="Calibri"/>
          <w:noProof/>
          <w:sz w:val="22"/>
        </w:rPr>
        <w:t xml:space="preserve"> integrity of output data </w:t>
      </w:r>
      <w:r>
        <w:rPr>
          <w:rFonts w:ascii="Calibri" w:hAnsi="Calibri"/>
          <w:noProof/>
          <w:sz w:val="22"/>
        </w:rPr>
        <w:t>in real time; and</w:t>
      </w:r>
    </w:p>
    <w:p w14:paraId="12B82805" w14:textId="77777777" w:rsidR="0005727D" w:rsidRDefault="0005727D" w:rsidP="0005727D">
      <w:pPr>
        <w:pStyle w:val="ListParagraph"/>
        <w:numPr>
          <w:ilvl w:val="0"/>
          <w:numId w:val="60"/>
        </w:numPr>
        <w:autoSpaceDE w:val="0"/>
        <w:autoSpaceDN w:val="0"/>
        <w:adjustRightInd w:val="0"/>
        <w:spacing w:line="240" w:lineRule="auto"/>
        <w:jc w:val="both"/>
        <w:rPr>
          <w:rFonts w:ascii="Calibri" w:hAnsi="Calibri"/>
          <w:noProof/>
          <w:sz w:val="22"/>
        </w:rPr>
      </w:pPr>
      <w:r>
        <w:rPr>
          <w:rFonts w:ascii="Calibri" w:hAnsi="Calibri"/>
          <w:noProof/>
          <w:sz w:val="22"/>
        </w:rPr>
        <w:t>to validate the operational system performance</w:t>
      </w:r>
      <w:r w:rsidR="008C712C">
        <w:rPr>
          <w:rFonts w:ascii="Calibri" w:hAnsi="Calibri"/>
          <w:noProof/>
          <w:sz w:val="22"/>
        </w:rPr>
        <w:t xml:space="preserve"> for relevant time periods.</w:t>
      </w:r>
      <w:r>
        <w:rPr>
          <w:rFonts w:ascii="Calibri" w:hAnsi="Calibri"/>
          <w:noProof/>
          <w:sz w:val="22"/>
        </w:rPr>
        <w:t xml:space="preserve"> </w:t>
      </w:r>
    </w:p>
    <w:p w14:paraId="3DE40855" w14:textId="77777777" w:rsidR="00FC3D1E" w:rsidRPr="00FC3D1E" w:rsidRDefault="00FC3D1E" w:rsidP="00FC3D1E">
      <w:pPr>
        <w:autoSpaceDE w:val="0"/>
        <w:autoSpaceDN w:val="0"/>
        <w:adjustRightInd w:val="0"/>
        <w:spacing w:line="240" w:lineRule="auto"/>
        <w:jc w:val="both"/>
        <w:rPr>
          <w:rFonts w:ascii="Calibri" w:hAnsi="Calibri"/>
          <w:noProof/>
          <w:sz w:val="22"/>
        </w:rPr>
      </w:pPr>
    </w:p>
    <w:p w14:paraId="6B7DDB88" w14:textId="77777777" w:rsidR="0083207E" w:rsidRDefault="0085126A">
      <w:pPr>
        <w:autoSpaceDE w:val="0"/>
        <w:autoSpaceDN w:val="0"/>
        <w:adjustRightInd w:val="0"/>
        <w:spacing w:line="240" w:lineRule="auto"/>
        <w:jc w:val="both"/>
        <w:rPr>
          <w:ins w:id="1097" w:author="KN-NZ-Presentation, Funktional" w:date="2017-06-13T17:01:00Z"/>
          <w:rFonts w:ascii="Calibri" w:hAnsi="Calibri"/>
          <w:noProof/>
          <w:color w:val="000000" w:themeColor="text1"/>
          <w:sz w:val="22"/>
        </w:rPr>
      </w:pPr>
      <w:r w:rsidRPr="00335600">
        <w:rPr>
          <w:rFonts w:ascii="Calibri" w:hAnsi="Calibri"/>
          <w:noProof/>
          <w:color w:val="000000" w:themeColor="text1"/>
          <w:sz w:val="22"/>
        </w:rPr>
        <w:t>Due to</w:t>
      </w:r>
      <w:r w:rsidR="001908E2" w:rsidRPr="00335600">
        <w:rPr>
          <w:rFonts w:ascii="Calibri" w:hAnsi="Calibri"/>
          <w:noProof/>
          <w:color w:val="000000" w:themeColor="text1"/>
          <w:sz w:val="22"/>
        </w:rPr>
        <w:t xml:space="preserve"> </w:t>
      </w:r>
      <w:r w:rsidR="003B5603" w:rsidRPr="00335600">
        <w:rPr>
          <w:rFonts w:ascii="Calibri" w:hAnsi="Calibri"/>
          <w:noProof/>
          <w:color w:val="000000" w:themeColor="text1"/>
          <w:sz w:val="22"/>
        </w:rPr>
        <w:t xml:space="preserve">the </w:t>
      </w:r>
      <w:r w:rsidR="001908E2" w:rsidRPr="00335600">
        <w:rPr>
          <w:rFonts w:ascii="Calibri" w:hAnsi="Calibri"/>
          <w:noProof/>
          <w:color w:val="000000" w:themeColor="text1"/>
          <w:sz w:val="22"/>
        </w:rPr>
        <w:t xml:space="preserve">diversity of user </w:t>
      </w:r>
      <w:del w:id="1098" w:author="KN-NZ-Presentation, Funktional" w:date="2017-06-13T16:33:00Z">
        <w:r w:rsidR="001908E2" w:rsidRPr="00335600" w:rsidDel="00200421">
          <w:rPr>
            <w:rFonts w:ascii="Calibri" w:hAnsi="Calibri"/>
            <w:noProof/>
            <w:color w:val="000000" w:themeColor="text1"/>
            <w:sz w:val="22"/>
          </w:rPr>
          <w:delText xml:space="preserve">terminals </w:delText>
        </w:r>
      </w:del>
      <w:ins w:id="1099" w:author="KN-NZ-Presentation, Funktional" w:date="2017-06-13T16:33:00Z">
        <w:r w:rsidR="00200421">
          <w:rPr>
            <w:rFonts w:ascii="Calibri" w:hAnsi="Calibri"/>
            <w:noProof/>
            <w:color w:val="000000" w:themeColor="text1"/>
            <w:sz w:val="22"/>
          </w:rPr>
          <w:t>equipment</w:t>
        </w:r>
        <w:r w:rsidR="00200421" w:rsidRPr="00335600">
          <w:rPr>
            <w:rFonts w:ascii="Calibri" w:hAnsi="Calibri"/>
            <w:noProof/>
            <w:color w:val="000000" w:themeColor="text1"/>
            <w:sz w:val="22"/>
          </w:rPr>
          <w:t xml:space="preserve"> </w:t>
        </w:r>
      </w:ins>
      <w:r w:rsidR="001908E2" w:rsidRPr="00335600">
        <w:rPr>
          <w:rFonts w:ascii="Calibri" w:hAnsi="Calibri"/>
          <w:noProof/>
          <w:color w:val="000000" w:themeColor="text1"/>
          <w:sz w:val="22"/>
        </w:rPr>
        <w:t xml:space="preserve">as well as </w:t>
      </w:r>
      <w:ins w:id="1100" w:author="KN-NZ-Presentation, Funktional" w:date="2017-06-13T16:34:00Z">
        <w:r w:rsidR="00200421">
          <w:rPr>
            <w:rFonts w:ascii="Calibri" w:hAnsi="Calibri"/>
            <w:noProof/>
            <w:color w:val="000000" w:themeColor="text1"/>
            <w:sz w:val="22"/>
          </w:rPr>
          <w:t xml:space="preserve">unknown </w:t>
        </w:r>
      </w:ins>
      <w:del w:id="1101" w:author="KN-NZ-Presentation, Funktional" w:date="2017-06-13T16:34:00Z">
        <w:r w:rsidR="003B5603" w:rsidRPr="00335600" w:rsidDel="00200421">
          <w:rPr>
            <w:rFonts w:ascii="Calibri" w:hAnsi="Calibri"/>
            <w:noProof/>
            <w:color w:val="000000" w:themeColor="text1"/>
            <w:sz w:val="22"/>
          </w:rPr>
          <w:delText xml:space="preserve">the </w:delText>
        </w:r>
        <w:r w:rsidR="001908E2" w:rsidRPr="00335600" w:rsidDel="00200421">
          <w:rPr>
            <w:rFonts w:ascii="Calibri" w:hAnsi="Calibri"/>
            <w:noProof/>
            <w:color w:val="000000" w:themeColor="text1"/>
            <w:sz w:val="22"/>
          </w:rPr>
          <w:delText xml:space="preserve">lack of knowledge regarding the </w:delText>
        </w:r>
        <w:r w:rsidR="00CA6D6B" w:rsidRPr="00335600" w:rsidDel="00200421">
          <w:rPr>
            <w:rFonts w:ascii="Calibri" w:hAnsi="Calibri"/>
            <w:noProof/>
            <w:color w:val="000000" w:themeColor="text1"/>
            <w:sz w:val="22"/>
          </w:rPr>
          <w:delText xml:space="preserve">current </w:delText>
        </w:r>
        <w:r w:rsidR="001908E2" w:rsidRPr="00335600" w:rsidDel="00200421">
          <w:rPr>
            <w:rFonts w:ascii="Calibri" w:hAnsi="Calibri"/>
            <w:noProof/>
            <w:color w:val="000000" w:themeColor="text1"/>
            <w:sz w:val="22"/>
          </w:rPr>
          <w:delText xml:space="preserve">capability of the </w:delText>
        </w:r>
        <w:r w:rsidR="00CA6D6B" w:rsidRPr="00335600" w:rsidDel="00200421">
          <w:rPr>
            <w:rFonts w:ascii="Calibri" w:hAnsi="Calibri"/>
            <w:noProof/>
            <w:color w:val="000000" w:themeColor="text1"/>
            <w:sz w:val="22"/>
          </w:rPr>
          <w:delText xml:space="preserve">applied </w:delText>
        </w:r>
        <w:r w:rsidR="001908E2" w:rsidRPr="00335600" w:rsidDel="00200421">
          <w:rPr>
            <w:rFonts w:ascii="Calibri" w:hAnsi="Calibri"/>
            <w:noProof/>
            <w:color w:val="000000" w:themeColor="text1"/>
            <w:sz w:val="22"/>
          </w:rPr>
          <w:delText xml:space="preserve">user </w:delText>
        </w:r>
      </w:del>
      <w:del w:id="1102" w:author="KN-NZ-Presentation, Funktional" w:date="2017-06-13T16:33:00Z">
        <w:r w:rsidR="001908E2" w:rsidRPr="00335600" w:rsidDel="00200421">
          <w:rPr>
            <w:rFonts w:ascii="Calibri" w:hAnsi="Calibri"/>
            <w:noProof/>
            <w:color w:val="000000" w:themeColor="text1"/>
            <w:sz w:val="22"/>
          </w:rPr>
          <w:delText xml:space="preserve">terminal </w:delText>
        </w:r>
      </w:del>
      <w:del w:id="1103" w:author="KN-NZ-Presentation, Funktional" w:date="2017-06-13T16:34:00Z">
        <w:r w:rsidR="001908E2" w:rsidRPr="00335600" w:rsidDel="00200421">
          <w:rPr>
            <w:rFonts w:ascii="Calibri" w:hAnsi="Calibri"/>
            <w:noProof/>
            <w:color w:val="000000" w:themeColor="text1"/>
            <w:sz w:val="22"/>
          </w:rPr>
          <w:delText>(e.g. disturban</w:delText>
        </w:r>
        <w:r w:rsidR="001C32CC" w:rsidDel="00200421">
          <w:rPr>
            <w:rFonts w:ascii="Calibri" w:hAnsi="Calibri"/>
            <w:noProof/>
            <w:color w:val="000000" w:themeColor="text1"/>
            <w:sz w:val="22"/>
          </w:rPr>
          <w:delText>c</w:delText>
        </w:r>
        <w:r w:rsidR="001908E2" w:rsidRPr="00335600" w:rsidDel="00200421">
          <w:rPr>
            <w:rFonts w:ascii="Calibri" w:hAnsi="Calibri"/>
            <w:noProof/>
            <w:color w:val="000000" w:themeColor="text1"/>
            <w:sz w:val="22"/>
          </w:rPr>
          <w:delText xml:space="preserve">es, </w:delText>
        </w:r>
      </w:del>
      <w:r w:rsidR="001908E2" w:rsidRPr="00335600">
        <w:rPr>
          <w:rFonts w:ascii="Calibri" w:hAnsi="Calibri"/>
          <w:noProof/>
          <w:color w:val="000000" w:themeColor="text1"/>
          <w:sz w:val="22"/>
        </w:rPr>
        <w:t>environmental conditions</w:t>
      </w:r>
      <w:del w:id="1104" w:author="KN-NZ-Presentation, Funktional" w:date="2017-06-13T16:34:00Z">
        <w:r w:rsidR="001908E2" w:rsidRPr="00335600" w:rsidDel="00200421">
          <w:rPr>
            <w:rFonts w:ascii="Calibri" w:hAnsi="Calibri"/>
            <w:noProof/>
            <w:color w:val="000000" w:themeColor="text1"/>
            <w:sz w:val="22"/>
          </w:rPr>
          <w:delText>)</w:delText>
        </w:r>
      </w:del>
      <w:r w:rsidR="001908E2" w:rsidRPr="00335600">
        <w:rPr>
          <w:rFonts w:ascii="Calibri" w:hAnsi="Calibri"/>
          <w:noProof/>
          <w:color w:val="000000" w:themeColor="text1"/>
          <w:sz w:val="22"/>
        </w:rPr>
        <w:t xml:space="preserve"> </w:t>
      </w:r>
      <w:r w:rsidR="00574172" w:rsidRPr="00335600">
        <w:rPr>
          <w:rFonts w:ascii="Calibri" w:hAnsi="Calibri"/>
          <w:noProof/>
          <w:color w:val="000000" w:themeColor="text1"/>
          <w:sz w:val="22"/>
        </w:rPr>
        <w:t xml:space="preserve">it is impossible </w:t>
      </w:r>
      <w:ins w:id="1105" w:author="KN-NZ-Presentation, Funktional" w:date="2017-06-13T16:40:00Z">
        <w:r w:rsidR="00023906">
          <w:rPr>
            <w:rFonts w:ascii="Calibri" w:hAnsi="Calibri"/>
            <w:noProof/>
            <w:color w:val="000000" w:themeColor="text1"/>
            <w:sz w:val="22"/>
          </w:rPr>
          <w:t xml:space="preserve">for the system and service provider </w:t>
        </w:r>
      </w:ins>
      <w:ins w:id="1106" w:author="KN-NZ-Presentation, Funktional" w:date="2017-06-13T16:35:00Z">
        <w:r w:rsidR="00200421">
          <w:rPr>
            <w:rFonts w:ascii="Calibri" w:hAnsi="Calibri"/>
            <w:noProof/>
            <w:color w:val="000000" w:themeColor="text1"/>
            <w:sz w:val="22"/>
          </w:rPr>
          <w:t xml:space="preserve">to determine the </w:t>
        </w:r>
      </w:ins>
      <w:del w:id="1107" w:author="KN-NZ-Presentation, Funktional" w:date="2017-06-13T16:36:00Z">
        <w:r w:rsidR="003B5603" w:rsidRPr="00335600" w:rsidDel="00200421">
          <w:rPr>
            <w:rFonts w:ascii="Calibri" w:hAnsi="Calibri"/>
            <w:noProof/>
            <w:color w:val="000000" w:themeColor="text1"/>
            <w:sz w:val="22"/>
          </w:rPr>
          <w:delText xml:space="preserve">that </w:delText>
        </w:r>
      </w:del>
      <w:del w:id="1108" w:author="KN-NZ-Presentation, Funktional" w:date="2017-06-13T16:33:00Z">
        <w:r w:rsidRPr="00335600" w:rsidDel="00200421">
          <w:rPr>
            <w:rFonts w:ascii="Calibri" w:hAnsi="Calibri"/>
            <w:noProof/>
            <w:color w:val="000000" w:themeColor="text1"/>
            <w:sz w:val="22"/>
          </w:rPr>
          <w:delText xml:space="preserve">infrastructural </w:delText>
        </w:r>
      </w:del>
      <w:del w:id="1109" w:author="KN-NZ-Presentation, Funktional" w:date="2017-06-13T16:36:00Z">
        <w:r w:rsidRPr="00335600" w:rsidDel="00200421">
          <w:rPr>
            <w:rFonts w:ascii="Calibri" w:hAnsi="Calibri"/>
            <w:noProof/>
            <w:color w:val="000000" w:themeColor="text1"/>
            <w:sz w:val="22"/>
          </w:rPr>
          <w:delText xml:space="preserve">systems </w:delText>
        </w:r>
        <w:r w:rsidR="00574172" w:rsidRPr="00335600" w:rsidDel="00200421">
          <w:rPr>
            <w:rFonts w:ascii="Calibri" w:hAnsi="Calibri"/>
            <w:noProof/>
            <w:color w:val="000000" w:themeColor="text1"/>
            <w:sz w:val="22"/>
          </w:rPr>
          <w:delText>and</w:delText>
        </w:r>
        <w:r w:rsidRPr="00335600" w:rsidDel="00200421">
          <w:rPr>
            <w:rFonts w:ascii="Calibri" w:hAnsi="Calibri"/>
            <w:noProof/>
            <w:color w:val="000000" w:themeColor="text1"/>
            <w:sz w:val="22"/>
          </w:rPr>
          <w:delText xml:space="preserve"> </w:delText>
        </w:r>
        <w:r w:rsidR="007252F6" w:rsidRPr="00335600" w:rsidDel="00200421">
          <w:rPr>
            <w:rFonts w:ascii="Calibri" w:hAnsi="Calibri"/>
            <w:noProof/>
            <w:color w:val="000000" w:themeColor="text1"/>
            <w:sz w:val="22"/>
          </w:rPr>
          <w:delText xml:space="preserve">additional </w:delText>
        </w:r>
        <w:r w:rsidRPr="00335600" w:rsidDel="00200421">
          <w:rPr>
            <w:rFonts w:ascii="Calibri" w:hAnsi="Calibri"/>
            <w:noProof/>
            <w:color w:val="000000" w:themeColor="text1"/>
            <w:sz w:val="22"/>
          </w:rPr>
          <w:delText xml:space="preserve">services </w:delText>
        </w:r>
        <w:r w:rsidR="008C712C" w:rsidRPr="00335600" w:rsidDel="00200421">
          <w:rPr>
            <w:rFonts w:ascii="Calibri" w:hAnsi="Calibri"/>
            <w:noProof/>
            <w:color w:val="000000" w:themeColor="text1"/>
            <w:sz w:val="22"/>
          </w:rPr>
          <w:delText xml:space="preserve">may determine the currently achieved </w:delText>
        </w:r>
      </w:del>
      <w:r w:rsidR="008C712C" w:rsidRPr="00335600">
        <w:rPr>
          <w:rFonts w:ascii="Calibri" w:hAnsi="Calibri"/>
          <w:noProof/>
          <w:color w:val="000000" w:themeColor="text1"/>
          <w:sz w:val="22"/>
        </w:rPr>
        <w:t xml:space="preserve">accuracy and integrity of </w:t>
      </w:r>
      <w:r w:rsidR="00FC3D1E">
        <w:rPr>
          <w:rFonts w:ascii="Calibri" w:hAnsi="Calibri"/>
          <w:noProof/>
          <w:color w:val="000000" w:themeColor="text1"/>
          <w:sz w:val="22"/>
        </w:rPr>
        <w:t xml:space="preserve">data output </w:t>
      </w:r>
      <w:ins w:id="1110" w:author="KN-NZ-Presentation, Funktional" w:date="2017-06-13T16:36:00Z">
        <w:r w:rsidR="00200421" w:rsidRPr="00335600">
          <w:rPr>
            <w:rFonts w:ascii="Calibri" w:hAnsi="Calibri"/>
            <w:noProof/>
            <w:color w:val="000000" w:themeColor="text1"/>
            <w:sz w:val="22"/>
          </w:rPr>
          <w:t xml:space="preserve">achieved </w:t>
        </w:r>
      </w:ins>
      <w:r w:rsidR="00FC3D1E">
        <w:rPr>
          <w:rFonts w:ascii="Calibri" w:hAnsi="Calibri"/>
          <w:noProof/>
          <w:color w:val="000000" w:themeColor="text1"/>
          <w:sz w:val="22"/>
        </w:rPr>
        <w:t xml:space="preserve">at the </w:t>
      </w:r>
      <w:r w:rsidR="008C712C" w:rsidRPr="00335600">
        <w:rPr>
          <w:rFonts w:ascii="Calibri" w:hAnsi="Calibri"/>
          <w:noProof/>
          <w:color w:val="000000" w:themeColor="text1"/>
          <w:sz w:val="22"/>
        </w:rPr>
        <w:t xml:space="preserve">user </w:t>
      </w:r>
      <w:del w:id="1111" w:author="KN-NZ-Presentation, Funktional" w:date="2017-06-13T16:36:00Z">
        <w:r w:rsidR="008C712C" w:rsidRPr="00335600" w:rsidDel="00200421">
          <w:rPr>
            <w:rFonts w:ascii="Calibri" w:hAnsi="Calibri"/>
            <w:noProof/>
            <w:color w:val="000000" w:themeColor="text1"/>
            <w:sz w:val="22"/>
          </w:rPr>
          <w:delText>terminal</w:delText>
        </w:r>
      </w:del>
      <w:ins w:id="1112" w:author="KN-NZ-Presentation, Funktional" w:date="2017-06-13T16:36:00Z">
        <w:r w:rsidR="00200421">
          <w:rPr>
            <w:rFonts w:ascii="Calibri" w:hAnsi="Calibri"/>
            <w:noProof/>
            <w:color w:val="000000" w:themeColor="text1"/>
            <w:sz w:val="22"/>
          </w:rPr>
          <w:t>equipment</w:t>
        </w:r>
      </w:ins>
      <w:r w:rsidR="008C712C" w:rsidRPr="00335600">
        <w:rPr>
          <w:rFonts w:ascii="Calibri" w:hAnsi="Calibri"/>
          <w:noProof/>
          <w:color w:val="000000" w:themeColor="text1"/>
          <w:sz w:val="22"/>
        </w:rPr>
        <w:t xml:space="preserve">. </w:t>
      </w:r>
      <w:r w:rsidR="00FC3D1E">
        <w:rPr>
          <w:rFonts w:ascii="Calibri" w:hAnsi="Calibri"/>
          <w:noProof/>
          <w:color w:val="000000" w:themeColor="text1"/>
          <w:sz w:val="22"/>
        </w:rPr>
        <w:t>At best</w:t>
      </w:r>
      <w:ins w:id="1113" w:author="KN-NZ-Presentation, Funktional" w:date="2017-06-13T16:37:00Z">
        <w:r w:rsidR="00200421">
          <w:rPr>
            <w:rFonts w:ascii="Calibri" w:hAnsi="Calibri"/>
            <w:noProof/>
            <w:color w:val="000000" w:themeColor="text1"/>
            <w:sz w:val="22"/>
          </w:rPr>
          <w:t>,</w:t>
        </w:r>
      </w:ins>
      <w:r w:rsidR="00FC3D1E">
        <w:rPr>
          <w:rFonts w:ascii="Calibri" w:hAnsi="Calibri"/>
          <w:noProof/>
          <w:color w:val="000000" w:themeColor="text1"/>
          <w:sz w:val="22"/>
        </w:rPr>
        <w:t xml:space="preserve"> systems and services </w:t>
      </w:r>
      <w:ins w:id="1114" w:author="KN-NZ-Presentation, Funktional" w:date="2017-06-13T16:42:00Z">
        <w:r w:rsidR="00023906">
          <w:rPr>
            <w:rFonts w:ascii="Calibri" w:hAnsi="Calibri"/>
            <w:noProof/>
            <w:color w:val="000000" w:themeColor="text1"/>
            <w:sz w:val="22"/>
          </w:rPr>
          <w:t xml:space="preserve">can only </w:t>
        </w:r>
      </w:ins>
      <w:r w:rsidR="00FC3D1E">
        <w:rPr>
          <w:rFonts w:ascii="Calibri" w:hAnsi="Calibri"/>
          <w:noProof/>
          <w:color w:val="000000" w:themeColor="text1"/>
          <w:sz w:val="22"/>
        </w:rPr>
        <w:t xml:space="preserve">provide </w:t>
      </w:r>
      <w:r w:rsidR="00EB5B9A" w:rsidRPr="00335600">
        <w:rPr>
          <w:rFonts w:ascii="Calibri" w:hAnsi="Calibri"/>
          <w:noProof/>
          <w:color w:val="000000" w:themeColor="text1"/>
          <w:sz w:val="22"/>
        </w:rPr>
        <w:t xml:space="preserve">estimates </w:t>
      </w:r>
      <w:r w:rsidR="00FC3D1E">
        <w:rPr>
          <w:rFonts w:ascii="Calibri" w:hAnsi="Calibri"/>
          <w:noProof/>
          <w:color w:val="000000" w:themeColor="text1"/>
          <w:sz w:val="22"/>
        </w:rPr>
        <w:t xml:space="preserve">for </w:t>
      </w:r>
      <w:r w:rsidR="00335600" w:rsidRPr="00335600">
        <w:rPr>
          <w:rFonts w:ascii="Calibri" w:hAnsi="Calibri"/>
          <w:noProof/>
          <w:color w:val="000000" w:themeColor="text1"/>
          <w:sz w:val="22"/>
        </w:rPr>
        <w:t xml:space="preserve">accuracy and integrity </w:t>
      </w:r>
      <w:del w:id="1115" w:author="KN-NZ-Presentation, Funktional" w:date="2017-06-13T16:37:00Z">
        <w:r w:rsidR="00FC3D1E" w:rsidDel="00200421">
          <w:rPr>
            <w:rFonts w:ascii="Calibri" w:hAnsi="Calibri"/>
            <w:noProof/>
            <w:color w:val="000000" w:themeColor="text1"/>
            <w:sz w:val="22"/>
          </w:rPr>
          <w:delText xml:space="preserve">achieved </w:delText>
        </w:r>
      </w:del>
      <w:ins w:id="1116" w:author="KN-NZ-Presentation, Funktional" w:date="2017-06-13T16:42:00Z">
        <w:r w:rsidR="00023906">
          <w:rPr>
            <w:rFonts w:ascii="Calibri" w:hAnsi="Calibri"/>
            <w:noProof/>
            <w:color w:val="000000" w:themeColor="text1"/>
            <w:sz w:val="22"/>
          </w:rPr>
          <w:t>achie</w:t>
        </w:r>
      </w:ins>
      <w:ins w:id="1117" w:author="KN-NZ-Presentation, Funktional" w:date="2017-06-13T16:43:00Z">
        <w:r w:rsidR="00023906">
          <w:rPr>
            <w:rFonts w:ascii="Calibri" w:hAnsi="Calibri"/>
            <w:noProof/>
            <w:color w:val="000000" w:themeColor="text1"/>
            <w:sz w:val="22"/>
          </w:rPr>
          <w:t>ve</w:t>
        </w:r>
      </w:ins>
      <w:ins w:id="1118" w:author="KN-NZ-Presentation, Funktional" w:date="2017-06-13T16:42:00Z">
        <w:r w:rsidR="00023906">
          <w:rPr>
            <w:rFonts w:ascii="Calibri" w:hAnsi="Calibri"/>
            <w:noProof/>
            <w:color w:val="000000" w:themeColor="text1"/>
            <w:sz w:val="22"/>
          </w:rPr>
          <w:t>d</w:t>
        </w:r>
      </w:ins>
      <w:ins w:id="1119" w:author="KN-NZ-Presentation, Funktional" w:date="2017-06-13T16:37:00Z">
        <w:r w:rsidR="00200421">
          <w:rPr>
            <w:rFonts w:ascii="Calibri" w:hAnsi="Calibri"/>
            <w:noProof/>
            <w:color w:val="000000" w:themeColor="text1"/>
            <w:sz w:val="22"/>
          </w:rPr>
          <w:t xml:space="preserve"> </w:t>
        </w:r>
      </w:ins>
      <w:r w:rsidR="00335600" w:rsidRPr="00335600">
        <w:rPr>
          <w:rFonts w:ascii="Calibri" w:hAnsi="Calibri"/>
          <w:noProof/>
          <w:color w:val="000000" w:themeColor="text1"/>
          <w:sz w:val="22"/>
        </w:rPr>
        <w:t>at system output</w:t>
      </w:r>
      <w:del w:id="1120" w:author="KN-NZ-Presentation, Funktional" w:date="2017-06-13T16:38:00Z">
        <w:r w:rsidR="004D4B87" w:rsidDel="00023906">
          <w:rPr>
            <w:rFonts w:ascii="Calibri" w:hAnsi="Calibri"/>
            <w:noProof/>
            <w:color w:val="000000" w:themeColor="text1"/>
            <w:sz w:val="22"/>
          </w:rPr>
          <w:delText>, which are derived from K</w:delText>
        </w:r>
        <w:r w:rsidR="00335600" w:rsidRPr="00335600" w:rsidDel="00023906">
          <w:rPr>
            <w:rFonts w:ascii="Calibri" w:hAnsi="Calibri"/>
            <w:noProof/>
            <w:color w:val="000000" w:themeColor="text1"/>
            <w:sz w:val="22"/>
          </w:rPr>
          <w:delText>PI’s</w:delText>
        </w:r>
        <w:r w:rsidR="0005727D" w:rsidRPr="00335600" w:rsidDel="00023906">
          <w:rPr>
            <w:rFonts w:ascii="Calibri" w:hAnsi="Calibri"/>
            <w:noProof/>
            <w:color w:val="000000" w:themeColor="text1"/>
            <w:sz w:val="22"/>
          </w:rPr>
          <w:delText xml:space="preserve"> </w:delText>
        </w:r>
        <w:r w:rsidR="008C712C" w:rsidRPr="00335600" w:rsidDel="00023906">
          <w:rPr>
            <w:rFonts w:ascii="Calibri" w:hAnsi="Calibri"/>
            <w:noProof/>
            <w:color w:val="000000" w:themeColor="text1"/>
            <w:sz w:val="22"/>
          </w:rPr>
          <w:delText xml:space="preserve">monitored </w:delText>
        </w:r>
        <w:r w:rsidR="004D4B87" w:rsidDel="00023906">
          <w:rPr>
            <w:rFonts w:ascii="Calibri" w:hAnsi="Calibri"/>
            <w:noProof/>
            <w:color w:val="000000" w:themeColor="text1"/>
            <w:sz w:val="22"/>
          </w:rPr>
          <w:delText xml:space="preserve">itself </w:delText>
        </w:r>
        <w:r w:rsidR="008C712C" w:rsidRPr="00335600" w:rsidDel="00023906">
          <w:rPr>
            <w:rFonts w:ascii="Calibri" w:hAnsi="Calibri"/>
            <w:noProof/>
            <w:color w:val="000000" w:themeColor="text1"/>
            <w:sz w:val="22"/>
          </w:rPr>
          <w:delText>by the system</w:delText>
        </w:r>
        <w:r w:rsidR="004D4B87" w:rsidDel="00023906">
          <w:rPr>
            <w:rFonts w:ascii="Calibri" w:hAnsi="Calibri"/>
            <w:noProof/>
            <w:color w:val="000000" w:themeColor="text1"/>
            <w:sz w:val="22"/>
          </w:rPr>
          <w:delText xml:space="preserve"> or service</w:delText>
        </w:r>
      </w:del>
      <w:r w:rsidR="00335600" w:rsidRPr="00335600">
        <w:rPr>
          <w:rFonts w:ascii="Calibri" w:hAnsi="Calibri"/>
          <w:noProof/>
          <w:color w:val="000000" w:themeColor="text1"/>
          <w:sz w:val="22"/>
        </w:rPr>
        <w:t xml:space="preserve">. </w:t>
      </w:r>
      <w:ins w:id="1121" w:author="KN-NZ-Presentation, Funktional" w:date="2017-06-13T16:46:00Z">
        <w:r w:rsidR="00946AF2">
          <w:rPr>
            <w:rFonts w:ascii="Calibri" w:hAnsi="Calibri"/>
            <w:noProof/>
            <w:color w:val="000000" w:themeColor="text1"/>
            <w:sz w:val="22"/>
          </w:rPr>
          <w:t xml:space="preserve">The confidence of provided alerts and integrity data </w:t>
        </w:r>
      </w:ins>
      <w:del w:id="1122" w:author="KN-NZ-Presentation, Funktional" w:date="2017-06-13T16:47:00Z">
        <w:r w:rsidR="00335600" w:rsidRPr="00335600" w:rsidDel="00946AF2">
          <w:rPr>
            <w:rFonts w:ascii="Calibri" w:hAnsi="Calibri"/>
            <w:noProof/>
            <w:color w:val="000000" w:themeColor="text1"/>
            <w:sz w:val="22"/>
          </w:rPr>
          <w:delText xml:space="preserve">The confidence level of accuracy and integrity statements </w:delText>
        </w:r>
      </w:del>
      <w:r w:rsidR="00335600" w:rsidRPr="00335600">
        <w:rPr>
          <w:rFonts w:ascii="Calibri" w:hAnsi="Calibri"/>
          <w:noProof/>
          <w:color w:val="000000" w:themeColor="text1"/>
          <w:sz w:val="22"/>
        </w:rPr>
        <w:t xml:space="preserve">depends </w:t>
      </w:r>
      <w:del w:id="1123" w:author="KN-NZ-Presentation, Funktional" w:date="2017-06-13T16:48:00Z">
        <w:r w:rsidR="00335600" w:rsidRPr="00335600" w:rsidDel="00946AF2">
          <w:rPr>
            <w:rFonts w:ascii="Calibri" w:hAnsi="Calibri"/>
            <w:noProof/>
            <w:color w:val="000000" w:themeColor="text1"/>
            <w:sz w:val="22"/>
          </w:rPr>
          <w:delText xml:space="preserve">ultimately </w:delText>
        </w:r>
      </w:del>
      <w:ins w:id="1124" w:author="KN-NZ-Presentation, Funktional" w:date="2017-06-13T16:48:00Z">
        <w:r w:rsidR="00946AF2">
          <w:rPr>
            <w:rFonts w:ascii="Calibri" w:hAnsi="Calibri"/>
            <w:noProof/>
            <w:color w:val="000000" w:themeColor="text1"/>
            <w:sz w:val="22"/>
          </w:rPr>
          <w:t>on</w:t>
        </w:r>
        <w:r w:rsidR="00946AF2" w:rsidRPr="00335600">
          <w:rPr>
            <w:rFonts w:ascii="Calibri" w:hAnsi="Calibri"/>
            <w:noProof/>
            <w:color w:val="000000" w:themeColor="text1"/>
            <w:sz w:val="22"/>
          </w:rPr>
          <w:t xml:space="preserve"> </w:t>
        </w:r>
      </w:ins>
      <w:del w:id="1125" w:author="KN-NZ-Presentation, Funktional" w:date="2017-06-13T16:48:00Z">
        <w:r w:rsidR="00335600" w:rsidRPr="00335600" w:rsidDel="00946AF2">
          <w:rPr>
            <w:rFonts w:ascii="Calibri" w:hAnsi="Calibri"/>
            <w:noProof/>
            <w:color w:val="000000" w:themeColor="text1"/>
            <w:sz w:val="22"/>
          </w:rPr>
          <w:delText xml:space="preserve">on </w:delText>
        </w:r>
      </w:del>
      <w:ins w:id="1126" w:author="KN-NZ-Presentation, Funktional" w:date="2017-06-13T16:48:00Z">
        <w:r w:rsidR="00946AF2">
          <w:rPr>
            <w:rFonts w:ascii="Calibri" w:hAnsi="Calibri"/>
            <w:noProof/>
            <w:color w:val="000000" w:themeColor="text1"/>
            <w:sz w:val="22"/>
          </w:rPr>
          <w:t>the</w:t>
        </w:r>
        <w:r w:rsidR="00946AF2" w:rsidRPr="00335600">
          <w:rPr>
            <w:rFonts w:ascii="Calibri" w:hAnsi="Calibri"/>
            <w:noProof/>
            <w:color w:val="000000" w:themeColor="text1"/>
            <w:sz w:val="22"/>
          </w:rPr>
          <w:t xml:space="preserve"> </w:t>
        </w:r>
      </w:ins>
      <w:r w:rsidR="00335600" w:rsidRPr="00335600">
        <w:rPr>
          <w:rFonts w:ascii="Calibri" w:hAnsi="Calibri"/>
          <w:noProof/>
          <w:color w:val="000000" w:themeColor="text1"/>
          <w:sz w:val="22"/>
        </w:rPr>
        <w:t xml:space="preserve">significance and correctness of determined </w:t>
      </w:r>
      <w:del w:id="1127" w:author="KN-NZ-Presentation, Funktional" w:date="2017-06-13T17:00:00Z">
        <w:r w:rsidR="001C32CC" w:rsidDel="0083207E">
          <w:rPr>
            <w:rFonts w:ascii="Calibri" w:hAnsi="Calibri"/>
            <w:noProof/>
            <w:color w:val="000000" w:themeColor="text1"/>
            <w:sz w:val="22"/>
          </w:rPr>
          <w:delText>KPI</w:delText>
        </w:r>
        <w:r w:rsidR="001C32CC" w:rsidRPr="00335600" w:rsidDel="0083207E">
          <w:rPr>
            <w:rFonts w:ascii="Calibri" w:hAnsi="Calibri"/>
            <w:noProof/>
            <w:color w:val="000000" w:themeColor="text1"/>
            <w:sz w:val="22"/>
          </w:rPr>
          <w:delText>’s</w:delText>
        </w:r>
      </w:del>
      <w:ins w:id="1128" w:author="KN-NZ-Presentation, Funktional" w:date="2017-06-13T17:00:00Z">
        <w:r w:rsidR="0083207E">
          <w:rPr>
            <w:rFonts w:ascii="Calibri" w:hAnsi="Calibri"/>
            <w:noProof/>
            <w:color w:val="000000" w:themeColor="text1"/>
            <w:sz w:val="22"/>
          </w:rPr>
          <w:t>performance indicators</w:t>
        </w:r>
      </w:ins>
      <w:r w:rsidR="00335600" w:rsidRPr="00335600">
        <w:rPr>
          <w:rFonts w:ascii="Calibri" w:hAnsi="Calibri"/>
          <w:noProof/>
          <w:color w:val="000000" w:themeColor="text1"/>
          <w:sz w:val="22"/>
        </w:rPr>
        <w:t>.</w:t>
      </w:r>
    </w:p>
    <w:p w14:paraId="7020676A" w14:textId="565BD662" w:rsidR="00335600" w:rsidRPr="00335600" w:rsidRDefault="00335600">
      <w:pPr>
        <w:autoSpaceDE w:val="0"/>
        <w:autoSpaceDN w:val="0"/>
        <w:adjustRightInd w:val="0"/>
        <w:spacing w:line="240" w:lineRule="auto"/>
        <w:jc w:val="both"/>
        <w:rPr>
          <w:rFonts w:ascii="Calibri" w:hAnsi="Calibri"/>
          <w:noProof/>
          <w:color w:val="000000" w:themeColor="text1"/>
          <w:sz w:val="22"/>
        </w:rPr>
      </w:pPr>
      <w:del w:id="1129" w:author="KN-NZ-Presentation, Funktional" w:date="2017-06-13T17:01:00Z">
        <w:r w:rsidRPr="00335600" w:rsidDel="0083207E">
          <w:rPr>
            <w:rFonts w:ascii="Calibri" w:hAnsi="Calibri"/>
            <w:noProof/>
            <w:color w:val="000000" w:themeColor="text1"/>
            <w:sz w:val="22"/>
          </w:rPr>
          <w:delText xml:space="preserve"> </w:delText>
        </w:r>
      </w:del>
      <w:del w:id="1130" w:author="KN-NZ-Presentation, Funktional" w:date="2017-06-13T16:49:00Z">
        <w:r w:rsidRPr="00335600" w:rsidDel="00FD64D8">
          <w:rPr>
            <w:rFonts w:ascii="Calibri" w:hAnsi="Calibri"/>
            <w:noProof/>
            <w:color w:val="000000" w:themeColor="text1"/>
            <w:sz w:val="22"/>
          </w:rPr>
          <w:delText xml:space="preserve">Misinterpretation may be avoided if dependencies between used </w:delText>
        </w:r>
        <w:r w:rsidR="001C32CC" w:rsidDel="00FD64D8">
          <w:rPr>
            <w:rFonts w:ascii="Calibri" w:hAnsi="Calibri"/>
            <w:noProof/>
            <w:color w:val="000000" w:themeColor="text1"/>
            <w:sz w:val="22"/>
          </w:rPr>
          <w:delText>KPI</w:delText>
        </w:r>
        <w:r w:rsidRPr="00335600" w:rsidDel="00FD64D8">
          <w:rPr>
            <w:rFonts w:ascii="Calibri" w:hAnsi="Calibri"/>
            <w:noProof/>
            <w:color w:val="000000" w:themeColor="text1"/>
            <w:sz w:val="22"/>
          </w:rPr>
          <w:delText>, estimates of accuracy and integrity, and remaining uncertainties are clear</w:delText>
        </w:r>
        <w:r w:rsidR="003D68CB" w:rsidDel="00FD64D8">
          <w:rPr>
            <w:rFonts w:ascii="Calibri" w:hAnsi="Calibri"/>
            <w:noProof/>
            <w:color w:val="000000" w:themeColor="text1"/>
            <w:sz w:val="22"/>
          </w:rPr>
          <w:delText>ly</w:delText>
        </w:r>
        <w:r w:rsidRPr="00335600" w:rsidDel="00FD64D8">
          <w:rPr>
            <w:rFonts w:ascii="Calibri" w:hAnsi="Calibri"/>
            <w:noProof/>
            <w:color w:val="000000" w:themeColor="text1"/>
            <w:sz w:val="22"/>
          </w:rPr>
          <w:delText xml:space="preserve"> elaborated per output data.</w:delText>
        </w:r>
      </w:del>
    </w:p>
    <w:p w14:paraId="262C32BD" w14:textId="2BA2D2F1" w:rsidR="00335600" w:rsidRDefault="00335600" w:rsidP="00335600">
      <w:pPr>
        <w:autoSpaceDE w:val="0"/>
        <w:autoSpaceDN w:val="0"/>
        <w:adjustRightInd w:val="0"/>
        <w:spacing w:line="240" w:lineRule="auto"/>
        <w:jc w:val="both"/>
        <w:rPr>
          <w:ins w:id="1131" w:author="KN-NZ-Presentation, Funktional" w:date="2017-06-13T18:01:00Z"/>
          <w:rFonts w:ascii="Calibri" w:hAnsi="Calibri"/>
          <w:noProof/>
          <w:sz w:val="22"/>
        </w:rPr>
      </w:pPr>
      <w:r>
        <w:rPr>
          <w:rFonts w:ascii="Calibri" w:hAnsi="Calibri"/>
          <w:noProof/>
          <w:sz w:val="22"/>
        </w:rPr>
        <w:t>Most of the performance terms and parameters</w:t>
      </w:r>
      <w:del w:id="1132" w:author="KN-NZ-Presentation, Funktional" w:date="2017-06-13T17:15:00Z">
        <w:r w:rsidDel="00573ABF">
          <w:rPr>
            <w:rFonts w:ascii="Calibri" w:hAnsi="Calibri"/>
            <w:noProof/>
            <w:sz w:val="22"/>
          </w:rPr>
          <w:delText xml:space="preserve"> described in section </w:delText>
        </w:r>
      </w:del>
      <w:del w:id="1133" w:author="KN-NZ-Presentation, Funktional" w:date="2017-06-13T16:49:00Z">
        <w:r w:rsidDel="00FD64D8">
          <w:rPr>
            <w:rFonts w:ascii="Calibri" w:hAnsi="Calibri"/>
            <w:noProof/>
            <w:sz w:val="22"/>
          </w:rPr>
          <w:delText>3</w:delText>
        </w:r>
      </w:del>
      <w:del w:id="1134" w:author="KN-NZ-Presentation, Funktional" w:date="2017-06-13T17:15:00Z">
        <w:r w:rsidDel="00573ABF">
          <w:rPr>
            <w:rFonts w:ascii="Calibri" w:hAnsi="Calibri"/>
            <w:noProof/>
            <w:sz w:val="22"/>
          </w:rPr>
          <w:delText xml:space="preserve">.2.1 </w:delText>
        </w:r>
      </w:del>
      <w:ins w:id="1135" w:author="KN-NZ-Presentation, Funktional" w:date="2017-06-13T17:15:00Z">
        <w:r w:rsidR="00573ABF">
          <w:rPr>
            <w:rFonts w:ascii="Calibri" w:hAnsi="Calibri"/>
            <w:noProof/>
            <w:sz w:val="22"/>
          </w:rPr>
          <w:t xml:space="preserve"> </w:t>
        </w:r>
      </w:ins>
      <w:r>
        <w:rPr>
          <w:rFonts w:ascii="Calibri" w:hAnsi="Calibri"/>
          <w:noProof/>
          <w:sz w:val="22"/>
        </w:rPr>
        <w:t xml:space="preserve">are </w:t>
      </w:r>
      <w:del w:id="1136" w:author="KN-NZ-Presentation, Funktional" w:date="2017-06-13T16:54:00Z">
        <w:r w:rsidDel="00FD64D8">
          <w:rPr>
            <w:rFonts w:ascii="Calibri" w:hAnsi="Calibri"/>
            <w:noProof/>
            <w:sz w:val="22"/>
          </w:rPr>
          <w:delText xml:space="preserve">terms </w:delText>
        </w:r>
      </w:del>
      <w:ins w:id="1137" w:author="KN-NZ-Presentation, Funktional" w:date="2017-06-13T16:54:00Z">
        <w:r w:rsidR="00FD64D8">
          <w:rPr>
            <w:rFonts w:ascii="Calibri" w:hAnsi="Calibri"/>
            <w:noProof/>
            <w:sz w:val="22"/>
          </w:rPr>
          <w:t xml:space="preserve">probability statements </w:t>
        </w:r>
      </w:ins>
      <w:del w:id="1138" w:author="KN-NZ-Presentation, Funktional" w:date="2017-06-13T16:54:00Z">
        <w:r w:rsidDel="00FD64D8">
          <w:rPr>
            <w:rFonts w:ascii="Calibri" w:hAnsi="Calibri"/>
            <w:noProof/>
            <w:sz w:val="22"/>
          </w:rPr>
          <w:delText xml:space="preserve">dealing </w:delText>
        </w:r>
      </w:del>
      <w:ins w:id="1139" w:author="KN-NZ-Presentation, Funktional" w:date="2017-06-13T16:54:00Z">
        <w:r w:rsidR="00FD64D8">
          <w:rPr>
            <w:rFonts w:ascii="Calibri" w:hAnsi="Calibri"/>
            <w:noProof/>
            <w:sz w:val="22"/>
          </w:rPr>
          <w:t xml:space="preserve">regarding </w:t>
        </w:r>
      </w:ins>
      <w:del w:id="1140" w:author="KN-NZ-Presentation, Funktional" w:date="2017-06-13T16:55:00Z">
        <w:r w:rsidDel="00FD64D8">
          <w:rPr>
            <w:rFonts w:ascii="Calibri" w:hAnsi="Calibri"/>
            <w:noProof/>
            <w:sz w:val="22"/>
          </w:rPr>
          <w:delText xml:space="preserve">with </w:delText>
        </w:r>
      </w:del>
      <w:r>
        <w:rPr>
          <w:rFonts w:ascii="Calibri" w:hAnsi="Calibri"/>
          <w:noProof/>
          <w:sz w:val="22"/>
        </w:rPr>
        <w:t xml:space="preserve">the operational performance </w:t>
      </w:r>
      <w:del w:id="1141" w:author="KN-NZ-Presentation, Funktional" w:date="2017-06-13T16:51:00Z">
        <w:r w:rsidDel="00FD64D8">
          <w:rPr>
            <w:rFonts w:ascii="Calibri" w:hAnsi="Calibri"/>
            <w:noProof/>
            <w:sz w:val="22"/>
          </w:rPr>
          <w:delText xml:space="preserve"> </w:delText>
        </w:r>
      </w:del>
      <w:r>
        <w:rPr>
          <w:rFonts w:ascii="Calibri" w:hAnsi="Calibri"/>
          <w:noProof/>
          <w:sz w:val="22"/>
        </w:rPr>
        <w:t>of systems</w:t>
      </w:r>
      <w:ins w:id="1142" w:author="KN-NZ-Presentation, Funktional" w:date="2017-06-13T16:51:00Z">
        <w:r w:rsidR="00FD64D8">
          <w:rPr>
            <w:rFonts w:ascii="Calibri" w:hAnsi="Calibri"/>
            <w:noProof/>
            <w:sz w:val="22"/>
          </w:rPr>
          <w:t xml:space="preserve"> </w:t>
        </w:r>
      </w:ins>
      <w:del w:id="1143" w:author="KN-NZ-Presentation, Funktional" w:date="2017-06-13T16:51:00Z">
        <w:r w:rsidDel="00FD64D8">
          <w:rPr>
            <w:rFonts w:ascii="Calibri" w:hAnsi="Calibri"/>
            <w:noProof/>
            <w:sz w:val="22"/>
          </w:rPr>
          <w:delText xml:space="preserve"> </w:delText>
        </w:r>
        <w:r w:rsidR="003D68CB" w:rsidDel="00FD64D8">
          <w:rPr>
            <w:rFonts w:ascii="Calibri" w:hAnsi="Calibri"/>
            <w:noProof/>
            <w:sz w:val="22"/>
          </w:rPr>
          <w:delText>a</w:delText>
        </w:r>
        <w:r w:rsidDel="00FD64D8">
          <w:rPr>
            <w:rFonts w:ascii="Calibri" w:hAnsi="Calibri"/>
            <w:noProof/>
            <w:sz w:val="22"/>
          </w:rPr>
          <w:delText>nd supported functions</w:delText>
        </w:r>
        <w:r w:rsidR="00F935EB" w:rsidDel="00FD64D8">
          <w:rPr>
            <w:rFonts w:ascii="Calibri" w:hAnsi="Calibri"/>
            <w:noProof/>
            <w:sz w:val="22"/>
          </w:rPr>
          <w:delText xml:space="preserve"> (e.g. integrity risk, availability, continuity)</w:delText>
        </w:r>
      </w:del>
      <w:ins w:id="1144" w:author="KN-NZ-Presentation, Funktional" w:date="2017-06-13T16:51:00Z">
        <w:r w:rsidR="00FD64D8">
          <w:rPr>
            <w:rFonts w:ascii="Calibri" w:hAnsi="Calibri"/>
            <w:noProof/>
            <w:sz w:val="22"/>
          </w:rPr>
          <w:t>and services</w:t>
        </w:r>
      </w:ins>
      <w:r>
        <w:rPr>
          <w:rFonts w:ascii="Calibri" w:hAnsi="Calibri"/>
          <w:noProof/>
          <w:sz w:val="22"/>
        </w:rPr>
        <w:t xml:space="preserve">. </w:t>
      </w:r>
      <w:del w:id="1145" w:author="KN-NZ-Presentation, Funktional" w:date="2017-06-13T16:55:00Z">
        <w:r w:rsidDel="00FD64D8">
          <w:rPr>
            <w:rFonts w:ascii="Calibri" w:hAnsi="Calibri"/>
            <w:noProof/>
            <w:sz w:val="22"/>
          </w:rPr>
          <w:delText xml:space="preserve">They </w:delText>
        </w:r>
        <w:r w:rsidR="00173D87" w:rsidDel="00FD64D8">
          <w:rPr>
            <w:rFonts w:ascii="Calibri" w:hAnsi="Calibri"/>
            <w:noProof/>
            <w:sz w:val="22"/>
          </w:rPr>
          <w:delText xml:space="preserve">are </w:delText>
        </w:r>
        <w:r w:rsidDel="00FD64D8">
          <w:rPr>
            <w:rFonts w:ascii="Calibri" w:hAnsi="Calibri"/>
            <w:noProof/>
            <w:sz w:val="22"/>
          </w:rPr>
          <w:delText>provided in form of probability statements, whereby an u</w:delText>
        </w:r>
      </w:del>
      <w:ins w:id="1146" w:author="KN-NZ-Presentation, Funktional" w:date="2017-06-13T16:55:00Z">
        <w:r w:rsidR="00FD64D8">
          <w:rPr>
            <w:rFonts w:ascii="Calibri" w:hAnsi="Calibri"/>
            <w:noProof/>
            <w:sz w:val="22"/>
          </w:rPr>
          <w:t>U</w:t>
        </w:r>
      </w:ins>
      <w:r>
        <w:rPr>
          <w:rFonts w:ascii="Calibri" w:hAnsi="Calibri"/>
          <w:noProof/>
          <w:sz w:val="22"/>
        </w:rPr>
        <w:t xml:space="preserve">nambiguous specification </w:t>
      </w:r>
      <w:r w:rsidR="00173D87">
        <w:rPr>
          <w:rFonts w:ascii="Calibri" w:hAnsi="Calibri"/>
          <w:noProof/>
          <w:sz w:val="22"/>
        </w:rPr>
        <w:t xml:space="preserve">of them </w:t>
      </w:r>
      <w:del w:id="1147" w:author="KN-NZ-Presentation, Funktional" w:date="2017-06-13T16:55:00Z">
        <w:r w:rsidDel="00FD64D8">
          <w:rPr>
            <w:rFonts w:ascii="Calibri" w:hAnsi="Calibri"/>
            <w:noProof/>
            <w:sz w:val="22"/>
          </w:rPr>
          <w:delText>needs</w:delText>
        </w:r>
        <w:r w:rsidR="003D68CB" w:rsidDel="00FD64D8">
          <w:rPr>
            <w:rFonts w:ascii="Calibri" w:hAnsi="Calibri"/>
            <w:noProof/>
            <w:sz w:val="22"/>
          </w:rPr>
          <w:delText xml:space="preserve"> </w:delText>
        </w:r>
      </w:del>
      <w:ins w:id="1148" w:author="KN-NZ-Presentation, Funktional" w:date="2017-06-13T16:55:00Z">
        <w:r w:rsidR="00FD64D8">
          <w:rPr>
            <w:rFonts w:ascii="Calibri" w:hAnsi="Calibri"/>
            <w:noProof/>
            <w:sz w:val="22"/>
          </w:rPr>
          <w:t>re</w:t>
        </w:r>
      </w:ins>
      <w:ins w:id="1149" w:author="KN-NZ-Presentation, Funktional" w:date="2017-06-13T16:56:00Z">
        <w:r w:rsidR="00FD64D8">
          <w:rPr>
            <w:rFonts w:ascii="Calibri" w:hAnsi="Calibri"/>
            <w:noProof/>
            <w:sz w:val="22"/>
          </w:rPr>
          <w:t>q</w:t>
        </w:r>
      </w:ins>
      <w:ins w:id="1150" w:author="KN-NZ-Presentation, Funktional" w:date="2017-06-13T16:55:00Z">
        <w:r w:rsidR="00FD64D8">
          <w:rPr>
            <w:rFonts w:ascii="Calibri" w:hAnsi="Calibri"/>
            <w:noProof/>
            <w:sz w:val="22"/>
          </w:rPr>
          <w:t xml:space="preserve">uires </w:t>
        </w:r>
      </w:ins>
      <w:r w:rsidR="003D68CB">
        <w:rPr>
          <w:rFonts w:ascii="Calibri" w:hAnsi="Calibri"/>
          <w:noProof/>
          <w:sz w:val="22"/>
        </w:rPr>
        <w:t xml:space="preserve">information </w:t>
      </w:r>
      <w:del w:id="1151" w:author="KN-NZ-Presentation, Funktional" w:date="2017-06-13T16:56:00Z">
        <w:r w:rsidR="003D68CB" w:rsidDel="00FD64D8">
          <w:rPr>
            <w:rFonts w:ascii="Calibri" w:hAnsi="Calibri"/>
            <w:noProof/>
            <w:sz w:val="22"/>
          </w:rPr>
          <w:delText xml:space="preserve">about </w:delText>
        </w:r>
      </w:del>
      <w:ins w:id="1152" w:author="KN-NZ-Presentation, Funktional" w:date="2017-06-13T16:56:00Z">
        <w:r w:rsidR="00FD64D8">
          <w:rPr>
            <w:rFonts w:ascii="Calibri" w:hAnsi="Calibri"/>
            <w:noProof/>
            <w:sz w:val="22"/>
          </w:rPr>
          <w:t xml:space="preserve">concerning </w:t>
        </w:r>
      </w:ins>
      <w:del w:id="1153" w:author="KN-NZ-Presentation, Funktional" w:date="2017-06-13T16:52:00Z">
        <w:r w:rsidDel="00FD64D8">
          <w:rPr>
            <w:rFonts w:ascii="Calibri" w:hAnsi="Calibri"/>
            <w:noProof/>
            <w:sz w:val="22"/>
          </w:rPr>
          <w:delText xml:space="preserve"> </w:delText>
        </w:r>
      </w:del>
      <w:r>
        <w:rPr>
          <w:rFonts w:ascii="Calibri" w:hAnsi="Calibri"/>
          <w:noProof/>
          <w:sz w:val="22"/>
        </w:rPr>
        <w:t xml:space="preserve">measuring periods, evaluation frame </w:t>
      </w:r>
      <w:del w:id="1154" w:author="KN-NZ-Presentation, Funktional" w:date="2017-06-13T16:56:00Z">
        <w:r w:rsidDel="00FD64D8">
          <w:rPr>
            <w:rFonts w:ascii="Calibri" w:hAnsi="Calibri"/>
            <w:noProof/>
            <w:sz w:val="22"/>
          </w:rPr>
          <w:delText>as well as</w:delText>
        </w:r>
      </w:del>
      <w:ins w:id="1155" w:author="KN-NZ-Presentation, Funktional" w:date="2017-06-13T16:56:00Z">
        <w:r w:rsidR="00FD64D8">
          <w:rPr>
            <w:rFonts w:ascii="Calibri" w:hAnsi="Calibri"/>
            <w:noProof/>
            <w:sz w:val="22"/>
          </w:rPr>
          <w:t>and</w:t>
        </w:r>
      </w:ins>
      <w:r>
        <w:rPr>
          <w:rFonts w:ascii="Calibri" w:hAnsi="Calibri"/>
          <w:noProof/>
          <w:sz w:val="22"/>
        </w:rPr>
        <w:t xml:space="preserve"> evaluation conditions</w:t>
      </w:r>
      <w:r w:rsidR="003D68CB">
        <w:rPr>
          <w:rFonts w:ascii="Calibri" w:hAnsi="Calibri"/>
          <w:noProof/>
          <w:sz w:val="22"/>
        </w:rPr>
        <w:t>.</w:t>
      </w:r>
      <w:r>
        <w:rPr>
          <w:rFonts w:ascii="Calibri" w:hAnsi="Calibri"/>
          <w:noProof/>
          <w:sz w:val="22"/>
        </w:rPr>
        <w:t xml:space="preserve"> </w:t>
      </w:r>
    </w:p>
    <w:p w14:paraId="58719C46" w14:textId="77777777" w:rsidR="00496C4B" w:rsidRDefault="00496C4B" w:rsidP="00335600">
      <w:pPr>
        <w:autoSpaceDE w:val="0"/>
        <w:autoSpaceDN w:val="0"/>
        <w:adjustRightInd w:val="0"/>
        <w:spacing w:line="240" w:lineRule="auto"/>
        <w:jc w:val="both"/>
        <w:rPr>
          <w:ins w:id="1156" w:author="KN-NZ-Presentation, Funktional" w:date="2017-06-13T18:01:00Z"/>
          <w:rFonts w:ascii="Calibri" w:hAnsi="Calibri"/>
          <w:noProof/>
          <w:sz w:val="22"/>
        </w:rPr>
      </w:pPr>
    </w:p>
    <w:p w14:paraId="19851242" w14:textId="58EC02F8" w:rsidR="00496C4B" w:rsidDel="00496C4B" w:rsidRDefault="00496C4B" w:rsidP="00335600">
      <w:pPr>
        <w:autoSpaceDE w:val="0"/>
        <w:autoSpaceDN w:val="0"/>
        <w:adjustRightInd w:val="0"/>
        <w:spacing w:line="240" w:lineRule="auto"/>
        <w:jc w:val="both"/>
        <w:rPr>
          <w:del w:id="1157" w:author="KN-NZ-Presentation, Funktional" w:date="2017-06-13T18:04:00Z"/>
          <w:rFonts w:ascii="Calibri" w:hAnsi="Calibri"/>
          <w:noProof/>
          <w:sz w:val="22"/>
        </w:rPr>
      </w:pPr>
    </w:p>
    <w:p w14:paraId="08A33F6D" w14:textId="77777777" w:rsidR="006C1404" w:rsidRDefault="00D813E9" w:rsidP="00E06DD6">
      <w:pPr>
        <w:pStyle w:val="Heading3"/>
      </w:pPr>
      <w:bookmarkStart w:id="1158" w:name="_Toc479846676"/>
      <w:r>
        <w:lastRenderedPageBreak/>
        <w:t>Scaling of performance parameters</w:t>
      </w:r>
      <w:bookmarkEnd w:id="1158"/>
    </w:p>
    <w:p w14:paraId="79C4E600" w14:textId="0D23E5E3" w:rsidR="004209A1" w:rsidRDefault="004209A1" w:rsidP="00974A54">
      <w:pPr>
        <w:pStyle w:val="BodyText"/>
        <w:jc w:val="both"/>
      </w:pPr>
      <w:bookmarkStart w:id="1159" w:name="_Toc472937898"/>
      <w:bookmarkStart w:id="1160" w:name="_Toc472937899"/>
      <w:bookmarkEnd w:id="1159"/>
      <w:bookmarkEnd w:id="1160"/>
      <w:r>
        <w:t xml:space="preserve">A scaling of performance requirements serves the classification and comparison of system solutions. Scaling </w:t>
      </w:r>
      <w:proofErr w:type="gramStart"/>
      <w:r>
        <w:t>is made</w:t>
      </w:r>
      <w:proofErr w:type="gramEnd"/>
      <w:r>
        <w:t xml:space="preserve"> on the basis of </w:t>
      </w:r>
      <w:r w:rsidR="00A016D9">
        <w:t>value ranges and thresholds introduced by standardisation (operational level</w:t>
      </w:r>
      <w:ins w:id="1161" w:author="KN-NZ-Presentation, Funktional" w:date="2017-06-13T17:19:00Z">
        <w:r w:rsidR="00643017">
          <w:t>s</w:t>
        </w:r>
      </w:ins>
      <w:r w:rsidR="00A016D9">
        <w:t>) or by applications (technical level</w:t>
      </w:r>
      <w:ins w:id="1162" w:author="KN-NZ-Presentation, Funktional" w:date="2017-06-13T17:19:00Z">
        <w:r w:rsidR="00643017">
          <w:t>s</w:t>
        </w:r>
      </w:ins>
      <w:r w:rsidR="00A016D9">
        <w:t xml:space="preserve">). Technical levels support a </w:t>
      </w:r>
      <w:del w:id="1163" w:author="KN-NZ-Presentation, Funktional" w:date="2017-06-13T17:17:00Z">
        <w:r w:rsidR="00A016D9" w:rsidDel="00643017">
          <w:delText xml:space="preserve">finer </w:delText>
        </w:r>
      </w:del>
      <w:ins w:id="1164" w:author="KN-NZ-Presentation, Funktional" w:date="2017-06-13T17:17:00Z">
        <w:r w:rsidR="00643017">
          <w:t xml:space="preserve">higher </w:t>
        </w:r>
      </w:ins>
      <w:r w:rsidR="00A016D9">
        <w:t>resolution of performance parameter</w:t>
      </w:r>
      <w:ins w:id="1165" w:author="KN-NZ-Presentation, Funktional" w:date="2017-06-13T17:18:00Z">
        <w:r w:rsidR="00643017">
          <w:t>s</w:t>
        </w:r>
      </w:ins>
      <w:r w:rsidR="00A016D9">
        <w:t xml:space="preserve"> in comparison to operational level</w:t>
      </w:r>
      <w:ins w:id="1166" w:author="KN-NZ-Presentation, Funktional" w:date="2017-06-13T17:19:00Z">
        <w:r w:rsidR="00643017">
          <w:t>s</w:t>
        </w:r>
      </w:ins>
      <w:r w:rsidR="00A016D9">
        <w:t xml:space="preserve"> and serve the further bidirectional harmonisation between system solutions and applications</w:t>
      </w:r>
      <w:del w:id="1167" w:author="KN-NZ-Presentation, Funktional" w:date="2017-06-13T17:18:00Z">
        <w:r w:rsidR="00A016D9" w:rsidDel="00643017">
          <w:delText>.</w:delText>
        </w:r>
      </w:del>
      <w:ins w:id="1168" w:author="KN-NZ-Presentation, Funktional" w:date="2017-06-13T17:18:00Z">
        <w:r w:rsidR="00643017">
          <w:t xml:space="preserve"> [</w:t>
        </w:r>
        <w:commentRangeStart w:id="1169"/>
        <w:r w:rsidR="00643017" w:rsidRPr="00643017">
          <w:rPr>
            <w:highlight w:val="yellow"/>
            <w:rPrChange w:id="1170" w:author="KN-NZ-Presentation, Funktional" w:date="2017-06-13T17:18:00Z">
              <w:rPr/>
            </w:rPrChange>
          </w:rPr>
          <w:t>IMO resolution PNT</w:t>
        </w:r>
      </w:ins>
      <w:commentRangeEnd w:id="1169"/>
      <w:r w:rsidR="009618D6">
        <w:rPr>
          <w:rStyle w:val="CommentReference"/>
        </w:rPr>
        <w:commentReference w:id="1169"/>
      </w:r>
      <w:ins w:id="1171" w:author="KN-NZ-Presentation, Funktional" w:date="2017-06-13T17:18:00Z">
        <w:r w:rsidR="00643017">
          <w:t>].</w:t>
        </w:r>
      </w:ins>
      <w:del w:id="1172" w:author="KN-NZ-Presentation, Funktional" w:date="2017-06-13T17:18:00Z">
        <w:r w:rsidR="00A016D9" w:rsidDel="00643017">
          <w:delText xml:space="preserve"> </w:delText>
        </w:r>
      </w:del>
    </w:p>
    <w:p w14:paraId="11B8910E" w14:textId="59B69385" w:rsidR="00770A8E" w:rsidRDefault="00F935EB" w:rsidP="00770A8E">
      <w:pPr>
        <w:pStyle w:val="BodyText"/>
        <w:jc w:val="both"/>
        <w:rPr>
          <w:ins w:id="1173" w:author="KN-NZ-Presentation, Funktional" w:date="2017-06-13T17:35:00Z"/>
        </w:rPr>
      </w:pPr>
      <w:del w:id="1174" w:author="KN-NZ-Presentation, Funktional" w:date="2017-06-13T17:21:00Z">
        <w:r w:rsidDel="00643017">
          <w:delText xml:space="preserve">It has already </w:delText>
        </w:r>
        <w:r w:rsidR="006462A9" w:rsidDel="00643017">
          <w:delText xml:space="preserve">been </w:delText>
        </w:r>
        <w:r w:rsidDel="00643017">
          <w:delText xml:space="preserve">stated that </w:delText>
        </w:r>
        <w:r w:rsidR="006462A9" w:rsidDel="00643017">
          <w:delText>s</w:delText>
        </w:r>
      </w:del>
      <w:ins w:id="1175" w:author="KN-NZ-Presentation, Funktional" w:date="2017-06-13T17:21:00Z">
        <w:r w:rsidR="00643017">
          <w:t>S</w:t>
        </w:r>
      </w:ins>
      <w:r w:rsidR="006462A9">
        <w:t xml:space="preserve">ystems </w:t>
      </w:r>
      <w:r>
        <w:t>for high-accura</w:t>
      </w:r>
      <w:r w:rsidR="006462A9">
        <w:t>cy</w:t>
      </w:r>
      <w:r>
        <w:t xml:space="preserve"> positioning and ranging </w:t>
      </w:r>
      <w:r w:rsidR="00CC6BE9">
        <w:t xml:space="preserve">should provide data with </w:t>
      </w:r>
      <w:r w:rsidR="003D68CB">
        <w:t xml:space="preserve">accuracies better than </w:t>
      </w:r>
      <w:r w:rsidR="00CC6BE9">
        <w:t>1</w:t>
      </w:r>
      <w:r w:rsidR="004673D5">
        <w:t> </w:t>
      </w:r>
      <w:r w:rsidR="00CC6BE9">
        <w:t>m (error threshold)</w:t>
      </w:r>
      <w:ins w:id="1176" w:author="KN-NZ-Presentation, Funktional" w:date="2017-06-13T17:22:00Z">
        <w:r w:rsidR="00643017">
          <w:t>.</w:t>
        </w:r>
      </w:ins>
      <w:del w:id="1177" w:author="KN-NZ-Presentation, Funktional" w:date="2017-06-13T17:22:00Z">
        <w:r w:rsidR="00CC6BE9" w:rsidDel="00643017">
          <w:delText>.</w:delText>
        </w:r>
      </w:del>
      <w:r w:rsidR="00CC6BE9">
        <w:t xml:space="preserve"> If </w:t>
      </w:r>
      <w:r w:rsidR="003D68CB">
        <w:t xml:space="preserve">accuracies </w:t>
      </w:r>
      <w:r w:rsidR="00CC6BE9">
        <w:t xml:space="preserve">are </w:t>
      </w:r>
      <w:r w:rsidR="003D68CB">
        <w:t xml:space="preserve">better than </w:t>
      </w:r>
      <w:r w:rsidR="00CC6BE9">
        <w:t>0.1</w:t>
      </w:r>
      <w:r w:rsidR="004673D5">
        <w:t> </w:t>
      </w:r>
      <w:r w:rsidR="00CC6BE9">
        <w:t>m, the system falls in the category “very high accuracy”</w:t>
      </w:r>
      <w:ins w:id="1178" w:author="KN-NZ-Presentation, Funktional" w:date="2017-06-13T17:23:00Z">
        <w:r w:rsidR="00643017" w:rsidRPr="00643017">
          <w:t xml:space="preserve"> </w:t>
        </w:r>
        <w:r w:rsidR="00643017">
          <w:t>[</w:t>
        </w:r>
        <w:commentRangeStart w:id="1179"/>
        <w:r w:rsidR="00643017" w:rsidRPr="00230615">
          <w:rPr>
            <w:highlight w:val="yellow"/>
          </w:rPr>
          <w:t>IMO resolution PNT</w:t>
        </w:r>
      </w:ins>
      <w:commentRangeEnd w:id="1179"/>
      <w:r w:rsidR="009618D6">
        <w:rPr>
          <w:rStyle w:val="CommentReference"/>
        </w:rPr>
        <w:commentReference w:id="1179"/>
      </w:r>
      <w:ins w:id="1180" w:author="KN-NZ-Presentation, Funktional" w:date="2017-06-13T17:23:00Z">
        <w:r w:rsidR="00643017">
          <w:t>]</w:t>
        </w:r>
      </w:ins>
      <w:r w:rsidR="00CC6BE9">
        <w:t xml:space="preserve">. </w:t>
      </w:r>
      <w:del w:id="1181" w:author="KN-NZ-Presentation, Funktional" w:date="2017-06-13T17:37:00Z">
        <w:r w:rsidR="00CC6BE9" w:rsidDel="00E6619E">
          <w:delText>The m</w:delText>
        </w:r>
      </w:del>
      <w:ins w:id="1182" w:author="KN-NZ-Presentation, Funktional" w:date="2017-06-13T17:37:00Z">
        <w:r w:rsidR="00E6619E">
          <w:t>M</w:t>
        </w:r>
      </w:ins>
      <w:r w:rsidR="00CC6BE9">
        <w:t xml:space="preserve">aritime </w:t>
      </w:r>
      <w:del w:id="1183" w:author="KN-NZ-Presentation, Funktional" w:date="2017-06-13T17:37:00Z">
        <w:r w:rsidR="00CC6BE9" w:rsidDel="00E6619E">
          <w:delText xml:space="preserve">community </w:delText>
        </w:r>
      </w:del>
      <w:ins w:id="1184" w:author="KN-NZ-Presentation, Funktional" w:date="2017-06-13T17:37:00Z">
        <w:r w:rsidR="00E6619E">
          <w:t xml:space="preserve">standards </w:t>
        </w:r>
      </w:ins>
      <w:del w:id="1185" w:author="KN-NZ-Presentation, Funktional" w:date="2017-06-13T17:37:00Z">
        <w:r w:rsidR="00CC6BE9" w:rsidDel="00E6619E">
          <w:delText xml:space="preserve">considers </w:delText>
        </w:r>
      </w:del>
      <w:ins w:id="1186" w:author="KN-NZ-Presentation, Funktional" w:date="2017-06-13T17:37:00Z">
        <w:r w:rsidR="00E6619E">
          <w:t xml:space="preserve">suggest </w:t>
        </w:r>
      </w:ins>
      <w:r w:rsidR="00655ABD">
        <w:t>that the accuracy requirement is</w:t>
      </w:r>
      <w:r w:rsidR="00507FFE">
        <w:t xml:space="preserve"> </w:t>
      </w:r>
      <w:r w:rsidR="00CC6BE9">
        <w:t>fulfil</w:t>
      </w:r>
      <w:del w:id="1187" w:author="KN-NZ-Presentation, Funktional" w:date="2017-06-13T17:35:00Z">
        <w:r w:rsidR="00CC6BE9" w:rsidDel="00E6619E">
          <w:delText>l</w:delText>
        </w:r>
      </w:del>
      <w:ins w:id="1188" w:author="KN-NZ-Presentation, Funktional" w:date="2017-06-13T17:35:00Z">
        <w:r w:rsidR="00E6619E">
          <w:t>l</w:t>
        </w:r>
      </w:ins>
      <w:r w:rsidR="00CC6BE9">
        <w:t xml:space="preserve">ed if </w:t>
      </w:r>
      <w:r w:rsidR="008F1244">
        <w:t>more than 95% of provided data have</w:t>
      </w:r>
      <w:del w:id="1189" w:author="KN-NZ-Presentation, Funktional" w:date="2017-06-13T17:38:00Z">
        <w:r w:rsidR="008F1244" w:rsidDel="006259ED">
          <w:delText xml:space="preserve"> </w:delText>
        </w:r>
      </w:del>
      <w:ins w:id="1190" w:author="KN-NZ-Presentation, Funktional" w:date="2017-06-13T17:36:00Z">
        <w:r w:rsidR="00E6619E">
          <w:t xml:space="preserve"> </w:t>
        </w:r>
      </w:ins>
      <w:r w:rsidR="003D68CB">
        <w:t>error</w:t>
      </w:r>
      <w:ins w:id="1191" w:author="KN-NZ-Presentation, Funktional" w:date="2017-06-13T17:38:00Z">
        <w:r w:rsidR="006259ED">
          <w:t>s</w:t>
        </w:r>
      </w:ins>
      <w:r w:rsidR="003D68CB">
        <w:t xml:space="preserve"> </w:t>
      </w:r>
      <w:r w:rsidR="008F1244">
        <w:t xml:space="preserve">below the threshold. </w:t>
      </w:r>
      <w:r w:rsidR="00770A8E">
        <w:t>Higher probabilities</w:t>
      </w:r>
      <w:r w:rsidR="00916C34">
        <w:t>,</w:t>
      </w:r>
      <w:r w:rsidR="00770A8E">
        <w:t xml:space="preserve"> </w:t>
      </w:r>
      <w:r w:rsidR="00916C34">
        <w:t xml:space="preserve">such as </w:t>
      </w:r>
      <w:r w:rsidR="00770A8E">
        <w:t>shown</w:t>
      </w:r>
      <w:r w:rsidR="00655ABD">
        <w:t xml:space="preserve"> in </w:t>
      </w:r>
      <w:del w:id="1192" w:author="KN-NZ-Presentation, Funktional" w:date="2017-06-13T17:34:00Z">
        <w:r w:rsidR="00655ABD" w:rsidDel="00E6619E">
          <w:delText xml:space="preserve">table </w:delText>
        </w:r>
      </w:del>
      <w:ins w:id="1193" w:author="KN-NZ-Presentation, Funktional" w:date="2017-06-13T17:34:00Z">
        <w:r w:rsidR="00E6619E">
          <w:t xml:space="preserve">Table </w:t>
        </w:r>
      </w:ins>
      <w:del w:id="1194" w:author="KN-NZ-Presentation, Funktional" w:date="2017-06-13T17:34:00Z">
        <w:r w:rsidR="00655ABD" w:rsidDel="00E6619E">
          <w:delText>4</w:delText>
        </w:r>
      </w:del>
      <w:ins w:id="1195" w:author="KN-NZ-Presentation, Funktional" w:date="2017-06-13T17:34:00Z">
        <w:r w:rsidR="00E6619E">
          <w:t>3</w:t>
        </w:r>
      </w:ins>
      <w:r w:rsidR="00916C34">
        <w:t>,</w:t>
      </w:r>
      <w:r w:rsidR="00655ABD">
        <w:t xml:space="preserve"> </w:t>
      </w:r>
      <w:proofErr w:type="gramStart"/>
      <w:r w:rsidR="00770A8E">
        <w:t>may be introduced</w:t>
      </w:r>
      <w:proofErr w:type="gramEnd"/>
      <w:r w:rsidR="00770A8E">
        <w:t xml:space="preserve"> to </w:t>
      </w:r>
      <w:r w:rsidR="00655ABD">
        <w:t>reflect</w:t>
      </w:r>
      <w:r w:rsidR="00507FFE">
        <w:t xml:space="preserve"> </w:t>
      </w:r>
      <w:r w:rsidR="00770A8E">
        <w:t xml:space="preserve">further reductions of </w:t>
      </w:r>
      <w:r w:rsidR="00655ABD">
        <w:t>the</w:t>
      </w:r>
      <w:r w:rsidR="00507FFE">
        <w:t xml:space="preserve"> tolerable </w:t>
      </w:r>
      <w:r w:rsidR="00916C34">
        <w:t xml:space="preserve">amount </w:t>
      </w:r>
      <w:r w:rsidR="00507FFE">
        <w:t>of accuracy violations</w:t>
      </w:r>
      <w:r w:rsidR="00770A8E">
        <w:t xml:space="preserve">. </w:t>
      </w:r>
      <w:r w:rsidR="00A133F0">
        <w:t>Note</w:t>
      </w:r>
      <w:r w:rsidR="00770A8E">
        <w:t xml:space="preserve"> that accuracy statements </w:t>
      </w:r>
      <w:proofErr w:type="gramStart"/>
      <w:r w:rsidR="00A133F0">
        <w:t xml:space="preserve">are </w:t>
      </w:r>
      <w:r w:rsidR="001579B0">
        <w:t>relate</w:t>
      </w:r>
      <w:r w:rsidR="00A133F0">
        <w:t>d</w:t>
      </w:r>
      <w:proofErr w:type="gramEnd"/>
      <w:r w:rsidR="007905F7">
        <w:t xml:space="preserve"> to </w:t>
      </w:r>
      <w:r w:rsidR="00A133F0">
        <w:t xml:space="preserve">the </w:t>
      </w:r>
      <w:r w:rsidR="004673D5">
        <w:t xml:space="preserve">provided </w:t>
      </w:r>
      <w:r w:rsidR="007905F7">
        <w:t>data (time of data availability).</w:t>
      </w:r>
    </w:p>
    <w:p w14:paraId="526859C9" w14:textId="77777777" w:rsidR="00E6619E" w:rsidRDefault="00E6619E" w:rsidP="00770A8E">
      <w:pPr>
        <w:pStyle w:val="BodyText"/>
        <w:jc w:val="both"/>
      </w:pPr>
    </w:p>
    <w:p w14:paraId="70A16DB8" w14:textId="10EFFEC2" w:rsidR="00507FFE" w:rsidRPr="00F35004" w:rsidRDefault="00507FFE" w:rsidP="00507FFE">
      <w:pPr>
        <w:pStyle w:val="Tablecaption"/>
        <w:jc w:val="center"/>
        <w:rPr>
          <w:rFonts w:ascii="Calibri" w:hAnsi="Calibri"/>
          <w:noProof/>
          <w:u w:val="none"/>
        </w:rPr>
      </w:pPr>
      <w:bookmarkStart w:id="1196" w:name="_Toc479846689"/>
      <w:del w:id="1197" w:author="KN-NZ-Presentation, Funktional" w:date="2017-06-13T17:27:00Z">
        <w:r w:rsidDel="00643017">
          <w:rPr>
            <w:u w:val="none"/>
          </w:rPr>
          <w:delText xml:space="preserve">Proposed </w:delText>
        </w:r>
      </w:del>
      <w:ins w:id="1198" w:author="KN-NZ-Presentation, Funktional" w:date="2017-06-13T17:27:00Z">
        <w:r w:rsidR="00643017">
          <w:rPr>
            <w:u w:val="none"/>
          </w:rPr>
          <w:t>Example</w:t>
        </w:r>
      </w:ins>
      <w:ins w:id="1199" w:author="KN-NZ-Presentation, Funktional" w:date="2017-06-13T17:33:00Z">
        <w:r w:rsidR="00874B21">
          <w:rPr>
            <w:u w:val="none"/>
          </w:rPr>
          <w:t xml:space="preserve">s for </w:t>
        </w:r>
      </w:ins>
      <w:r>
        <w:rPr>
          <w:u w:val="none"/>
        </w:rPr>
        <w:t xml:space="preserve">scaling of </w:t>
      </w:r>
      <w:ins w:id="1200" w:author="KN-NZ-Presentation, Funktional" w:date="2017-06-13T17:29:00Z">
        <w:r w:rsidR="00874B21">
          <w:rPr>
            <w:u w:val="none"/>
          </w:rPr>
          <w:t>HPA</w:t>
        </w:r>
      </w:ins>
      <w:del w:id="1201" w:author="KN-NZ-Presentation, Funktional" w:date="2017-06-13T17:29:00Z">
        <w:r w:rsidDel="00874B21">
          <w:rPr>
            <w:u w:val="none"/>
          </w:rPr>
          <w:delText>accuracy</w:delText>
        </w:r>
      </w:del>
      <w:r>
        <w:rPr>
          <w:u w:val="none"/>
        </w:rPr>
        <w:t xml:space="preserve"> </w:t>
      </w:r>
      <w:r w:rsidR="00770A8E">
        <w:rPr>
          <w:u w:val="none"/>
        </w:rPr>
        <w:t>specifications</w:t>
      </w:r>
      <w:bookmarkEnd w:id="1196"/>
    </w:p>
    <w:tbl>
      <w:tblPr>
        <w:tblStyle w:val="TableGrid"/>
        <w:tblW w:w="0" w:type="auto"/>
        <w:jc w:val="center"/>
        <w:tblLook w:val="04A0" w:firstRow="1" w:lastRow="0" w:firstColumn="1" w:lastColumn="0" w:noHBand="0" w:noVBand="1"/>
      </w:tblPr>
      <w:tblGrid>
        <w:gridCol w:w="1701"/>
        <w:gridCol w:w="1701"/>
        <w:gridCol w:w="1701"/>
        <w:gridCol w:w="567"/>
        <w:gridCol w:w="567"/>
        <w:gridCol w:w="567"/>
        <w:gridCol w:w="567"/>
        <w:gridCol w:w="567"/>
        <w:gridCol w:w="567"/>
        <w:tblGridChange w:id="1202">
          <w:tblGrid>
            <w:gridCol w:w="1701"/>
            <w:gridCol w:w="1701"/>
            <w:gridCol w:w="1701"/>
            <w:gridCol w:w="567"/>
            <w:gridCol w:w="567"/>
            <w:gridCol w:w="567"/>
            <w:gridCol w:w="567"/>
            <w:gridCol w:w="567"/>
            <w:gridCol w:w="567"/>
          </w:tblGrid>
        </w:tblGridChange>
      </w:tblGrid>
      <w:tr w:rsidR="00303EDD" w14:paraId="12544185" w14:textId="77777777" w:rsidTr="00507FFE">
        <w:trPr>
          <w:jc w:val="center"/>
        </w:trPr>
        <w:tc>
          <w:tcPr>
            <w:tcW w:w="3402" w:type="dxa"/>
            <w:gridSpan w:val="2"/>
            <w:vMerge w:val="restart"/>
            <w:tcBorders>
              <w:tl2br w:val="single" w:sz="4" w:space="0" w:color="auto"/>
            </w:tcBorders>
            <w:shd w:val="clear" w:color="auto" w:fill="7F7F7F" w:themeFill="text1" w:themeFillTint="80"/>
          </w:tcPr>
          <w:p w14:paraId="7BFB2F6A" w14:textId="77777777" w:rsidR="00303EDD" w:rsidRPr="00303EDD" w:rsidRDefault="00303EDD" w:rsidP="00303EDD">
            <w:pPr>
              <w:pStyle w:val="BodyText"/>
              <w:spacing w:after="0" w:line="240" w:lineRule="auto"/>
              <w:jc w:val="right"/>
              <w:rPr>
                <w:color w:val="FFFFFF" w:themeColor="background1"/>
                <w:sz w:val="18"/>
              </w:rPr>
            </w:pPr>
            <w:r w:rsidRPr="00303EDD">
              <w:rPr>
                <w:color w:val="FFFFFF" w:themeColor="background1"/>
                <w:sz w:val="18"/>
              </w:rPr>
              <w:t>error threshold</w:t>
            </w:r>
          </w:p>
          <w:p w14:paraId="6E56F436" w14:textId="77777777" w:rsidR="00303EDD" w:rsidRPr="00303EDD" w:rsidRDefault="00303EDD" w:rsidP="00303EDD">
            <w:pPr>
              <w:pStyle w:val="BodyText"/>
              <w:spacing w:after="0" w:line="240" w:lineRule="auto"/>
              <w:jc w:val="right"/>
              <w:rPr>
                <w:color w:val="FFFFFF" w:themeColor="background1"/>
                <w:sz w:val="18"/>
              </w:rPr>
            </w:pPr>
            <w:r>
              <w:rPr>
                <w:color w:val="FFFFFF" w:themeColor="background1"/>
                <w:sz w:val="18"/>
              </w:rPr>
              <w:t>(m)</w:t>
            </w:r>
          </w:p>
          <w:p w14:paraId="18E39B74" w14:textId="77777777" w:rsidR="00303EDD" w:rsidRPr="00303EDD" w:rsidRDefault="00303EDD" w:rsidP="00303EDD">
            <w:pPr>
              <w:pStyle w:val="BodyText"/>
              <w:spacing w:after="0" w:line="240" w:lineRule="auto"/>
              <w:rPr>
                <w:color w:val="FFFFFF" w:themeColor="background1"/>
                <w:sz w:val="18"/>
              </w:rPr>
            </w:pPr>
            <w:proofErr w:type="gramStart"/>
            <w:r w:rsidRPr="00303EDD">
              <w:rPr>
                <w:color w:val="FFFFFF" w:themeColor="background1"/>
                <w:sz w:val="18"/>
              </w:rPr>
              <w:t>probability</w:t>
            </w:r>
            <w:proofErr w:type="gramEnd"/>
            <w:r>
              <w:rPr>
                <w:color w:val="FFFFFF" w:themeColor="background1"/>
                <w:sz w:val="18"/>
              </w:rPr>
              <w:t xml:space="preserve"> (%)</w:t>
            </w:r>
          </w:p>
        </w:tc>
        <w:tc>
          <w:tcPr>
            <w:tcW w:w="1701" w:type="dxa"/>
            <w:tcBorders>
              <w:bottom w:val="nil"/>
            </w:tcBorders>
            <w:shd w:val="clear" w:color="auto" w:fill="7F7F7F" w:themeFill="text1" w:themeFillTint="80"/>
          </w:tcPr>
          <w:p w14:paraId="6ECF70E7" w14:textId="77777777" w:rsidR="00303EDD" w:rsidRPr="00303EDD" w:rsidRDefault="00303EDD" w:rsidP="008F1244">
            <w:pPr>
              <w:pStyle w:val="BodyText"/>
              <w:spacing w:after="0" w:line="240" w:lineRule="auto"/>
              <w:jc w:val="both"/>
              <w:rPr>
                <w:color w:val="FFFFFF" w:themeColor="background1"/>
                <w:sz w:val="18"/>
              </w:rPr>
            </w:pPr>
          </w:p>
        </w:tc>
        <w:tc>
          <w:tcPr>
            <w:tcW w:w="567" w:type="dxa"/>
            <w:tcBorders>
              <w:bottom w:val="nil"/>
            </w:tcBorders>
            <w:shd w:val="clear" w:color="auto" w:fill="7F7F7F" w:themeFill="text1" w:themeFillTint="80"/>
            <w:vAlign w:val="center"/>
          </w:tcPr>
          <w:p w14:paraId="272B3DDD"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bottom w:val="nil"/>
              <w:right w:val="nil"/>
            </w:tcBorders>
            <w:shd w:val="clear" w:color="auto" w:fill="7F7F7F" w:themeFill="text1" w:themeFillTint="80"/>
            <w:vAlign w:val="center"/>
          </w:tcPr>
          <w:p w14:paraId="40F108FF"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right w:val="nil"/>
            </w:tcBorders>
            <w:shd w:val="clear" w:color="auto" w:fill="7F7F7F" w:themeFill="text1" w:themeFillTint="80"/>
            <w:vAlign w:val="center"/>
          </w:tcPr>
          <w:p w14:paraId="79F303F0"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right w:val="nil"/>
            </w:tcBorders>
            <w:shd w:val="clear" w:color="auto" w:fill="7F7F7F" w:themeFill="text1" w:themeFillTint="80"/>
            <w:vAlign w:val="center"/>
          </w:tcPr>
          <w:p w14:paraId="7AEAFE34"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tcBorders>
            <w:shd w:val="clear" w:color="auto" w:fill="7F7F7F" w:themeFill="text1" w:themeFillTint="80"/>
            <w:vAlign w:val="center"/>
          </w:tcPr>
          <w:p w14:paraId="24270003"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bottom w:val="nil"/>
            </w:tcBorders>
            <w:shd w:val="clear" w:color="auto" w:fill="7F7F7F" w:themeFill="text1" w:themeFillTint="80"/>
            <w:vAlign w:val="center"/>
          </w:tcPr>
          <w:p w14:paraId="073834F5" w14:textId="77777777" w:rsidR="00303EDD" w:rsidRPr="00303EDD" w:rsidRDefault="00303EDD" w:rsidP="008F1244">
            <w:pPr>
              <w:pStyle w:val="BodyText"/>
              <w:spacing w:after="0" w:line="240" w:lineRule="auto"/>
              <w:jc w:val="center"/>
              <w:rPr>
                <w:color w:val="FFFFFF" w:themeColor="background1"/>
                <w:sz w:val="18"/>
              </w:rPr>
            </w:pPr>
          </w:p>
        </w:tc>
      </w:tr>
      <w:tr w:rsidR="00303EDD" w14:paraId="12E1807E" w14:textId="77777777" w:rsidTr="00507FFE">
        <w:trPr>
          <w:jc w:val="center"/>
        </w:trPr>
        <w:tc>
          <w:tcPr>
            <w:tcW w:w="3402" w:type="dxa"/>
            <w:gridSpan w:val="2"/>
            <w:vMerge/>
            <w:tcBorders>
              <w:tl2br w:val="single" w:sz="4" w:space="0" w:color="auto"/>
            </w:tcBorders>
          </w:tcPr>
          <w:p w14:paraId="45624CBB" w14:textId="77777777" w:rsidR="00303EDD" w:rsidRPr="008F1244" w:rsidRDefault="00303EDD" w:rsidP="008F1244">
            <w:pPr>
              <w:pStyle w:val="BodyText"/>
              <w:spacing w:after="0" w:line="240" w:lineRule="auto"/>
              <w:jc w:val="both"/>
              <w:rPr>
                <w:sz w:val="18"/>
              </w:rPr>
            </w:pPr>
          </w:p>
        </w:tc>
        <w:tc>
          <w:tcPr>
            <w:tcW w:w="1701" w:type="dxa"/>
            <w:tcBorders>
              <w:top w:val="nil"/>
              <w:bottom w:val="single" w:sz="4" w:space="0" w:color="auto"/>
            </w:tcBorders>
            <w:shd w:val="clear" w:color="auto" w:fill="7F7F7F" w:themeFill="text1" w:themeFillTint="80"/>
          </w:tcPr>
          <w:p w14:paraId="67266B5C" w14:textId="77777777" w:rsidR="00303EDD" w:rsidRPr="00303EDD" w:rsidRDefault="00303EDD" w:rsidP="008F1244">
            <w:pPr>
              <w:pStyle w:val="BodyText"/>
              <w:spacing w:after="0" w:line="240" w:lineRule="auto"/>
              <w:jc w:val="both"/>
              <w:rPr>
                <w:color w:val="FFFFFF" w:themeColor="background1"/>
                <w:sz w:val="18"/>
              </w:rPr>
            </w:pPr>
            <w:r w:rsidRPr="00303EDD">
              <w:rPr>
                <w:color w:val="FFFFFF" w:themeColor="background1"/>
                <w:sz w:val="18"/>
              </w:rPr>
              <w:t>operational</w:t>
            </w:r>
          </w:p>
        </w:tc>
        <w:tc>
          <w:tcPr>
            <w:tcW w:w="567" w:type="dxa"/>
            <w:tcBorders>
              <w:top w:val="nil"/>
              <w:bottom w:val="single" w:sz="4" w:space="0" w:color="auto"/>
            </w:tcBorders>
            <w:shd w:val="clear" w:color="auto" w:fill="7F7F7F" w:themeFill="text1" w:themeFillTint="80"/>
            <w:vAlign w:val="center"/>
          </w:tcPr>
          <w:p w14:paraId="47F1A8EC"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bottom w:val="single" w:sz="4" w:space="0" w:color="auto"/>
              <w:right w:val="nil"/>
            </w:tcBorders>
            <w:shd w:val="clear" w:color="auto" w:fill="7F7F7F" w:themeFill="text1" w:themeFillTint="80"/>
            <w:vAlign w:val="center"/>
          </w:tcPr>
          <w:p w14:paraId="1CEA5348" w14:textId="77777777" w:rsidR="00303EDD" w:rsidRPr="00303EDD" w:rsidRDefault="00303EDD" w:rsidP="008F1244">
            <w:pPr>
              <w:pStyle w:val="BodyText"/>
              <w:spacing w:after="0" w:line="240" w:lineRule="auto"/>
              <w:jc w:val="center"/>
              <w:rPr>
                <w:color w:val="FFFFFF" w:themeColor="background1"/>
                <w:sz w:val="18"/>
              </w:rPr>
            </w:pPr>
            <w:r w:rsidRPr="00303EDD">
              <w:rPr>
                <w:color w:val="FFFFFF" w:themeColor="background1"/>
                <w:sz w:val="18"/>
              </w:rPr>
              <w:t>1.0</w:t>
            </w:r>
          </w:p>
        </w:tc>
        <w:tc>
          <w:tcPr>
            <w:tcW w:w="567" w:type="dxa"/>
            <w:tcBorders>
              <w:top w:val="nil"/>
              <w:left w:val="nil"/>
              <w:bottom w:val="single" w:sz="4" w:space="0" w:color="auto"/>
              <w:right w:val="nil"/>
            </w:tcBorders>
            <w:shd w:val="clear" w:color="auto" w:fill="7F7F7F" w:themeFill="text1" w:themeFillTint="80"/>
            <w:vAlign w:val="center"/>
          </w:tcPr>
          <w:p w14:paraId="6489BA0F"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left w:val="nil"/>
              <w:bottom w:val="single" w:sz="4" w:space="0" w:color="auto"/>
              <w:right w:val="nil"/>
            </w:tcBorders>
            <w:shd w:val="clear" w:color="auto" w:fill="7F7F7F" w:themeFill="text1" w:themeFillTint="80"/>
            <w:vAlign w:val="center"/>
          </w:tcPr>
          <w:p w14:paraId="12B3C78A"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left w:val="nil"/>
              <w:bottom w:val="single" w:sz="4" w:space="0" w:color="auto"/>
            </w:tcBorders>
            <w:shd w:val="clear" w:color="auto" w:fill="7F7F7F" w:themeFill="text1" w:themeFillTint="80"/>
            <w:vAlign w:val="center"/>
          </w:tcPr>
          <w:p w14:paraId="15FAB6CD"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bottom w:val="single" w:sz="4" w:space="0" w:color="auto"/>
            </w:tcBorders>
            <w:shd w:val="clear" w:color="auto" w:fill="7F7F7F" w:themeFill="text1" w:themeFillTint="80"/>
            <w:vAlign w:val="center"/>
          </w:tcPr>
          <w:p w14:paraId="4E439CC1" w14:textId="77777777" w:rsidR="00303EDD" w:rsidRPr="00303EDD" w:rsidRDefault="00303EDD" w:rsidP="008F1244">
            <w:pPr>
              <w:pStyle w:val="BodyText"/>
              <w:spacing w:after="0" w:line="240" w:lineRule="auto"/>
              <w:jc w:val="center"/>
              <w:rPr>
                <w:color w:val="FFFFFF" w:themeColor="background1"/>
                <w:sz w:val="18"/>
              </w:rPr>
            </w:pPr>
            <w:r w:rsidRPr="00303EDD">
              <w:rPr>
                <w:color w:val="FFFFFF" w:themeColor="background1"/>
                <w:sz w:val="18"/>
              </w:rPr>
              <w:t>0.1</w:t>
            </w:r>
          </w:p>
        </w:tc>
      </w:tr>
      <w:tr w:rsidR="00303EDD" w14:paraId="6263D02E" w14:textId="77777777" w:rsidTr="00507FFE">
        <w:trPr>
          <w:jc w:val="center"/>
        </w:trPr>
        <w:tc>
          <w:tcPr>
            <w:tcW w:w="3402" w:type="dxa"/>
            <w:gridSpan w:val="2"/>
            <w:vMerge/>
            <w:tcBorders>
              <w:tl2br w:val="single" w:sz="4" w:space="0" w:color="auto"/>
            </w:tcBorders>
          </w:tcPr>
          <w:p w14:paraId="700B1638" w14:textId="77777777" w:rsidR="00303EDD" w:rsidRPr="008F1244" w:rsidRDefault="00303EDD" w:rsidP="008F1244">
            <w:pPr>
              <w:pStyle w:val="BodyText"/>
              <w:spacing w:after="0" w:line="240" w:lineRule="auto"/>
              <w:jc w:val="both"/>
              <w:rPr>
                <w:sz w:val="18"/>
              </w:rPr>
            </w:pPr>
          </w:p>
        </w:tc>
        <w:tc>
          <w:tcPr>
            <w:tcW w:w="1701" w:type="dxa"/>
            <w:tcBorders>
              <w:top w:val="single" w:sz="4" w:space="0" w:color="auto"/>
            </w:tcBorders>
            <w:shd w:val="clear" w:color="auto" w:fill="BFBFBF" w:themeFill="background1" w:themeFillShade="BF"/>
          </w:tcPr>
          <w:p w14:paraId="7460683D" w14:textId="65C9B280" w:rsidR="00303EDD" w:rsidRPr="008F1244" w:rsidRDefault="00573ABF" w:rsidP="008F1244">
            <w:pPr>
              <w:pStyle w:val="BodyText"/>
              <w:spacing w:after="0" w:line="240" w:lineRule="auto"/>
              <w:jc w:val="both"/>
              <w:rPr>
                <w:sz w:val="18"/>
              </w:rPr>
            </w:pPr>
            <w:r>
              <w:rPr>
                <w:sz w:val="18"/>
              </w:rPr>
              <w:t>T</w:t>
            </w:r>
            <w:r w:rsidR="00303EDD">
              <w:rPr>
                <w:sz w:val="18"/>
              </w:rPr>
              <w:t>echnical</w:t>
            </w:r>
          </w:p>
        </w:tc>
        <w:tc>
          <w:tcPr>
            <w:tcW w:w="567" w:type="dxa"/>
            <w:tcBorders>
              <w:top w:val="single" w:sz="4" w:space="0" w:color="auto"/>
            </w:tcBorders>
            <w:shd w:val="clear" w:color="auto" w:fill="BFBFBF" w:themeFill="background1" w:themeFillShade="BF"/>
            <w:vAlign w:val="center"/>
          </w:tcPr>
          <w:p w14:paraId="318BDCC7" w14:textId="77777777" w:rsidR="00303EDD" w:rsidRPr="008F1244" w:rsidRDefault="00303EDD" w:rsidP="00303EDD">
            <w:pPr>
              <w:pStyle w:val="BodyText"/>
              <w:spacing w:after="0" w:line="240" w:lineRule="auto"/>
              <w:jc w:val="center"/>
              <w:rPr>
                <w:sz w:val="18"/>
              </w:rPr>
            </w:pPr>
            <w:r>
              <w:rPr>
                <w:sz w:val="18"/>
              </w:rPr>
              <w:t>2.5</w:t>
            </w:r>
          </w:p>
        </w:tc>
        <w:tc>
          <w:tcPr>
            <w:tcW w:w="567" w:type="dxa"/>
            <w:tcBorders>
              <w:top w:val="single" w:sz="4" w:space="0" w:color="auto"/>
              <w:right w:val="nil"/>
            </w:tcBorders>
            <w:shd w:val="clear" w:color="auto" w:fill="BFBFBF" w:themeFill="background1" w:themeFillShade="BF"/>
            <w:vAlign w:val="center"/>
          </w:tcPr>
          <w:p w14:paraId="5DA1986E" w14:textId="77777777" w:rsidR="00303EDD" w:rsidRPr="008F1244" w:rsidRDefault="00303EDD" w:rsidP="00303EDD">
            <w:pPr>
              <w:pStyle w:val="BodyText"/>
              <w:spacing w:after="0" w:line="240" w:lineRule="auto"/>
              <w:jc w:val="center"/>
              <w:rPr>
                <w:sz w:val="18"/>
              </w:rPr>
            </w:pPr>
          </w:p>
        </w:tc>
        <w:tc>
          <w:tcPr>
            <w:tcW w:w="567" w:type="dxa"/>
            <w:tcBorders>
              <w:top w:val="single" w:sz="4" w:space="0" w:color="auto"/>
              <w:left w:val="nil"/>
              <w:right w:val="nil"/>
            </w:tcBorders>
            <w:shd w:val="clear" w:color="auto" w:fill="BFBFBF" w:themeFill="background1" w:themeFillShade="BF"/>
            <w:vAlign w:val="center"/>
          </w:tcPr>
          <w:p w14:paraId="1B61A182" w14:textId="77777777" w:rsidR="00303EDD" w:rsidRPr="008F1244" w:rsidRDefault="00303EDD" w:rsidP="00303EDD">
            <w:pPr>
              <w:pStyle w:val="BodyText"/>
              <w:spacing w:after="0" w:line="240" w:lineRule="auto"/>
              <w:jc w:val="center"/>
              <w:rPr>
                <w:sz w:val="18"/>
              </w:rPr>
            </w:pPr>
            <w:r>
              <w:rPr>
                <w:sz w:val="18"/>
              </w:rPr>
              <w:t>0.75</w:t>
            </w:r>
          </w:p>
        </w:tc>
        <w:tc>
          <w:tcPr>
            <w:tcW w:w="567" w:type="dxa"/>
            <w:tcBorders>
              <w:top w:val="single" w:sz="4" w:space="0" w:color="auto"/>
              <w:left w:val="nil"/>
              <w:right w:val="nil"/>
            </w:tcBorders>
            <w:shd w:val="clear" w:color="auto" w:fill="BFBFBF" w:themeFill="background1" w:themeFillShade="BF"/>
            <w:vAlign w:val="center"/>
          </w:tcPr>
          <w:p w14:paraId="0B7DC123" w14:textId="77777777" w:rsidR="00303EDD" w:rsidRPr="008F1244" w:rsidRDefault="00303EDD" w:rsidP="00303EDD">
            <w:pPr>
              <w:pStyle w:val="BodyText"/>
              <w:spacing w:after="0" w:line="240" w:lineRule="auto"/>
              <w:jc w:val="center"/>
              <w:rPr>
                <w:sz w:val="18"/>
              </w:rPr>
            </w:pPr>
            <w:r>
              <w:rPr>
                <w:sz w:val="18"/>
              </w:rPr>
              <w:t>0.5</w:t>
            </w:r>
          </w:p>
        </w:tc>
        <w:tc>
          <w:tcPr>
            <w:tcW w:w="567" w:type="dxa"/>
            <w:tcBorders>
              <w:top w:val="single" w:sz="4" w:space="0" w:color="auto"/>
              <w:left w:val="nil"/>
            </w:tcBorders>
            <w:shd w:val="clear" w:color="auto" w:fill="BFBFBF" w:themeFill="background1" w:themeFillShade="BF"/>
            <w:vAlign w:val="center"/>
          </w:tcPr>
          <w:p w14:paraId="72670513" w14:textId="77777777" w:rsidR="00303EDD" w:rsidRPr="008F1244" w:rsidRDefault="00303EDD" w:rsidP="00303EDD">
            <w:pPr>
              <w:pStyle w:val="BodyText"/>
              <w:spacing w:after="0" w:line="240" w:lineRule="auto"/>
              <w:jc w:val="center"/>
              <w:rPr>
                <w:sz w:val="18"/>
              </w:rPr>
            </w:pPr>
            <w:r>
              <w:rPr>
                <w:sz w:val="18"/>
              </w:rPr>
              <w:t>0.25</w:t>
            </w:r>
          </w:p>
        </w:tc>
        <w:tc>
          <w:tcPr>
            <w:tcW w:w="567" w:type="dxa"/>
            <w:tcBorders>
              <w:top w:val="single" w:sz="4" w:space="0" w:color="auto"/>
            </w:tcBorders>
            <w:shd w:val="clear" w:color="auto" w:fill="BFBFBF" w:themeFill="background1" w:themeFillShade="BF"/>
            <w:vAlign w:val="center"/>
          </w:tcPr>
          <w:p w14:paraId="753A8DEE" w14:textId="77777777" w:rsidR="00303EDD" w:rsidRPr="008F1244" w:rsidRDefault="00303EDD" w:rsidP="00303EDD">
            <w:pPr>
              <w:pStyle w:val="BodyText"/>
              <w:spacing w:after="0" w:line="240" w:lineRule="auto"/>
              <w:jc w:val="center"/>
              <w:rPr>
                <w:sz w:val="18"/>
              </w:rPr>
            </w:pPr>
          </w:p>
        </w:tc>
      </w:tr>
      <w:tr w:rsidR="00303EDD" w14:paraId="7DA1DA54" w14:textId="77777777" w:rsidTr="00874B21">
        <w:tblPrEx>
          <w:tblW w:w="0" w:type="auto"/>
          <w:jc w:val="center"/>
          <w:tblPrExChange w:id="1203" w:author="KN-NZ-Presentation, Funktional" w:date="2017-06-13T17:34:00Z">
            <w:tblPrEx>
              <w:tblW w:w="0" w:type="auto"/>
              <w:jc w:val="center"/>
            </w:tblPrEx>
          </w:tblPrExChange>
        </w:tblPrEx>
        <w:trPr>
          <w:jc w:val="center"/>
          <w:trPrChange w:id="1204" w:author="KN-NZ-Presentation, Funktional" w:date="2017-06-13T17:34:00Z">
            <w:trPr>
              <w:jc w:val="center"/>
            </w:trPr>
          </w:trPrChange>
        </w:trPr>
        <w:tc>
          <w:tcPr>
            <w:tcW w:w="1701" w:type="dxa"/>
            <w:tcBorders>
              <w:bottom w:val="single" w:sz="4" w:space="0" w:color="auto"/>
            </w:tcBorders>
            <w:shd w:val="clear" w:color="auto" w:fill="7F7F7F" w:themeFill="text1" w:themeFillTint="80"/>
            <w:vAlign w:val="center"/>
            <w:tcPrChange w:id="1205" w:author="KN-NZ-Presentation, Funktional" w:date="2017-06-13T17:34:00Z">
              <w:tcPr>
                <w:tcW w:w="1701" w:type="dxa"/>
                <w:tcBorders>
                  <w:bottom w:val="single" w:sz="4" w:space="0" w:color="auto"/>
                </w:tcBorders>
                <w:shd w:val="clear" w:color="auto" w:fill="7F7F7F" w:themeFill="text1" w:themeFillTint="80"/>
                <w:vAlign w:val="center"/>
              </w:tcPr>
            </w:tcPrChange>
          </w:tcPr>
          <w:p w14:paraId="2A366422" w14:textId="77777777" w:rsidR="00303EDD" w:rsidRPr="00303EDD" w:rsidRDefault="00303EDD" w:rsidP="00507FFE">
            <w:pPr>
              <w:pStyle w:val="BodyText"/>
              <w:spacing w:after="0" w:line="240" w:lineRule="auto"/>
              <w:jc w:val="center"/>
              <w:rPr>
                <w:color w:val="FFFFFF" w:themeColor="background1"/>
                <w:sz w:val="18"/>
              </w:rPr>
            </w:pPr>
            <w:r w:rsidRPr="00303EDD">
              <w:rPr>
                <w:color w:val="FFFFFF" w:themeColor="background1"/>
                <w:sz w:val="18"/>
              </w:rPr>
              <w:t>operational</w:t>
            </w:r>
          </w:p>
        </w:tc>
        <w:tc>
          <w:tcPr>
            <w:tcW w:w="1701" w:type="dxa"/>
            <w:tcBorders>
              <w:bottom w:val="single" w:sz="4" w:space="0" w:color="auto"/>
            </w:tcBorders>
            <w:shd w:val="clear" w:color="auto" w:fill="BFBFBF" w:themeFill="background1" w:themeFillShade="BF"/>
            <w:vAlign w:val="center"/>
            <w:tcPrChange w:id="1206" w:author="KN-NZ-Presentation, Funktional" w:date="2017-06-13T17:34:00Z">
              <w:tcPr>
                <w:tcW w:w="1701" w:type="dxa"/>
                <w:tcBorders>
                  <w:bottom w:val="single" w:sz="4" w:space="0" w:color="auto"/>
                </w:tcBorders>
                <w:shd w:val="clear" w:color="auto" w:fill="BFBFBF" w:themeFill="background1" w:themeFillShade="BF"/>
                <w:vAlign w:val="center"/>
              </w:tcPr>
            </w:tcPrChange>
          </w:tcPr>
          <w:p w14:paraId="03AC23A7" w14:textId="77777777" w:rsidR="00303EDD" w:rsidRPr="008F1244" w:rsidRDefault="00303EDD" w:rsidP="00507FFE">
            <w:pPr>
              <w:pStyle w:val="BodyText"/>
              <w:spacing w:after="0" w:line="240" w:lineRule="auto"/>
              <w:jc w:val="center"/>
              <w:rPr>
                <w:sz w:val="18"/>
              </w:rPr>
            </w:pPr>
            <w:r>
              <w:rPr>
                <w:sz w:val="18"/>
              </w:rPr>
              <w:t>technical</w:t>
            </w:r>
          </w:p>
        </w:tc>
        <w:tc>
          <w:tcPr>
            <w:tcW w:w="1701" w:type="dxa"/>
            <w:tcPrChange w:id="1207" w:author="KN-NZ-Presentation, Funktional" w:date="2017-06-13T17:34:00Z">
              <w:tcPr>
                <w:tcW w:w="1701" w:type="dxa"/>
              </w:tcPr>
            </w:tcPrChange>
          </w:tcPr>
          <w:p w14:paraId="7DE07317" w14:textId="77777777" w:rsidR="00303EDD" w:rsidRPr="008F1244" w:rsidRDefault="00303EDD" w:rsidP="008F1244">
            <w:pPr>
              <w:pStyle w:val="BodyText"/>
              <w:spacing w:after="0" w:line="240" w:lineRule="auto"/>
              <w:jc w:val="both"/>
              <w:rPr>
                <w:sz w:val="18"/>
              </w:rPr>
            </w:pPr>
          </w:p>
        </w:tc>
        <w:tc>
          <w:tcPr>
            <w:tcW w:w="567" w:type="dxa"/>
            <w:tcPrChange w:id="1208" w:author="KN-NZ-Presentation, Funktional" w:date="2017-06-13T17:34:00Z">
              <w:tcPr>
                <w:tcW w:w="567" w:type="dxa"/>
              </w:tcPr>
            </w:tcPrChange>
          </w:tcPr>
          <w:p w14:paraId="26AC26C1" w14:textId="77777777" w:rsidR="00303EDD" w:rsidRPr="008F1244" w:rsidRDefault="00303EDD" w:rsidP="008F1244">
            <w:pPr>
              <w:pStyle w:val="BodyText"/>
              <w:spacing w:after="0" w:line="240" w:lineRule="auto"/>
              <w:jc w:val="both"/>
              <w:rPr>
                <w:sz w:val="18"/>
              </w:rPr>
            </w:pPr>
          </w:p>
        </w:tc>
        <w:tc>
          <w:tcPr>
            <w:tcW w:w="567" w:type="dxa"/>
            <w:tcPrChange w:id="1209" w:author="KN-NZ-Presentation, Funktional" w:date="2017-06-13T17:34:00Z">
              <w:tcPr>
                <w:tcW w:w="567" w:type="dxa"/>
              </w:tcPr>
            </w:tcPrChange>
          </w:tcPr>
          <w:p w14:paraId="35577515" w14:textId="77777777" w:rsidR="00303EDD" w:rsidRPr="008F1244" w:rsidRDefault="00303EDD" w:rsidP="008F1244">
            <w:pPr>
              <w:pStyle w:val="BodyText"/>
              <w:spacing w:after="0" w:line="240" w:lineRule="auto"/>
              <w:jc w:val="both"/>
              <w:rPr>
                <w:sz w:val="18"/>
              </w:rPr>
            </w:pPr>
          </w:p>
        </w:tc>
        <w:tc>
          <w:tcPr>
            <w:tcW w:w="567" w:type="dxa"/>
            <w:tcPrChange w:id="1210" w:author="KN-NZ-Presentation, Funktional" w:date="2017-06-13T17:34:00Z">
              <w:tcPr>
                <w:tcW w:w="567" w:type="dxa"/>
              </w:tcPr>
            </w:tcPrChange>
          </w:tcPr>
          <w:p w14:paraId="77337E97" w14:textId="77777777" w:rsidR="00303EDD" w:rsidRPr="008F1244" w:rsidRDefault="00303EDD" w:rsidP="008F1244">
            <w:pPr>
              <w:pStyle w:val="BodyText"/>
              <w:spacing w:after="0" w:line="240" w:lineRule="auto"/>
              <w:jc w:val="both"/>
              <w:rPr>
                <w:sz w:val="18"/>
              </w:rPr>
            </w:pPr>
          </w:p>
        </w:tc>
        <w:tc>
          <w:tcPr>
            <w:tcW w:w="567" w:type="dxa"/>
            <w:tcPrChange w:id="1211" w:author="KN-NZ-Presentation, Funktional" w:date="2017-06-13T17:34:00Z">
              <w:tcPr>
                <w:tcW w:w="567" w:type="dxa"/>
              </w:tcPr>
            </w:tcPrChange>
          </w:tcPr>
          <w:p w14:paraId="0D8C7081" w14:textId="77777777" w:rsidR="00303EDD" w:rsidRPr="008F1244" w:rsidRDefault="00303EDD" w:rsidP="008F1244">
            <w:pPr>
              <w:pStyle w:val="BodyText"/>
              <w:spacing w:after="0" w:line="240" w:lineRule="auto"/>
              <w:jc w:val="both"/>
              <w:rPr>
                <w:sz w:val="18"/>
              </w:rPr>
            </w:pPr>
          </w:p>
        </w:tc>
        <w:tc>
          <w:tcPr>
            <w:tcW w:w="567" w:type="dxa"/>
            <w:vAlign w:val="center"/>
            <w:tcPrChange w:id="1212" w:author="KN-NZ-Presentation, Funktional" w:date="2017-06-13T17:34:00Z">
              <w:tcPr>
                <w:tcW w:w="567" w:type="dxa"/>
              </w:tcPr>
            </w:tcPrChange>
          </w:tcPr>
          <w:p w14:paraId="5FC4ABE6" w14:textId="77777777" w:rsidR="00303EDD" w:rsidRPr="008F1244" w:rsidRDefault="00303EDD">
            <w:pPr>
              <w:pStyle w:val="BodyText"/>
              <w:spacing w:after="0" w:line="240" w:lineRule="auto"/>
              <w:jc w:val="center"/>
              <w:rPr>
                <w:sz w:val="18"/>
              </w:rPr>
              <w:pPrChange w:id="1213" w:author="KN-NZ-Presentation, Funktional" w:date="2017-06-13T17:34:00Z">
                <w:pPr>
                  <w:pStyle w:val="BodyText"/>
                  <w:spacing w:after="0" w:line="240" w:lineRule="auto"/>
                  <w:jc w:val="both"/>
                </w:pPr>
              </w:pPrChange>
            </w:pPr>
          </w:p>
        </w:tc>
        <w:tc>
          <w:tcPr>
            <w:tcW w:w="567" w:type="dxa"/>
            <w:vAlign w:val="center"/>
            <w:tcPrChange w:id="1214" w:author="KN-NZ-Presentation, Funktional" w:date="2017-06-13T17:34:00Z">
              <w:tcPr>
                <w:tcW w:w="567" w:type="dxa"/>
              </w:tcPr>
            </w:tcPrChange>
          </w:tcPr>
          <w:p w14:paraId="170388C0" w14:textId="77777777" w:rsidR="00303EDD" w:rsidRPr="008F1244" w:rsidRDefault="00303EDD">
            <w:pPr>
              <w:pStyle w:val="BodyText"/>
              <w:spacing w:after="0" w:line="240" w:lineRule="auto"/>
              <w:jc w:val="center"/>
              <w:rPr>
                <w:sz w:val="18"/>
              </w:rPr>
              <w:pPrChange w:id="1215" w:author="KN-NZ-Presentation, Funktional" w:date="2017-06-13T17:34:00Z">
                <w:pPr>
                  <w:pStyle w:val="BodyText"/>
                  <w:spacing w:after="0" w:line="240" w:lineRule="auto"/>
                  <w:jc w:val="both"/>
                </w:pPr>
              </w:pPrChange>
            </w:pPr>
          </w:p>
        </w:tc>
      </w:tr>
      <w:tr w:rsidR="00303EDD" w14:paraId="5D7E49BA" w14:textId="77777777" w:rsidTr="00874B21">
        <w:tblPrEx>
          <w:tblW w:w="0" w:type="auto"/>
          <w:jc w:val="center"/>
          <w:tblPrExChange w:id="1216" w:author="KN-NZ-Presentation, Funktional" w:date="2017-06-13T17:34:00Z">
            <w:tblPrEx>
              <w:tblW w:w="0" w:type="auto"/>
              <w:jc w:val="center"/>
            </w:tblPrEx>
          </w:tblPrExChange>
        </w:tblPrEx>
        <w:trPr>
          <w:jc w:val="center"/>
          <w:trPrChange w:id="1217" w:author="KN-NZ-Presentation, Funktional" w:date="2017-06-13T17:34:00Z">
            <w:trPr>
              <w:jc w:val="center"/>
            </w:trPr>
          </w:trPrChange>
        </w:trPr>
        <w:tc>
          <w:tcPr>
            <w:tcW w:w="1701" w:type="dxa"/>
            <w:tcBorders>
              <w:bottom w:val="nil"/>
            </w:tcBorders>
            <w:shd w:val="clear" w:color="auto" w:fill="7F7F7F" w:themeFill="text1" w:themeFillTint="80"/>
            <w:tcPrChange w:id="1218" w:author="KN-NZ-Presentation, Funktional" w:date="2017-06-13T17:34:00Z">
              <w:tcPr>
                <w:tcW w:w="1701" w:type="dxa"/>
                <w:tcBorders>
                  <w:bottom w:val="nil"/>
                </w:tcBorders>
                <w:shd w:val="clear" w:color="auto" w:fill="7F7F7F" w:themeFill="text1" w:themeFillTint="80"/>
              </w:tcPr>
            </w:tcPrChange>
          </w:tcPr>
          <w:p w14:paraId="4541CBA4" w14:textId="77777777" w:rsidR="00303EDD" w:rsidRPr="00303EDD" w:rsidRDefault="00303EDD" w:rsidP="00303EDD">
            <w:pPr>
              <w:pStyle w:val="BodyText"/>
              <w:spacing w:after="0" w:line="240" w:lineRule="auto"/>
              <w:jc w:val="center"/>
              <w:rPr>
                <w:color w:val="FFFFFF" w:themeColor="background1"/>
                <w:sz w:val="18"/>
              </w:rPr>
            </w:pPr>
            <w:r w:rsidRPr="00303EDD">
              <w:rPr>
                <w:color w:val="FFFFFF" w:themeColor="background1"/>
                <w:sz w:val="18"/>
              </w:rPr>
              <w:t>95</w:t>
            </w:r>
          </w:p>
        </w:tc>
        <w:tc>
          <w:tcPr>
            <w:tcW w:w="1701" w:type="dxa"/>
            <w:tcBorders>
              <w:bottom w:val="nil"/>
            </w:tcBorders>
            <w:shd w:val="clear" w:color="auto" w:fill="BFBFBF" w:themeFill="background1" w:themeFillShade="BF"/>
            <w:tcPrChange w:id="1219" w:author="KN-NZ-Presentation, Funktional" w:date="2017-06-13T17:34:00Z">
              <w:tcPr>
                <w:tcW w:w="1701" w:type="dxa"/>
                <w:tcBorders>
                  <w:bottom w:val="nil"/>
                </w:tcBorders>
                <w:shd w:val="clear" w:color="auto" w:fill="BFBFBF" w:themeFill="background1" w:themeFillShade="BF"/>
              </w:tcPr>
            </w:tcPrChange>
          </w:tcPr>
          <w:p w14:paraId="082E277A" w14:textId="77777777" w:rsidR="00303EDD" w:rsidRDefault="00303EDD" w:rsidP="008F1244">
            <w:pPr>
              <w:pStyle w:val="BodyText"/>
              <w:spacing w:after="0" w:line="240" w:lineRule="auto"/>
              <w:jc w:val="both"/>
              <w:rPr>
                <w:sz w:val="18"/>
              </w:rPr>
            </w:pPr>
          </w:p>
        </w:tc>
        <w:tc>
          <w:tcPr>
            <w:tcW w:w="1701" w:type="dxa"/>
            <w:tcPrChange w:id="1220" w:author="KN-NZ-Presentation, Funktional" w:date="2017-06-13T17:34:00Z">
              <w:tcPr>
                <w:tcW w:w="1701" w:type="dxa"/>
              </w:tcPr>
            </w:tcPrChange>
          </w:tcPr>
          <w:p w14:paraId="6DAD1F13" w14:textId="77777777" w:rsidR="00303EDD" w:rsidRPr="008F1244" w:rsidRDefault="00303EDD" w:rsidP="008F1244">
            <w:pPr>
              <w:pStyle w:val="BodyText"/>
              <w:spacing w:after="0" w:line="240" w:lineRule="auto"/>
              <w:jc w:val="both"/>
              <w:rPr>
                <w:sz w:val="18"/>
              </w:rPr>
            </w:pPr>
          </w:p>
        </w:tc>
        <w:tc>
          <w:tcPr>
            <w:tcW w:w="567" w:type="dxa"/>
            <w:tcPrChange w:id="1221" w:author="KN-NZ-Presentation, Funktional" w:date="2017-06-13T17:34:00Z">
              <w:tcPr>
                <w:tcW w:w="567" w:type="dxa"/>
              </w:tcPr>
            </w:tcPrChange>
          </w:tcPr>
          <w:p w14:paraId="258E1F1B" w14:textId="77777777" w:rsidR="00303EDD" w:rsidRPr="008F1244" w:rsidRDefault="00303EDD" w:rsidP="008F1244">
            <w:pPr>
              <w:pStyle w:val="BodyText"/>
              <w:spacing w:after="0" w:line="240" w:lineRule="auto"/>
              <w:jc w:val="both"/>
              <w:rPr>
                <w:sz w:val="18"/>
              </w:rPr>
            </w:pPr>
          </w:p>
        </w:tc>
        <w:tc>
          <w:tcPr>
            <w:tcW w:w="567" w:type="dxa"/>
            <w:tcPrChange w:id="1222" w:author="KN-NZ-Presentation, Funktional" w:date="2017-06-13T17:34:00Z">
              <w:tcPr>
                <w:tcW w:w="567" w:type="dxa"/>
              </w:tcPr>
            </w:tcPrChange>
          </w:tcPr>
          <w:p w14:paraId="584C0462" w14:textId="77777777" w:rsidR="00303EDD" w:rsidRPr="008F1244" w:rsidRDefault="00303EDD" w:rsidP="008F1244">
            <w:pPr>
              <w:pStyle w:val="BodyText"/>
              <w:spacing w:after="0" w:line="240" w:lineRule="auto"/>
              <w:jc w:val="both"/>
              <w:rPr>
                <w:sz w:val="18"/>
              </w:rPr>
            </w:pPr>
          </w:p>
        </w:tc>
        <w:tc>
          <w:tcPr>
            <w:tcW w:w="567" w:type="dxa"/>
            <w:tcPrChange w:id="1223" w:author="KN-NZ-Presentation, Funktional" w:date="2017-06-13T17:34:00Z">
              <w:tcPr>
                <w:tcW w:w="567" w:type="dxa"/>
              </w:tcPr>
            </w:tcPrChange>
          </w:tcPr>
          <w:p w14:paraId="7750F891" w14:textId="77777777" w:rsidR="00303EDD" w:rsidRPr="008F1244" w:rsidRDefault="00303EDD" w:rsidP="008F1244">
            <w:pPr>
              <w:pStyle w:val="BodyText"/>
              <w:spacing w:after="0" w:line="240" w:lineRule="auto"/>
              <w:jc w:val="both"/>
              <w:rPr>
                <w:sz w:val="18"/>
              </w:rPr>
            </w:pPr>
          </w:p>
        </w:tc>
        <w:tc>
          <w:tcPr>
            <w:tcW w:w="567" w:type="dxa"/>
            <w:tcPrChange w:id="1224" w:author="KN-NZ-Presentation, Funktional" w:date="2017-06-13T17:34:00Z">
              <w:tcPr>
                <w:tcW w:w="567" w:type="dxa"/>
              </w:tcPr>
            </w:tcPrChange>
          </w:tcPr>
          <w:p w14:paraId="785CD220" w14:textId="77777777" w:rsidR="00303EDD" w:rsidRPr="008F1244" w:rsidRDefault="00303EDD" w:rsidP="008F1244">
            <w:pPr>
              <w:pStyle w:val="BodyText"/>
              <w:spacing w:after="0" w:line="240" w:lineRule="auto"/>
              <w:jc w:val="both"/>
              <w:rPr>
                <w:sz w:val="18"/>
              </w:rPr>
            </w:pPr>
          </w:p>
        </w:tc>
        <w:tc>
          <w:tcPr>
            <w:tcW w:w="567" w:type="dxa"/>
            <w:vAlign w:val="center"/>
            <w:tcPrChange w:id="1225" w:author="KN-NZ-Presentation, Funktional" w:date="2017-06-13T17:34:00Z">
              <w:tcPr>
                <w:tcW w:w="567" w:type="dxa"/>
              </w:tcPr>
            </w:tcPrChange>
          </w:tcPr>
          <w:p w14:paraId="1BF614C8" w14:textId="77777777" w:rsidR="00303EDD" w:rsidRPr="008F1244" w:rsidRDefault="00303EDD">
            <w:pPr>
              <w:pStyle w:val="BodyText"/>
              <w:spacing w:after="0" w:line="240" w:lineRule="auto"/>
              <w:jc w:val="center"/>
              <w:rPr>
                <w:sz w:val="18"/>
              </w:rPr>
              <w:pPrChange w:id="1226" w:author="KN-NZ-Presentation, Funktional" w:date="2017-06-13T17:34:00Z">
                <w:pPr>
                  <w:pStyle w:val="BodyText"/>
                  <w:spacing w:after="0" w:line="240" w:lineRule="auto"/>
                  <w:jc w:val="both"/>
                </w:pPr>
              </w:pPrChange>
            </w:pPr>
          </w:p>
        </w:tc>
        <w:tc>
          <w:tcPr>
            <w:tcW w:w="567" w:type="dxa"/>
            <w:vAlign w:val="center"/>
            <w:tcPrChange w:id="1227" w:author="KN-NZ-Presentation, Funktional" w:date="2017-06-13T17:34:00Z">
              <w:tcPr>
                <w:tcW w:w="567" w:type="dxa"/>
              </w:tcPr>
            </w:tcPrChange>
          </w:tcPr>
          <w:p w14:paraId="4A87F993" w14:textId="4DB7067A" w:rsidR="00303EDD" w:rsidRPr="008F1244" w:rsidRDefault="00874B21">
            <w:pPr>
              <w:pStyle w:val="BodyText"/>
              <w:spacing w:after="0" w:line="240" w:lineRule="auto"/>
              <w:jc w:val="center"/>
              <w:rPr>
                <w:sz w:val="18"/>
              </w:rPr>
              <w:pPrChange w:id="1228" w:author="KN-NZ-Presentation, Funktional" w:date="2017-06-13T17:34:00Z">
                <w:pPr>
                  <w:pStyle w:val="BodyText"/>
                  <w:spacing w:after="0" w:line="240" w:lineRule="auto"/>
                  <w:jc w:val="both"/>
                </w:pPr>
              </w:pPrChange>
            </w:pPr>
            <w:ins w:id="1229" w:author="KN-NZ-Presentation, Funktional" w:date="2017-06-13T17:31:00Z">
              <w:r>
                <w:rPr>
                  <w:sz w:val="18"/>
                </w:rPr>
                <w:t>(a)</w:t>
              </w:r>
            </w:ins>
          </w:p>
        </w:tc>
      </w:tr>
      <w:tr w:rsidR="00303EDD" w14:paraId="15A27452" w14:textId="77777777" w:rsidTr="00874B21">
        <w:tblPrEx>
          <w:tblW w:w="0" w:type="auto"/>
          <w:jc w:val="center"/>
          <w:tblPrExChange w:id="1230" w:author="KN-NZ-Presentation, Funktional" w:date="2017-06-13T17:34:00Z">
            <w:tblPrEx>
              <w:tblW w:w="0" w:type="auto"/>
              <w:jc w:val="center"/>
            </w:tblPrEx>
          </w:tblPrExChange>
        </w:tblPrEx>
        <w:trPr>
          <w:jc w:val="center"/>
          <w:trPrChange w:id="1231" w:author="KN-NZ-Presentation, Funktional" w:date="2017-06-13T17:34:00Z">
            <w:trPr>
              <w:jc w:val="center"/>
            </w:trPr>
          </w:trPrChange>
        </w:trPr>
        <w:tc>
          <w:tcPr>
            <w:tcW w:w="1701" w:type="dxa"/>
            <w:tcBorders>
              <w:top w:val="nil"/>
              <w:bottom w:val="single" w:sz="4" w:space="0" w:color="auto"/>
            </w:tcBorders>
            <w:shd w:val="clear" w:color="auto" w:fill="7F7F7F" w:themeFill="text1" w:themeFillTint="80"/>
            <w:tcPrChange w:id="1232" w:author="KN-NZ-Presentation, Funktional" w:date="2017-06-13T17:34:00Z">
              <w:tcPr>
                <w:tcW w:w="1701" w:type="dxa"/>
                <w:tcBorders>
                  <w:top w:val="nil"/>
                  <w:bottom w:val="single" w:sz="4" w:space="0" w:color="auto"/>
                </w:tcBorders>
                <w:shd w:val="clear" w:color="auto" w:fill="7F7F7F" w:themeFill="text1" w:themeFillTint="80"/>
              </w:tcPr>
            </w:tcPrChange>
          </w:tcPr>
          <w:p w14:paraId="50DF4FCB" w14:textId="77777777" w:rsidR="00303EDD" w:rsidRPr="00303EDD" w:rsidRDefault="00303EDD" w:rsidP="00303EDD">
            <w:pPr>
              <w:pStyle w:val="BodyText"/>
              <w:spacing w:after="0" w:line="240" w:lineRule="auto"/>
              <w:jc w:val="center"/>
              <w:rPr>
                <w:color w:val="FFFFFF" w:themeColor="background1"/>
                <w:sz w:val="18"/>
              </w:rPr>
            </w:pPr>
          </w:p>
        </w:tc>
        <w:tc>
          <w:tcPr>
            <w:tcW w:w="1701" w:type="dxa"/>
            <w:tcBorders>
              <w:top w:val="nil"/>
              <w:bottom w:val="single" w:sz="4" w:space="0" w:color="auto"/>
            </w:tcBorders>
            <w:shd w:val="clear" w:color="auto" w:fill="BFBFBF" w:themeFill="background1" w:themeFillShade="BF"/>
            <w:tcPrChange w:id="1233" w:author="KN-NZ-Presentation, Funktional" w:date="2017-06-13T17:34:00Z">
              <w:tcPr>
                <w:tcW w:w="1701" w:type="dxa"/>
                <w:tcBorders>
                  <w:top w:val="nil"/>
                  <w:bottom w:val="single" w:sz="4" w:space="0" w:color="auto"/>
                </w:tcBorders>
                <w:shd w:val="clear" w:color="auto" w:fill="BFBFBF" w:themeFill="background1" w:themeFillShade="BF"/>
              </w:tcPr>
            </w:tcPrChange>
          </w:tcPr>
          <w:p w14:paraId="2204F5D1" w14:textId="77777777" w:rsidR="00303EDD" w:rsidRDefault="00770A8E" w:rsidP="00303EDD">
            <w:pPr>
              <w:pStyle w:val="BodyText"/>
              <w:spacing w:after="0" w:line="240" w:lineRule="auto"/>
              <w:jc w:val="center"/>
              <w:rPr>
                <w:sz w:val="18"/>
              </w:rPr>
            </w:pPr>
            <w:r>
              <w:rPr>
                <w:sz w:val="18"/>
              </w:rPr>
              <w:t>98</w:t>
            </w:r>
          </w:p>
        </w:tc>
        <w:tc>
          <w:tcPr>
            <w:tcW w:w="1701" w:type="dxa"/>
            <w:tcPrChange w:id="1234" w:author="KN-NZ-Presentation, Funktional" w:date="2017-06-13T17:34:00Z">
              <w:tcPr>
                <w:tcW w:w="1701" w:type="dxa"/>
              </w:tcPr>
            </w:tcPrChange>
          </w:tcPr>
          <w:p w14:paraId="335708F3" w14:textId="77777777" w:rsidR="00303EDD" w:rsidRPr="008F1244" w:rsidRDefault="00303EDD" w:rsidP="008F1244">
            <w:pPr>
              <w:pStyle w:val="BodyText"/>
              <w:spacing w:after="0" w:line="240" w:lineRule="auto"/>
              <w:jc w:val="both"/>
              <w:rPr>
                <w:sz w:val="18"/>
              </w:rPr>
            </w:pPr>
          </w:p>
        </w:tc>
        <w:tc>
          <w:tcPr>
            <w:tcW w:w="567" w:type="dxa"/>
            <w:tcPrChange w:id="1235" w:author="KN-NZ-Presentation, Funktional" w:date="2017-06-13T17:34:00Z">
              <w:tcPr>
                <w:tcW w:w="567" w:type="dxa"/>
              </w:tcPr>
            </w:tcPrChange>
          </w:tcPr>
          <w:p w14:paraId="2CFF2AB2" w14:textId="77777777" w:rsidR="00303EDD" w:rsidRPr="008F1244" w:rsidRDefault="00303EDD" w:rsidP="008F1244">
            <w:pPr>
              <w:pStyle w:val="BodyText"/>
              <w:spacing w:after="0" w:line="240" w:lineRule="auto"/>
              <w:jc w:val="both"/>
              <w:rPr>
                <w:sz w:val="18"/>
              </w:rPr>
            </w:pPr>
          </w:p>
        </w:tc>
        <w:tc>
          <w:tcPr>
            <w:tcW w:w="567" w:type="dxa"/>
            <w:tcPrChange w:id="1236" w:author="KN-NZ-Presentation, Funktional" w:date="2017-06-13T17:34:00Z">
              <w:tcPr>
                <w:tcW w:w="567" w:type="dxa"/>
              </w:tcPr>
            </w:tcPrChange>
          </w:tcPr>
          <w:p w14:paraId="5415AF07" w14:textId="77777777" w:rsidR="00303EDD" w:rsidRPr="008F1244" w:rsidRDefault="00303EDD" w:rsidP="008F1244">
            <w:pPr>
              <w:pStyle w:val="BodyText"/>
              <w:spacing w:after="0" w:line="240" w:lineRule="auto"/>
              <w:jc w:val="both"/>
              <w:rPr>
                <w:sz w:val="18"/>
              </w:rPr>
            </w:pPr>
          </w:p>
        </w:tc>
        <w:tc>
          <w:tcPr>
            <w:tcW w:w="567" w:type="dxa"/>
            <w:tcPrChange w:id="1237" w:author="KN-NZ-Presentation, Funktional" w:date="2017-06-13T17:34:00Z">
              <w:tcPr>
                <w:tcW w:w="567" w:type="dxa"/>
              </w:tcPr>
            </w:tcPrChange>
          </w:tcPr>
          <w:p w14:paraId="5EE87A81" w14:textId="77777777" w:rsidR="00303EDD" w:rsidRPr="008F1244" w:rsidRDefault="00303EDD" w:rsidP="008F1244">
            <w:pPr>
              <w:pStyle w:val="BodyText"/>
              <w:spacing w:after="0" w:line="240" w:lineRule="auto"/>
              <w:jc w:val="both"/>
              <w:rPr>
                <w:sz w:val="18"/>
              </w:rPr>
            </w:pPr>
          </w:p>
        </w:tc>
        <w:tc>
          <w:tcPr>
            <w:tcW w:w="567" w:type="dxa"/>
            <w:tcPrChange w:id="1238" w:author="KN-NZ-Presentation, Funktional" w:date="2017-06-13T17:34:00Z">
              <w:tcPr>
                <w:tcW w:w="567" w:type="dxa"/>
              </w:tcPr>
            </w:tcPrChange>
          </w:tcPr>
          <w:p w14:paraId="17B09456" w14:textId="77777777" w:rsidR="00303EDD" w:rsidRPr="008F1244" w:rsidRDefault="00303EDD" w:rsidP="008F1244">
            <w:pPr>
              <w:pStyle w:val="BodyText"/>
              <w:spacing w:after="0" w:line="240" w:lineRule="auto"/>
              <w:jc w:val="both"/>
              <w:rPr>
                <w:sz w:val="18"/>
              </w:rPr>
            </w:pPr>
          </w:p>
        </w:tc>
        <w:tc>
          <w:tcPr>
            <w:tcW w:w="567" w:type="dxa"/>
            <w:vAlign w:val="center"/>
            <w:tcPrChange w:id="1239" w:author="KN-NZ-Presentation, Funktional" w:date="2017-06-13T17:34:00Z">
              <w:tcPr>
                <w:tcW w:w="567" w:type="dxa"/>
              </w:tcPr>
            </w:tcPrChange>
          </w:tcPr>
          <w:p w14:paraId="6C37692D" w14:textId="77777777" w:rsidR="00303EDD" w:rsidRPr="008F1244" w:rsidRDefault="00303EDD">
            <w:pPr>
              <w:pStyle w:val="BodyText"/>
              <w:spacing w:after="0" w:line="240" w:lineRule="auto"/>
              <w:jc w:val="center"/>
              <w:rPr>
                <w:sz w:val="18"/>
              </w:rPr>
              <w:pPrChange w:id="1240" w:author="KN-NZ-Presentation, Funktional" w:date="2017-06-13T17:34:00Z">
                <w:pPr>
                  <w:pStyle w:val="BodyText"/>
                  <w:spacing w:after="0" w:line="240" w:lineRule="auto"/>
                  <w:jc w:val="both"/>
                </w:pPr>
              </w:pPrChange>
            </w:pPr>
          </w:p>
        </w:tc>
        <w:tc>
          <w:tcPr>
            <w:tcW w:w="567" w:type="dxa"/>
            <w:vAlign w:val="center"/>
            <w:tcPrChange w:id="1241" w:author="KN-NZ-Presentation, Funktional" w:date="2017-06-13T17:34:00Z">
              <w:tcPr>
                <w:tcW w:w="567" w:type="dxa"/>
              </w:tcPr>
            </w:tcPrChange>
          </w:tcPr>
          <w:p w14:paraId="24CADD8F" w14:textId="77777777" w:rsidR="00303EDD" w:rsidRPr="008F1244" w:rsidRDefault="00303EDD">
            <w:pPr>
              <w:pStyle w:val="BodyText"/>
              <w:spacing w:after="0" w:line="240" w:lineRule="auto"/>
              <w:jc w:val="center"/>
              <w:rPr>
                <w:sz w:val="18"/>
              </w:rPr>
              <w:pPrChange w:id="1242" w:author="KN-NZ-Presentation, Funktional" w:date="2017-06-13T17:34:00Z">
                <w:pPr>
                  <w:pStyle w:val="BodyText"/>
                  <w:spacing w:after="0" w:line="240" w:lineRule="auto"/>
                  <w:jc w:val="both"/>
                </w:pPr>
              </w:pPrChange>
            </w:pPr>
          </w:p>
        </w:tc>
      </w:tr>
      <w:tr w:rsidR="00303EDD" w14:paraId="77E949C9" w14:textId="77777777" w:rsidTr="00874B21">
        <w:tblPrEx>
          <w:tblW w:w="0" w:type="auto"/>
          <w:jc w:val="center"/>
          <w:tblPrExChange w:id="1243" w:author="KN-NZ-Presentation, Funktional" w:date="2017-06-13T17:34:00Z">
            <w:tblPrEx>
              <w:tblW w:w="0" w:type="auto"/>
              <w:jc w:val="center"/>
            </w:tblPrEx>
          </w:tblPrExChange>
        </w:tblPrEx>
        <w:trPr>
          <w:jc w:val="center"/>
          <w:trPrChange w:id="1244" w:author="KN-NZ-Presentation, Funktional" w:date="2017-06-13T17:34:00Z">
            <w:trPr>
              <w:jc w:val="center"/>
            </w:trPr>
          </w:trPrChange>
        </w:trPr>
        <w:tc>
          <w:tcPr>
            <w:tcW w:w="1701" w:type="dxa"/>
            <w:tcBorders>
              <w:bottom w:val="nil"/>
            </w:tcBorders>
            <w:shd w:val="clear" w:color="auto" w:fill="7F7F7F" w:themeFill="text1" w:themeFillTint="80"/>
            <w:tcPrChange w:id="1245" w:author="KN-NZ-Presentation, Funktional" w:date="2017-06-13T17:34:00Z">
              <w:tcPr>
                <w:tcW w:w="1701" w:type="dxa"/>
                <w:tcBorders>
                  <w:bottom w:val="nil"/>
                </w:tcBorders>
                <w:shd w:val="clear" w:color="auto" w:fill="7F7F7F" w:themeFill="text1" w:themeFillTint="80"/>
              </w:tcPr>
            </w:tcPrChange>
          </w:tcPr>
          <w:p w14:paraId="14551834" w14:textId="77777777" w:rsidR="00303EDD" w:rsidRPr="00303EDD" w:rsidRDefault="00303EDD" w:rsidP="00303EDD">
            <w:pPr>
              <w:pStyle w:val="BodyText"/>
              <w:spacing w:after="0" w:line="240" w:lineRule="auto"/>
              <w:jc w:val="center"/>
              <w:rPr>
                <w:color w:val="FFFFFF" w:themeColor="background1"/>
                <w:sz w:val="18"/>
              </w:rPr>
            </w:pPr>
            <w:r w:rsidRPr="00303EDD">
              <w:rPr>
                <w:color w:val="FFFFFF" w:themeColor="background1"/>
                <w:sz w:val="18"/>
              </w:rPr>
              <w:t>99</w:t>
            </w:r>
          </w:p>
        </w:tc>
        <w:tc>
          <w:tcPr>
            <w:tcW w:w="1701" w:type="dxa"/>
            <w:tcBorders>
              <w:bottom w:val="nil"/>
            </w:tcBorders>
            <w:shd w:val="clear" w:color="auto" w:fill="BFBFBF" w:themeFill="background1" w:themeFillShade="BF"/>
            <w:tcPrChange w:id="1246" w:author="KN-NZ-Presentation, Funktional" w:date="2017-06-13T17:34:00Z">
              <w:tcPr>
                <w:tcW w:w="1701" w:type="dxa"/>
                <w:tcBorders>
                  <w:bottom w:val="nil"/>
                </w:tcBorders>
                <w:shd w:val="clear" w:color="auto" w:fill="BFBFBF" w:themeFill="background1" w:themeFillShade="BF"/>
              </w:tcPr>
            </w:tcPrChange>
          </w:tcPr>
          <w:p w14:paraId="1F8E2F07" w14:textId="77777777" w:rsidR="00303EDD" w:rsidRDefault="00303EDD" w:rsidP="00303EDD">
            <w:pPr>
              <w:pStyle w:val="BodyText"/>
              <w:spacing w:after="0" w:line="240" w:lineRule="auto"/>
              <w:jc w:val="center"/>
              <w:rPr>
                <w:sz w:val="18"/>
              </w:rPr>
            </w:pPr>
          </w:p>
        </w:tc>
        <w:tc>
          <w:tcPr>
            <w:tcW w:w="1701" w:type="dxa"/>
            <w:tcPrChange w:id="1247" w:author="KN-NZ-Presentation, Funktional" w:date="2017-06-13T17:34:00Z">
              <w:tcPr>
                <w:tcW w:w="1701" w:type="dxa"/>
              </w:tcPr>
            </w:tcPrChange>
          </w:tcPr>
          <w:p w14:paraId="2CAED27F" w14:textId="77777777" w:rsidR="00303EDD" w:rsidRPr="008F1244" w:rsidRDefault="00303EDD" w:rsidP="008F1244">
            <w:pPr>
              <w:pStyle w:val="BodyText"/>
              <w:spacing w:after="0" w:line="240" w:lineRule="auto"/>
              <w:jc w:val="both"/>
              <w:rPr>
                <w:sz w:val="18"/>
              </w:rPr>
            </w:pPr>
          </w:p>
        </w:tc>
        <w:tc>
          <w:tcPr>
            <w:tcW w:w="567" w:type="dxa"/>
            <w:tcPrChange w:id="1248" w:author="KN-NZ-Presentation, Funktional" w:date="2017-06-13T17:34:00Z">
              <w:tcPr>
                <w:tcW w:w="567" w:type="dxa"/>
              </w:tcPr>
            </w:tcPrChange>
          </w:tcPr>
          <w:p w14:paraId="49CE1965" w14:textId="77777777" w:rsidR="00303EDD" w:rsidRPr="008F1244" w:rsidRDefault="00303EDD" w:rsidP="008F1244">
            <w:pPr>
              <w:pStyle w:val="BodyText"/>
              <w:spacing w:after="0" w:line="240" w:lineRule="auto"/>
              <w:jc w:val="both"/>
              <w:rPr>
                <w:sz w:val="18"/>
              </w:rPr>
            </w:pPr>
          </w:p>
        </w:tc>
        <w:tc>
          <w:tcPr>
            <w:tcW w:w="567" w:type="dxa"/>
            <w:tcPrChange w:id="1249" w:author="KN-NZ-Presentation, Funktional" w:date="2017-06-13T17:34:00Z">
              <w:tcPr>
                <w:tcW w:w="567" w:type="dxa"/>
              </w:tcPr>
            </w:tcPrChange>
          </w:tcPr>
          <w:p w14:paraId="02B10792" w14:textId="77777777" w:rsidR="00303EDD" w:rsidRPr="008F1244" w:rsidRDefault="00303EDD" w:rsidP="008F1244">
            <w:pPr>
              <w:pStyle w:val="BodyText"/>
              <w:spacing w:after="0" w:line="240" w:lineRule="auto"/>
              <w:jc w:val="both"/>
              <w:rPr>
                <w:sz w:val="18"/>
              </w:rPr>
            </w:pPr>
          </w:p>
        </w:tc>
        <w:tc>
          <w:tcPr>
            <w:tcW w:w="567" w:type="dxa"/>
            <w:tcPrChange w:id="1250" w:author="KN-NZ-Presentation, Funktional" w:date="2017-06-13T17:34:00Z">
              <w:tcPr>
                <w:tcW w:w="567" w:type="dxa"/>
              </w:tcPr>
            </w:tcPrChange>
          </w:tcPr>
          <w:p w14:paraId="5C7C1147" w14:textId="77777777" w:rsidR="00303EDD" w:rsidRPr="008F1244" w:rsidRDefault="00303EDD" w:rsidP="008F1244">
            <w:pPr>
              <w:pStyle w:val="BodyText"/>
              <w:spacing w:after="0" w:line="240" w:lineRule="auto"/>
              <w:jc w:val="both"/>
              <w:rPr>
                <w:sz w:val="18"/>
              </w:rPr>
            </w:pPr>
          </w:p>
        </w:tc>
        <w:tc>
          <w:tcPr>
            <w:tcW w:w="567" w:type="dxa"/>
            <w:tcPrChange w:id="1251" w:author="KN-NZ-Presentation, Funktional" w:date="2017-06-13T17:34:00Z">
              <w:tcPr>
                <w:tcW w:w="567" w:type="dxa"/>
              </w:tcPr>
            </w:tcPrChange>
          </w:tcPr>
          <w:p w14:paraId="1EAFB534" w14:textId="77777777" w:rsidR="00303EDD" w:rsidRPr="008F1244" w:rsidRDefault="00303EDD" w:rsidP="008F1244">
            <w:pPr>
              <w:pStyle w:val="BodyText"/>
              <w:spacing w:after="0" w:line="240" w:lineRule="auto"/>
              <w:jc w:val="both"/>
              <w:rPr>
                <w:sz w:val="18"/>
              </w:rPr>
            </w:pPr>
          </w:p>
        </w:tc>
        <w:tc>
          <w:tcPr>
            <w:tcW w:w="567" w:type="dxa"/>
            <w:vAlign w:val="center"/>
            <w:tcPrChange w:id="1252" w:author="KN-NZ-Presentation, Funktional" w:date="2017-06-13T17:34:00Z">
              <w:tcPr>
                <w:tcW w:w="567" w:type="dxa"/>
              </w:tcPr>
            </w:tcPrChange>
          </w:tcPr>
          <w:p w14:paraId="55C73F4A" w14:textId="77777777" w:rsidR="00303EDD" w:rsidRPr="008F1244" w:rsidRDefault="00303EDD">
            <w:pPr>
              <w:pStyle w:val="BodyText"/>
              <w:spacing w:after="0" w:line="240" w:lineRule="auto"/>
              <w:jc w:val="center"/>
              <w:rPr>
                <w:sz w:val="18"/>
              </w:rPr>
              <w:pPrChange w:id="1253" w:author="KN-NZ-Presentation, Funktional" w:date="2017-06-13T17:34:00Z">
                <w:pPr>
                  <w:pStyle w:val="BodyText"/>
                  <w:spacing w:after="0" w:line="240" w:lineRule="auto"/>
                  <w:jc w:val="both"/>
                </w:pPr>
              </w:pPrChange>
            </w:pPr>
          </w:p>
        </w:tc>
        <w:tc>
          <w:tcPr>
            <w:tcW w:w="567" w:type="dxa"/>
            <w:vAlign w:val="center"/>
            <w:tcPrChange w:id="1254" w:author="KN-NZ-Presentation, Funktional" w:date="2017-06-13T17:34:00Z">
              <w:tcPr>
                <w:tcW w:w="567" w:type="dxa"/>
              </w:tcPr>
            </w:tcPrChange>
          </w:tcPr>
          <w:p w14:paraId="57D3EAF3" w14:textId="77777777" w:rsidR="00303EDD" w:rsidRPr="008F1244" w:rsidRDefault="00303EDD">
            <w:pPr>
              <w:pStyle w:val="BodyText"/>
              <w:spacing w:after="0" w:line="240" w:lineRule="auto"/>
              <w:jc w:val="center"/>
              <w:rPr>
                <w:sz w:val="18"/>
              </w:rPr>
              <w:pPrChange w:id="1255" w:author="KN-NZ-Presentation, Funktional" w:date="2017-06-13T17:34:00Z">
                <w:pPr>
                  <w:pStyle w:val="BodyText"/>
                  <w:spacing w:after="0" w:line="240" w:lineRule="auto"/>
                  <w:jc w:val="both"/>
                </w:pPr>
              </w:pPrChange>
            </w:pPr>
          </w:p>
        </w:tc>
      </w:tr>
      <w:tr w:rsidR="00303EDD" w14:paraId="25E0763E" w14:textId="77777777" w:rsidTr="00874B21">
        <w:tblPrEx>
          <w:tblW w:w="0" w:type="auto"/>
          <w:jc w:val="center"/>
          <w:tblPrExChange w:id="1256" w:author="KN-NZ-Presentation, Funktional" w:date="2017-06-13T17:34:00Z">
            <w:tblPrEx>
              <w:tblW w:w="0" w:type="auto"/>
              <w:jc w:val="center"/>
            </w:tblPrEx>
          </w:tblPrExChange>
        </w:tblPrEx>
        <w:trPr>
          <w:jc w:val="center"/>
          <w:trPrChange w:id="1257" w:author="KN-NZ-Presentation, Funktional" w:date="2017-06-13T17:34:00Z">
            <w:trPr>
              <w:jc w:val="center"/>
            </w:trPr>
          </w:trPrChange>
        </w:trPr>
        <w:tc>
          <w:tcPr>
            <w:tcW w:w="1701" w:type="dxa"/>
            <w:tcBorders>
              <w:top w:val="nil"/>
              <w:bottom w:val="nil"/>
            </w:tcBorders>
            <w:shd w:val="clear" w:color="auto" w:fill="7F7F7F" w:themeFill="text1" w:themeFillTint="80"/>
            <w:tcPrChange w:id="1258" w:author="KN-NZ-Presentation, Funktional" w:date="2017-06-13T17:34:00Z">
              <w:tcPr>
                <w:tcW w:w="1701" w:type="dxa"/>
                <w:tcBorders>
                  <w:top w:val="nil"/>
                  <w:bottom w:val="nil"/>
                </w:tcBorders>
                <w:shd w:val="clear" w:color="auto" w:fill="7F7F7F" w:themeFill="text1" w:themeFillTint="80"/>
              </w:tcPr>
            </w:tcPrChange>
          </w:tcPr>
          <w:p w14:paraId="4BC0983C" w14:textId="77777777" w:rsidR="00303EDD" w:rsidRPr="00303EDD" w:rsidRDefault="00303EDD" w:rsidP="008F1244">
            <w:pPr>
              <w:pStyle w:val="BodyText"/>
              <w:spacing w:after="0" w:line="240" w:lineRule="auto"/>
              <w:jc w:val="both"/>
              <w:rPr>
                <w:color w:val="FFFFFF" w:themeColor="background1"/>
                <w:sz w:val="18"/>
              </w:rPr>
            </w:pPr>
          </w:p>
        </w:tc>
        <w:tc>
          <w:tcPr>
            <w:tcW w:w="1701" w:type="dxa"/>
            <w:tcBorders>
              <w:top w:val="nil"/>
              <w:bottom w:val="nil"/>
            </w:tcBorders>
            <w:shd w:val="clear" w:color="auto" w:fill="BFBFBF" w:themeFill="background1" w:themeFillShade="BF"/>
            <w:tcPrChange w:id="1259" w:author="KN-NZ-Presentation, Funktional" w:date="2017-06-13T17:34:00Z">
              <w:tcPr>
                <w:tcW w:w="1701" w:type="dxa"/>
                <w:tcBorders>
                  <w:top w:val="nil"/>
                  <w:bottom w:val="nil"/>
                </w:tcBorders>
                <w:shd w:val="clear" w:color="auto" w:fill="BFBFBF" w:themeFill="background1" w:themeFillShade="BF"/>
              </w:tcPr>
            </w:tcPrChange>
          </w:tcPr>
          <w:p w14:paraId="369D0526" w14:textId="77777777" w:rsidR="00303EDD" w:rsidRDefault="00303EDD" w:rsidP="00303EDD">
            <w:pPr>
              <w:pStyle w:val="BodyText"/>
              <w:spacing w:after="0" w:line="240" w:lineRule="auto"/>
              <w:jc w:val="center"/>
              <w:rPr>
                <w:sz w:val="18"/>
              </w:rPr>
            </w:pPr>
            <w:r>
              <w:rPr>
                <w:sz w:val="18"/>
              </w:rPr>
              <w:t>99.5</w:t>
            </w:r>
          </w:p>
        </w:tc>
        <w:tc>
          <w:tcPr>
            <w:tcW w:w="1701" w:type="dxa"/>
            <w:tcPrChange w:id="1260" w:author="KN-NZ-Presentation, Funktional" w:date="2017-06-13T17:34:00Z">
              <w:tcPr>
                <w:tcW w:w="1701" w:type="dxa"/>
              </w:tcPr>
            </w:tcPrChange>
          </w:tcPr>
          <w:p w14:paraId="40DB43FE" w14:textId="77777777" w:rsidR="00303EDD" w:rsidRPr="008F1244" w:rsidRDefault="00303EDD" w:rsidP="008F1244">
            <w:pPr>
              <w:pStyle w:val="BodyText"/>
              <w:spacing w:after="0" w:line="240" w:lineRule="auto"/>
              <w:jc w:val="both"/>
              <w:rPr>
                <w:sz w:val="18"/>
              </w:rPr>
            </w:pPr>
          </w:p>
        </w:tc>
        <w:tc>
          <w:tcPr>
            <w:tcW w:w="567" w:type="dxa"/>
            <w:tcPrChange w:id="1261" w:author="KN-NZ-Presentation, Funktional" w:date="2017-06-13T17:34:00Z">
              <w:tcPr>
                <w:tcW w:w="567" w:type="dxa"/>
              </w:tcPr>
            </w:tcPrChange>
          </w:tcPr>
          <w:p w14:paraId="36CC422A" w14:textId="77777777" w:rsidR="00303EDD" w:rsidRPr="008F1244" w:rsidRDefault="00303EDD" w:rsidP="008F1244">
            <w:pPr>
              <w:pStyle w:val="BodyText"/>
              <w:spacing w:after="0" w:line="240" w:lineRule="auto"/>
              <w:jc w:val="both"/>
              <w:rPr>
                <w:sz w:val="18"/>
              </w:rPr>
            </w:pPr>
          </w:p>
        </w:tc>
        <w:tc>
          <w:tcPr>
            <w:tcW w:w="567" w:type="dxa"/>
            <w:tcPrChange w:id="1262" w:author="KN-NZ-Presentation, Funktional" w:date="2017-06-13T17:34:00Z">
              <w:tcPr>
                <w:tcW w:w="567" w:type="dxa"/>
              </w:tcPr>
            </w:tcPrChange>
          </w:tcPr>
          <w:p w14:paraId="55130565" w14:textId="77777777" w:rsidR="00303EDD" w:rsidRPr="008F1244" w:rsidRDefault="00303EDD" w:rsidP="008F1244">
            <w:pPr>
              <w:pStyle w:val="BodyText"/>
              <w:spacing w:after="0" w:line="240" w:lineRule="auto"/>
              <w:jc w:val="both"/>
              <w:rPr>
                <w:sz w:val="18"/>
              </w:rPr>
            </w:pPr>
          </w:p>
        </w:tc>
        <w:tc>
          <w:tcPr>
            <w:tcW w:w="567" w:type="dxa"/>
            <w:tcPrChange w:id="1263" w:author="KN-NZ-Presentation, Funktional" w:date="2017-06-13T17:34:00Z">
              <w:tcPr>
                <w:tcW w:w="567" w:type="dxa"/>
              </w:tcPr>
            </w:tcPrChange>
          </w:tcPr>
          <w:p w14:paraId="55C2E01D" w14:textId="77777777" w:rsidR="00303EDD" w:rsidRPr="008F1244" w:rsidRDefault="00303EDD" w:rsidP="008F1244">
            <w:pPr>
              <w:pStyle w:val="BodyText"/>
              <w:spacing w:after="0" w:line="240" w:lineRule="auto"/>
              <w:jc w:val="both"/>
              <w:rPr>
                <w:sz w:val="18"/>
              </w:rPr>
            </w:pPr>
          </w:p>
        </w:tc>
        <w:tc>
          <w:tcPr>
            <w:tcW w:w="567" w:type="dxa"/>
            <w:tcPrChange w:id="1264" w:author="KN-NZ-Presentation, Funktional" w:date="2017-06-13T17:34:00Z">
              <w:tcPr>
                <w:tcW w:w="567" w:type="dxa"/>
              </w:tcPr>
            </w:tcPrChange>
          </w:tcPr>
          <w:p w14:paraId="301C8C02" w14:textId="77777777" w:rsidR="00303EDD" w:rsidRPr="008F1244" w:rsidRDefault="00303EDD" w:rsidP="008F1244">
            <w:pPr>
              <w:pStyle w:val="BodyText"/>
              <w:spacing w:after="0" w:line="240" w:lineRule="auto"/>
              <w:jc w:val="both"/>
              <w:rPr>
                <w:sz w:val="18"/>
              </w:rPr>
            </w:pPr>
          </w:p>
        </w:tc>
        <w:tc>
          <w:tcPr>
            <w:tcW w:w="567" w:type="dxa"/>
            <w:vAlign w:val="center"/>
            <w:tcPrChange w:id="1265" w:author="KN-NZ-Presentation, Funktional" w:date="2017-06-13T17:34:00Z">
              <w:tcPr>
                <w:tcW w:w="567" w:type="dxa"/>
              </w:tcPr>
            </w:tcPrChange>
          </w:tcPr>
          <w:p w14:paraId="5233E98A" w14:textId="77777777" w:rsidR="00303EDD" w:rsidRPr="008F1244" w:rsidRDefault="00303EDD">
            <w:pPr>
              <w:pStyle w:val="BodyText"/>
              <w:spacing w:after="0" w:line="240" w:lineRule="auto"/>
              <w:jc w:val="center"/>
              <w:rPr>
                <w:sz w:val="18"/>
              </w:rPr>
              <w:pPrChange w:id="1266" w:author="KN-NZ-Presentation, Funktional" w:date="2017-06-13T17:34:00Z">
                <w:pPr>
                  <w:pStyle w:val="BodyText"/>
                  <w:spacing w:after="0" w:line="240" w:lineRule="auto"/>
                  <w:jc w:val="both"/>
                </w:pPr>
              </w:pPrChange>
            </w:pPr>
          </w:p>
        </w:tc>
        <w:tc>
          <w:tcPr>
            <w:tcW w:w="567" w:type="dxa"/>
            <w:vAlign w:val="center"/>
            <w:tcPrChange w:id="1267" w:author="KN-NZ-Presentation, Funktional" w:date="2017-06-13T17:34:00Z">
              <w:tcPr>
                <w:tcW w:w="567" w:type="dxa"/>
              </w:tcPr>
            </w:tcPrChange>
          </w:tcPr>
          <w:p w14:paraId="2C93318B" w14:textId="77777777" w:rsidR="00303EDD" w:rsidRPr="008F1244" w:rsidRDefault="00303EDD">
            <w:pPr>
              <w:pStyle w:val="BodyText"/>
              <w:spacing w:after="0" w:line="240" w:lineRule="auto"/>
              <w:jc w:val="center"/>
              <w:rPr>
                <w:sz w:val="18"/>
              </w:rPr>
              <w:pPrChange w:id="1268" w:author="KN-NZ-Presentation, Funktional" w:date="2017-06-13T17:34:00Z">
                <w:pPr>
                  <w:pStyle w:val="BodyText"/>
                  <w:spacing w:after="0" w:line="240" w:lineRule="auto"/>
                  <w:jc w:val="both"/>
                </w:pPr>
              </w:pPrChange>
            </w:pPr>
          </w:p>
        </w:tc>
      </w:tr>
      <w:tr w:rsidR="00303EDD" w14:paraId="4634DEB1" w14:textId="77777777" w:rsidTr="00874B21">
        <w:tblPrEx>
          <w:tblW w:w="0" w:type="auto"/>
          <w:jc w:val="center"/>
          <w:tblPrExChange w:id="1269" w:author="KN-NZ-Presentation, Funktional" w:date="2017-06-13T17:34:00Z">
            <w:tblPrEx>
              <w:tblW w:w="0" w:type="auto"/>
              <w:jc w:val="center"/>
            </w:tblPrEx>
          </w:tblPrExChange>
        </w:tblPrEx>
        <w:trPr>
          <w:jc w:val="center"/>
          <w:trPrChange w:id="1270" w:author="KN-NZ-Presentation, Funktional" w:date="2017-06-13T17:34:00Z">
            <w:trPr>
              <w:jc w:val="center"/>
            </w:trPr>
          </w:trPrChange>
        </w:trPr>
        <w:tc>
          <w:tcPr>
            <w:tcW w:w="1701" w:type="dxa"/>
            <w:tcBorders>
              <w:top w:val="nil"/>
              <w:bottom w:val="nil"/>
            </w:tcBorders>
            <w:shd w:val="clear" w:color="auto" w:fill="7F7F7F" w:themeFill="text1" w:themeFillTint="80"/>
            <w:tcPrChange w:id="1271" w:author="KN-NZ-Presentation, Funktional" w:date="2017-06-13T17:34:00Z">
              <w:tcPr>
                <w:tcW w:w="1701" w:type="dxa"/>
                <w:tcBorders>
                  <w:top w:val="nil"/>
                  <w:bottom w:val="nil"/>
                </w:tcBorders>
                <w:shd w:val="clear" w:color="auto" w:fill="7F7F7F" w:themeFill="text1" w:themeFillTint="80"/>
              </w:tcPr>
            </w:tcPrChange>
          </w:tcPr>
          <w:p w14:paraId="2F24ECB6" w14:textId="77777777" w:rsidR="00303EDD" w:rsidRPr="00303EDD" w:rsidRDefault="00303EDD" w:rsidP="008F1244">
            <w:pPr>
              <w:pStyle w:val="BodyText"/>
              <w:spacing w:after="0" w:line="240" w:lineRule="auto"/>
              <w:jc w:val="both"/>
              <w:rPr>
                <w:color w:val="FFFFFF" w:themeColor="background1"/>
                <w:sz w:val="18"/>
              </w:rPr>
            </w:pPr>
          </w:p>
        </w:tc>
        <w:tc>
          <w:tcPr>
            <w:tcW w:w="1701" w:type="dxa"/>
            <w:tcBorders>
              <w:top w:val="nil"/>
              <w:bottom w:val="nil"/>
            </w:tcBorders>
            <w:shd w:val="clear" w:color="auto" w:fill="BFBFBF" w:themeFill="background1" w:themeFillShade="BF"/>
            <w:tcPrChange w:id="1272" w:author="KN-NZ-Presentation, Funktional" w:date="2017-06-13T17:34:00Z">
              <w:tcPr>
                <w:tcW w:w="1701" w:type="dxa"/>
                <w:tcBorders>
                  <w:top w:val="nil"/>
                  <w:bottom w:val="nil"/>
                </w:tcBorders>
                <w:shd w:val="clear" w:color="auto" w:fill="BFBFBF" w:themeFill="background1" w:themeFillShade="BF"/>
              </w:tcPr>
            </w:tcPrChange>
          </w:tcPr>
          <w:p w14:paraId="3699C0D5" w14:textId="77777777" w:rsidR="00303EDD" w:rsidRDefault="00770A8E" w:rsidP="00303EDD">
            <w:pPr>
              <w:pStyle w:val="BodyText"/>
              <w:spacing w:after="0" w:line="240" w:lineRule="auto"/>
              <w:jc w:val="center"/>
              <w:rPr>
                <w:sz w:val="18"/>
              </w:rPr>
            </w:pPr>
            <w:r>
              <w:rPr>
                <w:sz w:val="18"/>
              </w:rPr>
              <w:t>99.9</w:t>
            </w:r>
          </w:p>
        </w:tc>
        <w:tc>
          <w:tcPr>
            <w:tcW w:w="1701" w:type="dxa"/>
            <w:tcPrChange w:id="1273" w:author="KN-NZ-Presentation, Funktional" w:date="2017-06-13T17:34:00Z">
              <w:tcPr>
                <w:tcW w:w="1701" w:type="dxa"/>
              </w:tcPr>
            </w:tcPrChange>
          </w:tcPr>
          <w:p w14:paraId="4387867E" w14:textId="77777777" w:rsidR="00303EDD" w:rsidRPr="008F1244" w:rsidRDefault="00303EDD" w:rsidP="008F1244">
            <w:pPr>
              <w:pStyle w:val="BodyText"/>
              <w:spacing w:after="0" w:line="240" w:lineRule="auto"/>
              <w:jc w:val="both"/>
              <w:rPr>
                <w:sz w:val="18"/>
              </w:rPr>
            </w:pPr>
          </w:p>
        </w:tc>
        <w:tc>
          <w:tcPr>
            <w:tcW w:w="567" w:type="dxa"/>
            <w:tcPrChange w:id="1274" w:author="KN-NZ-Presentation, Funktional" w:date="2017-06-13T17:34:00Z">
              <w:tcPr>
                <w:tcW w:w="567" w:type="dxa"/>
              </w:tcPr>
            </w:tcPrChange>
          </w:tcPr>
          <w:p w14:paraId="413F64D1" w14:textId="77777777" w:rsidR="00303EDD" w:rsidRPr="008F1244" w:rsidRDefault="00303EDD" w:rsidP="008F1244">
            <w:pPr>
              <w:pStyle w:val="BodyText"/>
              <w:spacing w:after="0" w:line="240" w:lineRule="auto"/>
              <w:jc w:val="both"/>
              <w:rPr>
                <w:sz w:val="18"/>
              </w:rPr>
            </w:pPr>
          </w:p>
        </w:tc>
        <w:tc>
          <w:tcPr>
            <w:tcW w:w="567" w:type="dxa"/>
            <w:tcPrChange w:id="1275" w:author="KN-NZ-Presentation, Funktional" w:date="2017-06-13T17:34:00Z">
              <w:tcPr>
                <w:tcW w:w="567" w:type="dxa"/>
              </w:tcPr>
            </w:tcPrChange>
          </w:tcPr>
          <w:p w14:paraId="380B85FC" w14:textId="77777777" w:rsidR="00303EDD" w:rsidRPr="008F1244" w:rsidRDefault="00303EDD" w:rsidP="008F1244">
            <w:pPr>
              <w:pStyle w:val="BodyText"/>
              <w:spacing w:after="0" w:line="240" w:lineRule="auto"/>
              <w:jc w:val="both"/>
              <w:rPr>
                <w:sz w:val="18"/>
              </w:rPr>
            </w:pPr>
          </w:p>
        </w:tc>
        <w:tc>
          <w:tcPr>
            <w:tcW w:w="567" w:type="dxa"/>
            <w:tcPrChange w:id="1276" w:author="KN-NZ-Presentation, Funktional" w:date="2017-06-13T17:34:00Z">
              <w:tcPr>
                <w:tcW w:w="567" w:type="dxa"/>
              </w:tcPr>
            </w:tcPrChange>
          </w:tcPr>
          <w:p w14:paraId="2D1FE924" w14:textId="77777777" w:rsidR="00303EDD" w:rsidRPr="008F1244" w:rsidRDefault="00303EDD" w:rsidP="008F1244">
            <w:pPr>
              <w:pStyle w:val="BodyText"/>
              <w:spacing w:after="0" w:line="240" w:lineRule="auto"/>
              <w:jc w:val="both"/>
              <w:rPr>
                <w:sz w:val="18"/>
              </w:rPr>
            </w:pPr>
          </w:p>
        </w:tc>
        <w:tc>
          <w:tcPr>
            <w:tcW w:w="567" w:type="dxa"/>
            <w:tcPrChange w:id="1277" w:author="KN-NZ-Presentation, Funktional" w:date="2017-06-13T17:34:00Z">
              <w:tcPr>
                <w:tcW w:w="567" w:type="dxa"/>
              </w:tcPr>
            </w:tcPrChange>
          </w:tcPr>
          <w:p w14:paraId="3C3FE6B1" w14:textId="77777777" w:rsidR="00303EDD" w:rsidRPr="008F1244" w:rsidRDefault="00303EDD" w:rsidP="008F1244">
            <w:pPr>
              <w:pStyle w:val="BodyText"/>
              <w:spacing w:after="0" w:line="240" w:lineRule="auto"/>
              <w:jc w:val="both"/>
              <w:rPr>
                <w:sz w:val="18"/>
              </w:rPr>
            </w:pPr>
          </w:p>
        </w:tc>
        <w:tc>
          <w:tcPr>
            <w:tcW w:w="567" w:type="dxa"/>
            <w:vAlign w:val="center"/>
            <w:tcPrChange w:id="1278" w:author="KN-NZ-Presentation, Funktional" w:date="2017-06-13T17:34:00Z">
              <w:tcPr>
                <w:tcW w:w="567" w:type="dxa"/>
              </w:tcPr>
            </w:tcPrChange>
          </w:tcPr>
          <w:p w14:paraId="7A81DB41" w14:textId="77777777" w:rsidR="00303EDD" w:rsidRPr="008F1244" w:rsidRDefault="00303EDD">
            <w:pPr>
              <w:pStyle w:val="BodyText"/>
              <w:spacing w:after="0" w:line="240" w:lineRule="auto"/>
              <w:jc w:val="center"/>
              <w:rPr>
                <w:sz w:val="18"/>
              </w:rPr>
              <w:pPrChange w:id="1279" w:author="KN-NZ-Presentation, Funktional" w:date="2017-06-13T17:34:00Z">
                <w:pPr>
                  <w:pStyle w:val="BodyText"/>
                  <w:spacing w:after="0" w:line="240" w:lineRule="auto"/>
                  <w:jc w:val="both"/>
                </w:pPr>
              </w:pPrChange>
            </w:pPr>
          </w:p>
        </w:tc>
        <w:tc>
          <w:tcPr>
            <w:tcW w:w="567" w:type="dxa"/>
            <w:vAlign w:val="center"/>
            <w:tcPrChange w:id="1280" w:author="KN-NZ-Presentation, Funktional" w:date="2017-06-13T17:34:00Z">
              <w:tcPr>
                <w:tcW w:w="567" w:type="dxa"/>
              </w:tcPr>
            </w:tcPrChange>
          </w:tcPr>
          <w:p w14:paraId="62C54D57" w14:textId="77777777" w:rsidR="00303EDD" w:rsidRPr="008F1244" w:rsidRDefault="00303EDD">
            <w:pPr>
              <w:pStyle w:val="BodyText"/>
              <w:spacing w:after="0" w:line="240" w:lineRule="auto"/>
              <w:jc w:val="center"/>
              <w:rPr>
                <w:sz w:val="18"/>
              </w:rPr>
              <w:pPrChange w:id="1281" w:author="KN-NZ-Presentation, Funktional" w:date="2017-06-13T17:34:00Z">
                <w:pPr>
                  <w:pStyle w:val="BodyText"/>
                  <w:spacing w:after="0" w:line="240" w:lineRule="auto"/>
                  <w:jc w:val="both"/>
                </w:pPr>
              </w:pPrChange>
            </w:pPr>
          </w:p>
        </w:tc>
      </w:tr>
      <w:tr w:rsidR="00303EDD" w14:paraId="20F6DE13" w14:textId="77777777" w:rsidTr="00874B21">
        <w:tblPrEx>
          <w:tblW w:w="0" w:type="auto"/>
          <w:jc w:val="center"/>
          <w:tblPrExChange w:id="1282" w:author="KN-NZ-Presentation, Funktional" w:date="2017-06-13T17:34:00Z">
            <w:tblPrEx>
              <w:tblW w:w="0" w:type="auto"/>
              <w:jc w:val="center"/>
            </w:tblPrEx>
          </w:tblPrExChange>
        </w:tblPrEx>
        <w:trPr>
          <w:jc w:val="center"/>
          <w:trPrChange w:id="1283" w:author="KN-NZ-Presentation, Funktional" w:date="2017-06-13T17:34:00Z">
            <w:trPr>
              <w:jc w:val="center"/>
            </w:trPr>
          </w:trPrChange>
        </w:trPr>
        <w:tc>
          <w:tcPr>
            <w:tcW w:w="1701" w:type="dxa"/>
            <w:tcBorders>
              <w:top w:val="nil"/>
            </w:tcBorders>
            <w:shd w:val="clear" w:color="auto" w:fill="7F7F7F" w:themeFill="text1" w:themeFillTint="80"/>
            <w:tcPrChange w:id="1284" w:author="KN-NZ-Presentation, Funktional" w:date="2017-06-13T17:34:00Z">
              <w:tcPr>
                <w:tcW w:w="1701" w:type="dxa"/>
                <w:tcBorders>
                  <w:top w:val="nil"/>
                </w:tcBorders>
                <w:shd w:val="clear" w:color="auto" w:fill="7F7F7F" w:themeFill="text1" w:themeFillTint="80"/>
              </w:tcPr>
            </w:tcPrChange>
          </w:tcPr>
          <w:p w14:paraId="75500F34" w14:textId="77777777" w:rsidR="00303EDD" w:rsidRPr="00303EDD" w:rsidRDefault="00303EDD" w:rsidP="008F1244">
            <w:pPr>
              <w:pStyle w:val="BodyText"/>
              <w:spacing w:after="0" w:line="240" w:lineRule="auto"/>
              <w:jc w:val="both"/>
              <w:rPr>
                <w:color w:val="FFFFFF" w:themeColor="background1"/>
                <w:sz w:val="18"/>
              </w:rPr>
            </w:pPr>
          </w:p>
        </w:tc>
        <w:tc>
          <w:tcPr>
            <w:tcW w:w="1701" w:type="dxa"/>
            <w:tcBorders>
              <w:top w:val="nil"/>
            </w:tcBorders>
            <w:shd w:val="clear" w:color="auto" w:fill="BFBFBF" w:themeFill="background1" w:themeFillShade="BF"/>
            <w:tcPrChange w:id="1285" w:author="KN-NZ-Presentation, Funktional" w:date="2017-06-13T17:34:00Z">
              <w:tcPr>
                <w:tcW w:w="1701" w:type="dxa"/>
                <w:tcBorders>
                  <w:top w:val="nil"/>
                </w:tcBorders>
                <w:shd w:val="clear" w:color="auto" w:fill="BFBFBF" w:themeFill="background1" w:themeFillShade="BF"/>
              </w:tcPr>
            </w:tcPrChange>
          </w:tcPr>
          <w:p w14:paraId="1B64351B" w14:textId="77777777" w:rsidR="00303EDD" w:rsidRDefault="00303EDD" w:rsidP="00303EDD">
            <w:pPr>
              <w:pStyle w:val="BodyText"/>
              <w:spacing w:after="0" w:line="240" w:lineRule="auto"/>
              <w:jc w:val="center"/>
              <w:rPr>
                <w:sz w:val="18"/>
              </w:rPr>
            </w:pPr>
            <w:r>
              <w:rPr>
                <w:sz w:val="18"/>
              </w:rPr>
              <w:t>99.9</w:t>
            </w:r>
            <w:r w:rsidR="00770A8E">
              <w:rPr>
                <w:sz w:val="18"/>
              </w:rPr>
              <w:t>9</w:t>
            </w:r>
          </w:p>
        </w:tc>
        <w:tc>
          <w:tcPr>
            <w:tcW w:w="1701" w:type="dxa"/>
            <w:tcPrChange w:id="1286" w:author="KN-NZ-Presentation, Funktional" w:date="2017-06-13T17:34:00Z">
              <w:tcPr>
                <w:tcW w:w="1701" w:type="dxa"/>
              </w:tcPr>
            </w:tcPrChange>
          </w:tcPr>
          <w:p w14:paraId="6E55FFFB" w14:textId="77777777" w:rsidR="00303EDD" w:rsidRPr="008F1244" w:rsidRDefault="00303EDD" w:rsidP="008F1244">
            <w:pPr>
              <w:pStyle w:val="BodyText"/>
              <w:spacing w:after="0" w:line="240" w:lineRule="auto"/>
              <w:jc w:val="both"/>
              <w:rPr>
                <w:sz w:val="18"/>
              </w:rPr>
            </w:pPr>
          </w:p>
        </w:tc>
        <w:tc>
          <w:tcPr>
            <w:tcW w:w="567" w:type="dxa"/>
            <w:tcPrChange w:id="1287" w:author="KN-NZ-Presentation, Funktional" w:date="2017-06-13T17:34:00Z">
              <w:tcPr>
                <w:tcW w:w="567" w:type="dxa"/>
              </w:tcPr>
            </w:tcPrChange>
          </w:tcPr>
          <w:p w14:paraId="744A42B5" w14:textId="77777777" w:rsidR="00303EDD" w:rsidRPr="008F1244" w:rsidRDefault="00303EDD" w:rsidP="008F1244">
            <w:pPr>
              <w:pStyle w:val="BodyText"/>
              <w:spacing w:after="0" w:line="240" w:lineRule="auto"/>
              <w:jc w:val="both"/>
              <w:rPr>
                <w:sz w:val="18"/>
              </w:rPr>
            </w:pPr>
          </w:p>
        </w:tc>
        <w:tc>
          <w:tcPr>
            <w:tcW w:w="567" w:type="dxa"/>
            <w:tcPrChange w:id="1288" w:author="KN-NZ-Presentation, Funktional" w:date="2017-06-13T17:34:00Z">
              <w:tcPr>
                <w:tcW w:w="567" w:type="dxa"/>
              </w:tcPr>
            </w:tcPrChange>
          </w:tcPr>
          <w:p w14:paraId="5FEE03A0" w14:textId="77777777" w:rsidR="00303EDD" w:rsidRPr="008F1244" w:rsidRDefault="00303EDD" w:rsidP="008F1244">
            <w:pPr>
              <w:pStyle w:val="BodyText"/>
              <w:spacing w:after="0" w:line="240" w:lineRule="auto"/>
              <w:jc w:val="both"/>
              <w:rPr>
                <w:sz w:val="18"/>
              </w:rPr>
            </w:pPr>
          </w:p>
        </w:tc>
        <w:tc>
          <w:tcPr>
            <w:tcW w:w="567" w:type="dxa"/>
            <w:tcPrChange w:id="1289" w:author="KN-NZ-Presentation, Funktional" w:date="2017-06-13T17:34:00Z">
              <w:tcPr>
                <w:tcW w:w="567" w:type="dxa"/>
              </w:tcPr>
            </w:tcPrChange>
          </w:tcPr>
          <w:p w14:paraId="490E044A" w14:textId="77777777" w:rsidR="00303EDD" w:rsidRPr="008F1244" w:rsidRDefault="00303EDD" w:rsidP="008F1244">
            <w:pPr>
              <w:pStyle w:val="BodyText"/>
              <w:spacing w:after="0" w:line="240" w:lineRule="auto"/>
              <w:jc w:val="both"/>
              <w:rPr>
                <w:sz w:val="18"/>
              </w:rPr>
            </w:pPr>
          </w:p>
        </w:tc>
        <w:tc>
          <w:tcPr>
            <w:tcW w:w="567" w:type="dxa"/>
            <w:tcPrChange w:id="1290" w:author="KN-NZ-Presentation, Funktional" w:date="2017-06-13T17:34:00Z">
              <w:tcPr>
                <w:tcW w:w="567" w:type="dxa"/>
              </w:tcPr>
            </w:tcPrChange>
          </w:tcPr>
          <w:p w14:paraId="39C76BB1" w14:textId="77777777" w:rsidR="00303EDD" w:rsidRPr="008F1244" w:rsidRDefault="00303EDD" w:rsidP="008F1244">
            <w:pPr>
              <w:pStyle w:val="BodyText"/>
              <w:spacing w:after="0" w:line="240" w:lineRule="auto"/>
              <w:jc w:val="both"/>
              <w:rPr>
                <w:sz w:val="18"/>
              </w:rPr>
            </w:pPr>
          </w:p>
        </w:tc>
        <w:tc>
          <w:tcPr>
            <w:tcW w:w="567" w:type="dxa"/>
            <w:vAlign w:val="center"/>
            <w:tcPrChange w:id="1291" w:author="KN-NZ-Presentation, Funktional" w:date="2017-06-13T17:34:00Z">
              <w:tcPr>
                <w:tcW w:w="567" w:type="dxa"/>
              </w:tcPr>
            </w:tcPrChange>
          </w:tcPr>
          <w:p w14:paraId="327B32DA" w14:textId="620D1E62" w:rsidR="00303EDD" w:rsidRPr="008F1244" w:rsidRDefault="00874B21">
            <w:pPr>
              <w:pStyle w:val="BodyText"/>
              <w:spacing w:after="0" w:line="240" w:lineRule="auto"/>
              <w:jc w:val="center"/>
              <w:rPr>
                <w:sz w:val="18"/>
              </w:rPr>
              <w:pPrChange w:id="1292" w:author="KN-NZ-Presentation, Funktional" w:date="2017-06-13T17:34:00Z">
                <w:pPr>
                  <w:pStyle w:val="BodyText"/>
                  <w:spacing w:after="0" w:line="240" w:lineRule="auto"/>
                  <w:jc w:val="both"/>
                </w:pPr>
              </w:pPrChange>
            </w:pPr>
            <w:ins w:id="1293" w:author="KN-NZ-Presentation, Funktional" w:date="2017-06-13T17:34:00Z">
              <w:r>
                <w:rPr>
                  <w:sz w:val="18"/>
                </w:rPr>
                <w:t>(b)</w:t>
              </w:r>
            </w:ins>
          </w:p>
        </w:tc>
        <w:tc>
          <w:tcPr>
            <w:tcW w:w="567" w:type="dxa"/>
            <w:vAlign w:val="center"/>
            <w:tcPrChange w:id="1294" w:author="KN-NZ-Presentation, Funktional" w:date="2017-06-13T17:34:00Z">
              <w:tcPr>
                <w:tcW w:w="567" w:type="dxa"/>
              </w:tcPr>
            </w:tcPrChange>
          </w:tcPr>
          <w:p w14:paraId="3B5AAEF6" w14:textId="77777777" w:rsidR="00303EDD" w:rsidRPr="008F1244" w:rsidRDefault="00303EDD">
            <w:pPr>
              <w:pStyle w:val="BodyText"/>
              <w:spacing w:after="0" w:line="240" w:lineRule="auto"/>
              <w:jc w:val="center"/>
              <w:rPr>
                <w:sz w:val="18"/>
              </w:rPr>
              <w:pPrChange w:id="1295" w:author="KN-NZ-Presentation, Funktional" w:date="2017-06-13T17:34:00Z">
                <w:pPr>
                  <w:pStyle w:val="BodyText"/>
                  <w:spacing w:after="0" w:line="240" w:lineRule="auto"/>
                  <w:jc w:val="both"/>
                </w:pPr>
              </w:pPrChange>
            </w:pPr>
          </w:p>
        </w:tc>
      </w:tr>
    </w:tbl>
    <w:p w14:paraId="01D7F0A1" w14:textId="2A1FFAD1" w:rsidR="00874B21" w:rsidRDefault="00CC6BE9">
      <w:pPr>
        <w:pStyle w:val="BodyText"/>
        <w:numPr>
          <w:ilvl w:val="0"/>
          <w:numId w:val="97"/>
        </w:numPr>
        <w:jc w:val="both"/>
        <w:rPr>
          <w:ins w:id="1296" w:author="KN-NZ-Presentation, Funktional" w:date="2017-06-13T17:31:00Z"/>
        </w:rPr>
        <w:pPrChange w:id="1297" w:author="KN-NZ-Presentation, Funktional" w:date="2017-06-13T17:31:00Z">
          <w:pPr>
            <w:pStyle w:val="BodyText"/>
            <w:jc w:val="both"/>
          </w:pPr>
        </w:pPrChange>
      </w:pPr>
      <w:del w:id="1298" w:author="KN-NZ-Presentation, Funktional" w:date="2017-06-13T17:31:00Z">
        <w:r w:rsidDel="00874B21">
          <w:delText xml:space="preserve"> </w:delText>
        </w:r>
      </w:del>
      <w:ins w:id="1299" w:author="KN-NZ-Presentation, Funktional" w:date="2017-06-13T17:31:00Z">
        <w:r w:rsidR="00874B21">
          <w:t>automatic docking</w:t>
        </w:r>
      </w:ins>
      <w:ins w:id="1300" w:author="KN-NZ-Presentation, Funktional" w:date="2017-06-13T17:33:00Z">
        <w:r w:rsidR="00874B21">
          <w:t xml:space="preserve"> [4]</w:t>
        </w:r>
      </w:ins>
    </w:p>
    <w:p w14:paraId="39B2360D" w14:textId="312615EE" w:rsidR="00CC6BE9" w:rsidRDefault="00874B21">
      <w:pPr>
        <w:pStyle w:val="BodyText"/>
        <w:numPr>
          <w:ilvl w:val="0"/>
          <w:numId w:val="97"/>
        </w:numPr>
        <w:jc w:val="both"/>
        <w:rPr>
          <w:ins w:id="1301" w:author="KN-NZ-Presentation, Funktional" w:date="2017-06-13T17:35:00Z"/>
        </w:rPr>
        <w:pPrChange w:id="1302" w:author="KN-NZ-Presentation, Funktional" w:date="2017-06-13T17:31:00Z">
          <w:pPr>
            <w:pStyle w:val="BodyText"/>
            <w:jc w:val="both"/>
          </w:pPr>
        </w:pPrChange>
      </w:pPr>
      <w:ins w:id="1303" w:author="KN-NZ-Presentation, Funktional" w:date="2017-06-13T17:32:00Z">
        <w:r>
          <w:t xml:space="preserve">Passage of </w:t>
        </w:r>
      </w:ins>
      <w:ins w:id="1304" w:author="KN-NZ-Presentation, Funktional" w:date="2017-06-13T17:39:00Z">
        <w:r w:rsidR="006259ED">
          <w:t xml:space="preserve">a </w:t>
        </w:r>
      </w:ins>
      <w:ins w:id="1305" w:author="KN-NZ-Presentation, Funktional" w:date="2017-06-13T17:32:00Z">
        <w:r>
          <w:t>bridge</w:t>
        </w:r>
      </w:ins>
    </w:p>
    <w:p w14:paraId="0E5E4ACD" w14:textId="517EC874" w:rsidR="00E6619E" w:rsidDel="005953D9" w:rsidRDefault="00E6619E">
      <w:pPr>
        <w:pStyle w:val="BodyText"/>
        <w:jc w:val="both"/>
        <w:rPr>
          <w:del w:id="1306" w:author="KN-NZ-Presentation, Funktional" w:date="2017-06-13T17:59:00Z"/>
        </w:rPr>
      </w:pPr>
    </w:p>
    <w:p w14:paraId="04D05E94" w14:textId="1B00E143" w:rsidR="00B82B12" w:rsidDel="00884484" w:rsidRDefault="00B82B12" w:rsidP="00974A54">
      <w:pPr>
        <w:pStyle w:val="BodyText"/>
        <w:jc w:val="both"/>
        <w:rPr>
          <w:del w:id="1307" w:author="KN-NZ-Presentation, Funktional" w:date="2017-06-13T17:57:00Z"/>
        </w:rPr>
      </w:pPr>
      <w:del w:id="1308" w:author="KN-NZ-Presentation, Funktional" w:date="2017-06-13T17:40:00Z">
        <w:r w:rsidDel="00672DB2">
          <w:delText>In general, the f</w:delText>
        </w:r>
        <w:r w:rsidR="00856573" w:rsidDel="00672DB2">
          <w:delText xml:space="preserve">requency interval or update rate of data provision </w:delText>
        </w:r>
        <w:r w:rsidR="00222894" w:rsidDel="00672DB2">
          <w:delText>may be</w:delText>
        </w:r>
        <w:r w:rsidR="00856573" w:rsidDel="00672DB2">
          <w:delText xml:space="preserve"> the mean</w:delText>
        </w:r>
        <w:r w:rsidR="00F84D90" w:rsidDel="00672DB2">
          <w:delText>s</w:delText>
        </w:r>
        <w:r w:rsidR="00856573" w:rsidDel="00672DB2">
          <w:delText xml:space="preserve"> to define the demand </w:delText>
        </w:r>
      </w:del>
      <w:ins w:id="1309" w:author="Gewies, Stefan" w:date="2017-06-07T06:02:00Z">
        <w:del w:id="1310" w:author="KN-NZ-Presentation, Funktional" w:date="2017-06-13T17:40:00Z">
          <w:r w:rsidR="00165973" w:rsidDel="00672DB2">
            <w:delText xml:space="preserve">limit </w:delText>
          </w:r>
        </w:del>
      </w:ins>
      <w:del w:id="1311" w:author="KN-NZ-Presentation, Funktional" w:date="2017-06-13T17:40:00Z">
        <w:r w:rsidR="00856573" w:rsidDel="00672DB2">
          <w:delText xml:space="preserve">on actuality </w:delText>
        </w:r>
      </w:del>
      <w:ins w:id="1312" w:author="Gewies, Stefan" w:date="2017-06-07T06:02:00Z">
        <w:del w:id="1313" w:author="KN-NZ-Presentation, Funktional" w:date="2017-06-13T17:40:00Z">
          <w:r w:rsidR="00165973" w:rsidDel="00672DB2">
            <w:delText xml:space="preserve">latency </w:delText>
          </w:r>
        </w:del>
      </w:ins>
      <w:del w:id="1314" w:author="KN-NZ-Presentation, Funktional" w:date="2017-06-13T17:40:00Z">
        <w:r w:rsidR="00856573" w:rsidDel="00672DB2">
          <w:delText xml:space="preserve">of provided position and range data. </w:delText>
        </w:r>
      </w:del>
      <w:del w:id="1315" w:author="KN-NZ-Presentation, Funktional" w:date="2017-06-13T17:57:00Z">
        <w:r w:rsidR="00A378C4" w:rsidDel="00884484">
          <w:delText>In case of high-</w:delText>
        </w:r>
        <w:r w:rsidR="00655694" w:rsidDel="00884484">
          <w:delText xml:space="preserve">accuracy positioning and </w:delText>
        </w:r>
        <w:r w:rsidR="00A378C4" w:rsidDel="00884484">
          <w:delText xml:space="preserve">ranging the actuality </w:delText>
        </w:r>
      </w:del>
      <w:ins w:id="1316" w:author="Gewies, Stefan" w:date="2017-06-07T06:03:00Z">
        <w:del w:id="1317" w:author="KN-NZ-Presentation, Funktional" w:date="2017-06-13T17:57:00Z">
          <w:r w:rsidR="00165973" w:rsidDel="00884484">
            <w:delText xml:space="preserve">latency </w:delText>
          </w:r>
        </w:del>
      </w:ins>
      <w:del w:id="1318" w:author="KN-NZ-Presentation, Funktional" w:date="2017-06-13T17:57:00Z">
        <w:r w:rsidR="00A378C4" w:rsidDel="00884484">
          <w:delText>of data plays an increasing role</w:delText>
        </w:r>
        <w:r w:rsidR="007905F7" w:rsidDel="00884484">
          <w:delText xml:space="preserve">. </w:delText>
        </w:r>
        <w:commentRangeStart w:id="1319"/>
        <w:r w:rsidR="00A378C4" w:rsidDel="00884484">
          <w:delText xml:space="preserve">Like shown in Figure 1 the difference between current and indicated position is only below 1 meter, if the update rate is higher than 2.5 Hz </w:delText>
        </w:r>
        <w:r w:rsidR="00655694" w:rsidDel="00884484">
          <w:delText xml:space="preserve">(assumed </w:delText>
        </w:r>
        <w:r w:rsidR="00EF4A9A" w:rsidDel="00884484">
          <w:delText>latency</w:delText>
        </w:r>
        <w:r w:rsidR="00655694" w:rsidDel="00884484">
          <w:delText xml:space="preserve"> </w:delText>
        </w:r>
        <w:r w:rsidR="00EF4A9A" w:rsidDel="00884484">
          <w:delText>lower</w:delText>
        </w:r>
        <w:r w:rsidR="00655694" w:rsidDel="00884484">
          <w:delText xml:space="preserve"> than 0.4 s) </w:delText>
        </w:r>
        <w:r w:rsidR="00A378C4" w:rsidDel="00884484">
          <w:delText xml:space="preserve">for ships moving with </w:delText>
        </w:r>
        <w:r w:rsidR="00760CA3" w:rsidDel="00884484">
          <w:delText>5</w:delText>
        </w:r>
        <w:r w:rsidR="00655694" w:rsidDel="00884484">
          <w:delText> </w:delText>
        </w:r>
        <w:r w:rsidR="00A378C4" w:rsidDel="00884484">
          <w:delText xml:space="preserve">knots. </w:delText>
        </w:r>
      </w:del>
      <w:ins w:id="1320" w:author="Gewies, Stefan" w:date="2017-06-07T06:22:00Z">
        <w:del w:id="1321" w:author="KN-NZ-Presentation, Funktional" w:date="2017-06-13T17:57:00Z">
          <w:r w:rsidR="002C461D" w:rsidDel="00884484">
            <w:delText xml:space="preserve">This is </w:delText>
          </w:r>
        </w:del>
      </w:ins>
      <w:ins w:id="1322" w:author="Gewies, Stefan" w:date="2017-06-07T06:23:00Z">
        <w:del w:id="1323" w:author="KN-NZ-Presentation, Funktional" w:date="2017-06-13T17:57:00Z">
          <w:r w:rsidR="002C461D" w:rsidDel="00884484">
            <w:delText>illustrated</w:delText>
          </w:r>
        </w:del>
      </w:ins>
      <w:ins w:id="1324" w:author="Gewies, Stefan" w:date="2017-06-07T06:22:00Z">
        <w:del w:id="1325" w:author="KN-NZ-Presentation, Funktional" w:date="2017-06-13T17:57:00Z">
          <w:r w:rsidR="002C461D" w:rsidDel="00884484">
            <w:delText xml:space="preserve"> in Figure 1</w:delText>
          </w:r>
        </w:del>
      </w:ins>
      <w:ins w:id="1326" w:author="Gewies, Stefan" w:date="2017-06-07T06:24:00Z">
        <w:del w:id="1327" w:author="KN-NZ-Presentation, Funktional" w:date="2017-06-13T17:57:00Z">
          <w:r w:rsidR="002C461D" w:rsidDel="00884484">
            <w:delText xml:space="preserve">. </w:delText>
          </w:r>
          <w:r w:rsidR="00017BC8" w:rsidDel="00884484">
            <w:delText>It show</w:delText>
          </w:r>
        </w:del>
      </w:ins>
      <w:ins w:id="1328" w:author="Gewies, Stefan" w:date="2017-06-07T06:25:00Z">
        <w:del w:id="1329" w:author="KN-NZ-Presentation, Funktional" w:date="2017-06-13T17:57:00Z">
          <w:r w:rsidR="00017BC8" w:rsidDel="00884484">
            <w:delText>s</w:delText>
          </w:r>
        </w:del>
      </w:ins>
      <w:ins w:id="1330" w:author="Gewies, Stefan" w:date="2017-06-07T06:24:00Z">
        <w:del w:id="1331" w:author="KN-NZ-Presentation, Funktional" w:date="2017-06-13T17:57:00Z">
          <w:r w:rsidR="00017BC8" w:rsidDel="00884484">
            <w:delText xml:space="preserve"> the </w:delText>
          </w:r>
        </w:del>
      </w:ins>
      <w:ins w:id="1332" w:author="Gewies, Stefan" w:date="2017-06-07T06:35:00Z">
        <w:del w:id="1333" w:author="KN-NZ-Presentation, Funktional" w:date="2017-06-13T17:57:00Z">
          <w:r w:rsidR="00DB7BC5" w:rsidDel="00884484">
            <w:delText xml:space="preserve">needed </w:delText>
          </w:r>
        </w:del>
      </w:ins>
      <w:ins w:id="1334" w:author="Gewies, Stefan" w:date="2017-06-07T06:26:00Z">
        <w:del w:id="1335" w:author="KN-NZ-Presentation, Funktional" w:date="2017-06-13T17:57:00Z">
          <w:r w:rsidR="00017BC8" w:rsidDel="00884484">
            <w:delText xml:space="preserve">minimum update rate as </w:delText>
          </w:r>
        </w:del>
      </w:ins>
      <w:ins w:id="1336" w:author="Gewies, Stefan" w:date="2017-06-07T06:34:00Z">
        <w:del w:id="1337" w:author="KN-NZ-Presentation, Funktional" w:date="2017-06-13T17:57:00Z">
          <w:r w:rsidR="00DB7BC5" w:rsidDel="00884484">
            <w:delText xml:space="preserve">a measure for the </w:delText>
          </w:r>
        </w:del>
      </w:ins>
      <w:ins w:id="1338" w:author="Gewies, Stefan" w:date="2017-06-07T06:26:00Z">
        <w:del w:id="1339" w:author="KN-NZ-Presentation, Funktional" w:date="2017-06-13T17:57:00Z">
          <w:r w:rsidR="00017BC8" w:rsidDel="00884484">
            <w:delText>inverse of tolerable latency</w:delText>
          </w:r>
        </w:del>
      </w:ins>
      <w:ins w:id="1340" w:author="Gewies, Stefan" w:date="2017-06-07T06:27:00Z">
        <w:del w:id="1341" w:author="KN-NZ-Presentation, Funktional" w:date="2017-06-13T17:57:00Z">
          <w:r w:rsidR="00017BC8" w:rsidDel="00884484">
            <w:delText xml:space="preserve"> to reach a certain </w:delText>
          </w:r>
        </w:del>
      </w:ins>
      <w:ins w:id="1342" w:author="Gewies, Stefan" w:date="2017-06-07T11:29:00Z">
        <w:del w:id="1343" w:author="KN-NZ-Presentation, Funktional" w:date="2017-06-13T17:57:00Z">
          <w:r w:rsidR="002B61DF" w:rsidDel="00884484">
            <w:delText xml:space="preserve">difference between the current and indicated </w:delText>
          </w:r>
        </w:del>
      </w:ins>
      <w:ins w:id="1344" w:author="Gewies, Stefan" w:date="2017-06-07T06:27:00Z">
        <w:del w:id="1345" w:author="KN-NZ-Presentation, Funktional" w:date="2017-06-13T17:57:00Z">
          <w:r w:rsidR="00017BC8" w:rsidDel="00884484">
            <w:delText>position (</w:delText>
          </w:r>
        </w:del>
      </w:ins>
      <w:ins w:id="1346" w:author="Gewies, Stefan" w:date="2017-06-07T06:28:00Z">
        <w:del w:id="1347" w:author="KN-NZ-Presentation, Funktional" w:date="2017-06-13T17:57:00Z">
          <w:r w:rsidR="00017BC8" w:rsidDel="00884484">
            <w:delText>below 1 m</w:delText>
          </w:r>
        </w:del>
      </w:ins>
      <w:ins w:id="1348" w:author="Gewies, Stefan" w:date="2017-06-07T06:30:00Z">
        <w:del w:id="1349" w:author="KN-NZ-Presentation, Funktional" w:date="2017-06-13T17:57:00Z">
          <w:r w:rsidR="00017BC8" w:rsidDel="00884484">
            <w:delText>et</w:delText>
          </w:r>
        </w:del>
        <w:del w:id="1350" w:author="KN-NZ-Presentation, Funktional" w:date="2017-06-12T21:23:00Z">
          <w:r w:rsidR="00017BC8" w:rsidDel="007F4A38">
            <w:delText>er</w:delText>
          </w:r>
        </w:del>
      </w:ins>
      <w:ins w:id="1351" w:author="Gewies, Stefan" w:date="2017-06-07T06:28:00Z">
        <w:del w:id="1352" w:author="KN-NZ-Presentation, Funktional" w:date="2017-06-13T17:57:00Z">
          <w:r w:rsidR="00017BC8" w:rsidDel="00884484">
            <w:delText xml:space="preserve"> or 0.1 m</w:delText>
          </w:r>
        </w:del>
      </w:ins>
      <w:ins w:id="1353" w:author="Gewies, Stefan" w:date="2017-06-07T06:30:00Z">
        <w:del w:id="1354" w:author="KN-NZ-Presentation, Funktional" w:date="2017-06-13T17:57:00Z">
          <w:r w:rsidR="00017BC8" w:rsidDel="00884484">
            <w:delText>et</w:delText>
          </w:r>
        </w:del>
        <w:del w:id="1355" w:author="KN-NZ-Presentation, Funktional" w:date="2017-06-12T21:23:00Z">
          <w:r w:rsidR="00017BC8" w:rsidDel="007F4A38">
            <w:delText>er</w:delText>
          </w:r>
        </w:del>
      </w:ins>
      <w:ins w:id="1356" w:author="Gewies, Stefan" w:date="2017-06-07T06:27:00Z">
        <w:del w:id="1357" w:author="KN-NZ-Presentation, Funktional" w:date="2017-06-13T17:57:00Z">
          <w:r w:rsidR="00017BC8" w:rsidDel="00884484">
            <w:delText>)</w:delText>
          </w:r>
        </w:del>
      </w:ins>
      <w:ins w:id="1358" w:author="Gewies, Stefan" w:date="2017-06-07T06:26:00Z">
        <w:del w:id="1359" w:author="KN-NZ-Presentation, Funktional" w:date="2017-06-13T17:57:00Z">
          <w:r w:rsidR="00017BC8" w:rsidDel="00884484">
            <w:delText xml:space="preserve"> </w:delText>
          </w:r>
        </w:del>
      </w:ins>
      <w:ins w:id="1360" w:author="Gewies, Stefan" w:date="2017-06-07T06:28:00Z">
        <w:del w:id="1361" w:author="KN-NZ-Presentation, Funktional" w:date="2017-06-13T17:57:00Z">
          <w:r w:rsidR="00017BC8" w:rsidDel="00884484">
            <w:delText>for a given change rate of position.</w:delText>
          </w:r>
        </w:del>
      </w:ins>
      <w:ins w:id="1362" w:author="Gewies, Stefan" w:date="2017-06-07T06:29:00Z">
        <w:del w:id="1363" w:author="KN-NZ-Presentation, Funktional" w:date="2017-06-13T17:57:00Z">
          <w:r w:rsidR="00017BC8" w:rsidDel="00884484">
            <w:delText xml:space="preserve"> </w:delText>
          </w:r>
        </w:del>
      </w:ins>
      <w:ins w:id="1364" w:author="Gewies, Stefan" w:date="2017-06-07T06:31:00Z">
        <w:del w:id="1365" w:author="KN-NZ-Presentation, Funktional" w:date="2017-06-13T17:57:00Z">
          <w:r w:rsidR="00017BC8" w:rsidDel="00884484">
            <w:delText xml:space="preserve">So a vessel with 5 knots </w:delText>
          </w:r>
        </w:del>
      </w:ins>
      <w:ins w:id="1366" w:author="Gewies, Stefan" w:date="2017-06-07T06:42:00Z">
        <w:del w:id="1367" w:author="KN-NZ-Presentation, Funktional" w:date="2017-06-13T17:57:00Z">
          <w:r w:rsidR="00DB7BC5" w:rsidDel="00884484">
            <w:delText>speed needs a</w:delText>
          </w:r>
        </w:del>
      </w:ins>
      <w:ins w:id="1368" w:author="Gewies, Stefan" w:date="2017-06-07T08:14:00Z">
        <w:del w:id="1369" w:author="KN-NZ-Presentation, Funktional" w:date="2017-06-13T17:57:00Z">
          <w:r w:rsidR="007B36B3" w:rsidDel="00884484">
            <w:delText>t least a</w:delText>
          </w:r>
        </w:del>
      </w:ins>
      <w:ins w:id="1370" w:author="Gewies, Stefan" w:date="2017-06-07T06:42:00Z">
        <w:del w:id="1371" w:author="KN-NZ-Presentation, Funktional" w:date="2017-06-13T17:57:00Z">
          <w:r w:rsidR="00DB7BC5" w:rsidDel="00884484">
            <w:delText xml:space="preserve"> 2.5 Hz position update rate (assumed latency lower than 0.</w:delText>
          </w:r>
        </w:del>
      </w:ins>
      <w:ins w:id="1372" w:author="Gewies, Stefan" w:date="2017-06-07T06:43:00Z">
        <w:del w:id="1373" w:author="KN-NZ-Presentation, Funktional" w:date="2017-06-13T17:57:00Z">
          <w:r w:rsidR="00DB7BC5" w:rsidDel="00884484">
            <w:delText>4 s</w:delText>
          </w:r>
        </w:del>
      </w:ins>
      <w:ins w:id="1374" w:author="Gewies, Stefan" w:date="2017-06-07T06:42:00Z">
        <w:del w:id="1375" w:author="KN-NZ-Presentation, Funktional" w:date="2017-06-13T17:57:00Z">
          <w:r w:rsidR="00DB7BC5" w:rsidDel="00884484">
            <w:delText xml:space="preserve">) </w:delText>
          </w:r>
        </w:del>
      </w:ins>
      <w:ins w:id="1376" w:author="Gewies, Stefan" w:date="2017-06-07T06:43:00Z">
        <w:del w:id="1377" w:author="KN-NZ-Presentation, Funktional" w:date="2017-06-13T17:57:00Z">
          <w:r w:rsidR="00DB7BC5" w:rsidDel="00884484">
            <w:delText xml:space="preserve">to </w:delText>
          </w:r>
        </w:del>
      </w:ins>
      <w:ins w:id="1378" w:author="Gewies, Stefan" w:date="2017-06-07T11:30:00Z">
        <w:del w:id="1379" w:author="KN-NZ-Presentation, Funktional" w:date="2017-06-13T17:57:00Z">
          <w:r w:rsidR="002B61DF" w:rsidDel="00884484">
            <w:delText>pr</w:delText>
          </w:r>
        </w:del>
      </w:ins>
      <w:ins w:id="1380" w:author="Gewies, Stefan" w:date="2017-06-07T11:34:00Z">
        <w:del w:id="1381" w:author="KN-NZ-Presentation, Funktional" w:date="2017-06-13T17:57:00Z">
          <w:r w:rsidR="009D6CA2" w:rsidDel="00884484">
            <w:delText xml:space="preserve">ovide </w:delText>
          </w:r>
        </w:del>
      </w:ins>
      <w:ins w:id="1382" w:author="Gewies, Stefan" w:date="2017-06-07T11:36:00Z">
        <w:del w:id="1383" w:author="KN-NZ-Presentation, Funktional" w:date="2017-06-13T17:57:00Z">
          <w:r w:rsidR="009D6CA2" w:rsidDel="00884484">
            <w:delText xml:space="preserve">the </w:delText>
          </w:r>
        </w:del>
      </w:ins>
      <w:ins w:id="1384" w:author="Gewies, Stefan" w:date="2017-06-07T11:34:00Z">
        <w:del w:id="1385" w:author="KN-NZ-Presentation, Funktional" w:date="2017-06-13T17:57:00Z">
          <w:r w:rsidR="009D6CA2" w:rsidDel="00884484">
            <w:delText>nautical staff with an accurate position of at least 1 met</w:delText>
          </w:r>
        </w:del>
        <w:del w:id="1386" w:author="KN-NZ-Presentation, Funktional" w:date="2017-06-12T21:23:00Z">
          <w:r w:rsidR="009D6CA2" w:rsidDel="007F4A38">
            <w:delText>er</w:delText>
          </w:r>
        </w:del>
        <w:del w:id="1387" w:author="KN-NZ-Presentation, Funktional" w:date="2017-06-13T17:57:00Z">
          <w:r w:rsidR="009D6CA2" w:rsidDel="00884484">
            <w:delText xml:space="preserve"> </w:delText>
          </w:r>
        </w:del>
      </w:ins>
      <w:ins w:id="1388" w:author="Gewies, Stefan" w:date="2017-06-07T11:37:00Z">
        <w:del w:id="1389" w:author="KN-NZ-Presentation, Funktional" w:date="2017-06-13T17:57:00Z">
          <w:r w:rsidR="009D6CA2" w:rsidDel="00884484">
            <w:delText>on their displays.</w:delText>
          </w:r>
        </w:del>
      </w:ins>
      <w:ins w:id="1390" w:author="Gewies, Stefan" w:date="2017-06-07T11:34:00Z">
        <w:del w:id="1391" w:author="KN-NZ-Presentation, Funktional" w:date="2017-06-13T17:57:00Z">
          <w:r w:rsidR="009D6CA2" w:rsidDel="00884484">
            <w:delText xml:space="preserve"> </w:delText>
          </w:r>
        </w:del>
      </w:ins>
      <w:ins w:id="1392" w:author="Gewies, Stefan" w:date="2017-06-07T11:38:00Z">
        <w:del w:id="1393" w:author="KN-NZ-Presentation, Funktional" w:date="2017-06-13T17:57:00Z">
          <w:r w:rsidR="009D6CA2" w:rsidDel="00884484">
            <w:delText>T</w:delText>
          </w:r>
        </w:del>
      </w:ins>
      <w:ins w:id="1394" w:author="Gewies, Stefan" w:date="2017-06-07T11:37:00Z">
        <w:del w:id="1395" w:author="KN-NZ-Presentation, Funktional" w:date="2017-06-13T17:57:00Z">
          <w:r w:rsidR="009D6CA2" w:rsidDel="00884484">
            <w:delText xml:space="preserve">his </w:delText>
          </w:r>
        </w:del>
      </w:ins>
      <w:ins w:id="1396" w:author="Gewies, Stefan" w:date="2017-06-07T11:38:00Z">
        <w:del w:id="1397" w:author="KN-NZ-Presentation, Funktional" w:date="2017-06-13T17:57:00Z">
          <w:r w:rsidR="009D6CA2" w:rsidDel="00884484">
            <w:delText xml:space="preserve">error is only </w:delText>
          </w:r>
        </w:del>
      </w:ins>
      <w:ins w:id="1398" w:author="Gewies, Stefan" w:date="2017-06-07T11:34:00Z">
        <w:del w:id="1399" w:author="KN-NZ-Presentation, Funktional" w:date="2017-06-13T17:57:00Z">
          <w:r w:rsidR="009D6CA2" w:rsidDel="00884484">
            <w:delText xml:space="preserve">caused by </w:delText>
          </w:r>
        </w:del>
      </w:ins>
      <w:ins w:id="1400" w:author="Gewies, Stefan" w:date="2017-06-07T11:38:00Z">
        <w:del w:id="1401" w:author="KN-NZ-Presentation, Funktional" w:date="2017-06-13T17:57:00Z">
          <w:r w:rsidR="009D6CA2" w:rsidDel="00884484">
            <w:delText xml:space="preserve">the </w:delText>
          </w:r>
        </w:del>
      </w:ins>
      <w:ins w:id="1402" w:author="Gewies, Stefan" w:date="2017-06-07T11:34:00Z">
        <w:del w:id="1403" w:author="KN-NZ-Presentation, Funktional" w:date="2017-06-13T17:57:00Z">
          <w:r w:rsidR="009D6CA2" w:rsidDel="00884484">
            <w:delText>latency of position information</w:delText>
          </w:r>
        </w:del>
      </w:ins>
      <w:ins w:id="1404" w:author="Gewies, Stefan" w:date="2017-06-07T06:37:00Z">
        <w:del w:id="1405" w:author="KN-NZ-Presentation, Funktional" w:date="2017-06-13T17:57:00Z">
          <w:r w:rsidR="00DB7BC5" w:rsidDel="00884484">
            <w:delText>.</w:delText>
          </w:r>
        </w:del>
      </w:ins>
      <w:ins w:id="1406" w:author="Gewies, Stefan" w:date="2017-06-07T06:30:00Z">
        <w:del w:id="1407" w:author="KN-NZ-Presentation, Funktional" w:date="2017-06-13T17:57:00Z">
          <w:r w:rsidR="00017BC8" w:rsidDel="00884484">
            <w:delText xml:space="preserve">  </w:delText>
          </w:r>
        </w:del>
      </w:ins>
      <w:del w:id="1408" w:author="KN-NZ-Presentation, Funktional" w:date="2017-06-13T17:57:00Z">
        <w:r w:rsidR="00A378C4" w:rsidDel="00884484">
          <w:delText xml:space="preserve"> </w:delText>
        </w:r>
        <w:commentRangeEnd w:id="1319"/>
        <w:r w:rsidR="005D6BF3" w:rsidDel="00884484">
          <w:rPr>
            <w:rStyle w:val="CommentReference"/>
          </w:rPr>
          <w:commentReference w:id="1319"/>
        </w:r>
      </w:del>
    </w:p>
    <w:p w14:paraId="48C8FCAD" w14:textId="0EB44E49" w:rsidR="00B82B12" w:rsidDel="00884484" w:rsidRDefault="007266E5" w:rsidP="00B82B12">
      <w:pPr>
        <w:pStyle w:val="BodyText"/>
        <w:jc w:val="center"/>
        <w:rPr>
          <w:del w:id="1409" w:author="KN-NZ-Presentation, Funktional" w:date="2017-06-13T17:57:00Z"/>
        </w:rPr>
      </w:pPr>
      <w:del w:id="1410" w:author="KN-NZ-Presentation, Funktional" w:date="2017-06-13T17:57:00Z">
        <w:r w:rsidDel="00884484">
          <w:rPr>
            <w:noProof/>
            <w:lang w:val="en-IE" w:eastAsia="en-IE"/>
          </w:rPr>
          <w:lastRenderedPageBreak/>
          <w:drawing>
            <wp:inline distT="0" distB="0" distL="0" distR="0" wp14:anchorId="1A8AAB68" wp14:editId="54DE7D29">
              <wp:extent cx="3993931" cy="2622331"/>
              <wp:effectExtent l="0" t="0" r="698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ency.png"/>
                      <pic:cNvPicPr/>
                    </pic:nvPicPr>
                    <pic:blipFill rotWithShape="1">
                      <a:blip r:embed="rId28">
                        <a:extLst>
                          <a:ext uri="{28A0092B-C50C-407E-A947-70E740481C1C}">
                            <a14:useLocalDpi xmlns:a14="http://schemas.microsoft.com/office/drawing/2010/main" val="0"/>
                          </a:ext>
                        </a:extLst>
                      </a:blip>
                      <a:srcRect r="38361" b="46034"/>
                      <a:stretch/>
                    </pic:blipFill>
                    <pic:spPr bwMode="auto">
                      <a:xfrm>
                        <a:off x="0" y="0"/>
                        <a:ext cx="3994268" cy="2622552"/>
                      </a:xfrm>
                      <a:prstGeom prst="rect">
                        <a:avLst/>
                      </a:prstGeom>
                      <a:ln>
                        <a:noFill/>
                      </a:ln>
                      <a:extLst>
                        <a:ext uri="{53640926-AAD7-44D8-BBD7-CCE9431645EC}">
                          <a14:shadowObscured xmlns:a14="http://schemas.microsoft.com/office/drawing/2010/main"/>
                        </a:ext>
                      </a:extLst>
                    </pic:spPr>
                  </pic:pic>
                </a:graphicData>
              </a:graphic>
            </wp:inline>
          </w:drawing>
        </w:r>
      </w:del>
    </w:p>
    <w:p w14:paraId="6192596E" w14:textId="10F06A81" w:rsidR="00856573" w:rsidDel="00884484" w:rsidRDefault="00760CA3" w:rsidP="001579B0">
      <w:pPr>
        <w:pStyle w:val="Figurecaption"/>
        <w:jc w:val="center"/>
        <w:rPr>
          <w:del w:id="1411" w:author="KN-NZ-Presentation, Funktional" w:date="2017-06-13T17:57:00Z"/>
        </w:rPr>
      </w:pPr>
      <w:bookmarkStart w:id="1412" w:name="_Toc479846693"/>
      <w:del w:id="1413" w:author="KN-NZ-Presentation, Funktional" w:date="2017-06-13T17:57:00Z">
        <w:r w:rsidDel="00884484">
          <w:delText>Inaccuracies of indicated positions due to latency</w:delText>
        </w:r>
        <w:r w:rsidR="00655694" w:rsidDel="00884484">
          <w:delText xml:space="preserve"> of information</w:delText>
        </w:r>
        <w:bookmarkEnd w:id="1412"/>
      </w:del>
    </w:p>
    <w:p w14:paraId="467DAFF8" w14:textId="373C54C9" w:rsidR="0076698D" w:rsidDel="005953D9" w:rsidRDefault="0003563F" w:rsidP="00A503A2">
      <w:pPr>
        <w:pStyle w:val="BodyText"/>
        <w:jc w:val="both"/>
        <w:rPr>
          <w:del w:id="1414" w:author="KN-NZ-Presentation, Funktional" w:date="2017-06-13T17:59:00Z"/>
        </w:rPr>
      </w:pPr>
      <w:del w:id="1415" w:author="KN-NZ-Presentation, Funktional" w:date="2017-06-13T17:59:00Z">
        <w:r w:rsidDel="005953D9">
          <w:delText xml:space="preserve">The probability </w:delText>
        </w:r>
        <w:r w:rsidR="0081320C" w:rsidDel="005953D9">
          <w:delText xml:space="preserve">used for the description of the terms continuity and availability in </w:delText>
        </w:r>
        <w:r w:rsidR="0081320C" w:rsidDel="005953D9">
          <w:rPr>
            <w:rFonts w:ascii="Calibri" w:hAnsi="Calibri"/>
            <w:noProof/>
          </w:rPr>
          <w:delText xml:space="preserve">section 3.2.1 is calculated as the the mean over </w:delText>
        </w:r>
        <w:r w:rsidR="004B178C" w:rsidDel="005953D9">
          <w:delText xml:space="preserve">a specific </w:delText>
        </w:r>
        <w:r w:rsidDel="005953D9">
          <w:delText xml:space="preserve">time period of data </w:delText>
        </w:r>
        <w:r w:rsidR="004B178C" w:rsidDel="005953D9">
          <w:delText xml:space="preserve">provision </w:delText>
        </w:r>
        <w:r w:rsidDel="005953D9">
          <w:delText xml:space="preserve">taking into account special performance requirements. </w:delText>
        </w:r>
        <w:r w:rsidR="004B178C" w:rsidDel="005953D9">
          <w:delText xml:space="preserve">An availability of 99.8% over 30 days </w:delText>
        </w:r>
        <w:r w:rsidR="00624656" w:rsidDel="005953D9">
          <w:delText xml:space="preserve">may stand for </w:delText>
        </w:r>
        <w:r w:rsidR="00624656" w:rsidRPr="00624656" w:rsidDel="005953D9">
          <w:rPr>
            <w:rFonts w:ascii="Calibri" w:hAnsi="Calibri"/>
            <w:noProof/>
          </w:rPr>
          <w:delText>a</w:delText>
        </w:r>
        <w:r w:rsidR="00A503A2" w:rsidDel="005953D9">
          <w:rPr>
            <w:rFonts w:ascii="Calibri" w:hAnsi="Calibri"/>
            <w:noProof/>
          </w:rPr>
          <w:delText xml:space="preserve">n interruption of data provision </w:delText>
        </w:r>
        <w:r w:rsidR="00624656" w:rsidRPr="00624656" w:rsidDel="005953D9">
          <w:rPr>
            <w:rFonts w:ascii="Calibri" w:hAnsi="Calibri"/>
            <w:noProof/>
          </w:rPr>
          <w:delText>taking not more than 86.4 minutes over 30 days or 2.88 minutes per day</w:delText>
        </w:r>
        <w:r w:rsidR="00624656" w:rsidDel="005953D9">
          <w:delText xml:space="preserve"> (assuming equal distribution). If the availability </w:delText>
        </w:r>
        <w:r w:rsidR="00A503A2" w:rsidDel="005953D9">
          <w:delText>considers the fulfilment of a</w:delText>
        </w:r>
        <w:r w:rsidR="00624656" w:rsidDel="005953D9">
          <w:delText xml:space="preserve"> certain accuracy level</w:delText>
        </w:r>
        <w:r w:rsidR="00A503A2" w:rsidDel="005953D9">
          <w:delText xml:space="preserve">, the </w:delText>
        </w:r>
        <w:r w:rsidR="00DD572A" w:rsidDel="005953D9">
          <w:delText>0.2%</w:delText>
        </w:r>
        <w:r w:rsidR="00A503A2" w:rsidDel="005953D9">
          <w:delText xml:space="preserve"> </w:delText>
        </w:r>
        <w:r w:rsidR="00DD572A" w:rsidDel="005953D9">
          <w:delText>will be spread across</w:delText>
        </w:r>
        <w:r w:rsidR="00A503A2" w:rsidDel="005953D9">
          <w:delText xml:space="preserve"> time</w:delText>
        </w:r>
        <w:r w:rsidR="00DD572A" w:rsidDel="005953D9">
          <w:delText>s</w:delText>
        </w:r>
        <w:r w:rsidR="00A503A2" w:rsidDel="005953D9">
          <w:delText xml:space="preserve"> of interrupted </w:delText>
        </w:r>
        <w:r w:rsidR="00DD572A" w:rsidDel="005953D9">
          <w:delText xml:space="preserve">data provision and times of </w:delText>
        </w:r>
        <w:r w:rsidR="00A503A2" w:rsidDel="005953D9">
          <w:delText>degraded data provision.</w:delText>
        </w:r>
        <w:r w:rsidR="00112FF1" w:rsidDel="005953D9">
          <w:delText xml:space="preserve"> </w:delText>
        </w:r>
        <w:r w:rsidR="0076698D" w:rsidDel="005953D9">
          <w:delText xml:space="preserve">However, then the 95% accuracy is </w:delText>
        </w:r>
        <w:r w:rsidR="0076698D" w:rsidRPr="008A190E" w:rsidDel="005953D9">
          <w:rPr>
            <w:rFonts w:ascii="Calibri" w:hAnsi="Calibri"/>
            <w:noProof/>
          </w:rPr>
          <w:delText xml:space="preserve">automatically met. Alternatively, the availability evaluation considers only service level parameter as prerequisite for accurate positioning or allows higher inaccuracies (e.g. alert limit as 2.5 times of desired accuracy). </w:delText>
        </w:r>
      </w:del>
    </w:p>
    <w:p w14:paraId="5ED4A338" w14:textId="77777777" w:rsidR="0003563F" w:rsidRPr="00DD572A" w:rsidRDefault="0003563F" w:rsidP="00974A54">
      <w:pPr>
        <w:autoSpaceDE w:val="0"/>
        <w:autoSpaceDN w:val="0"/>
        <w:adjustRightInd w:val="0"/>
        <w:spacing w:line="240" w:lineRule="auto"/>
        <w:jc w:val="both"/>
        <w:rPr>
          <w:color w:val="FF0000"/>
          <w:sz w:val="22"/>
        </w:rPr>
      </w:pPr>
    </w:p>
    <w:p w14:paraId="1E868B4A" w14:textId="77777777" w:rsidR="0003563F" w:rsidRPr="00DD572A" w:rsidRDefault="0003563F" w:rsidP="00974A54">
      <w:pPr>
        <w:autoSpaceDE w:val="0"/>
        <w:autoSpaceDN w:val="0"/>
        <w:adjustRightInd w:val="0"/>
        <w:spacing w:line="240" w:lineRule="auto"/>
        <w:jc w:val="both"/>
        <w:rPr>
          <w:color w:val="FF0000"/>
          <w:sz w:val="22"/>
        </w:rPr>
      </w:pPr>
    </w:p>
    <w:p w14:paraId="2A9A5799" w14:textId="77777777" w:rsidR="00460A40" w:rsidRDefault="00460A40" w:rsidP="00460A40">
      <w:pPr>
        <w:pStyle w:val="Heading1"/>
      </w:pPr>
      <w:bookmarkStart w:id="1416" w:name="_Toc474226955"/>
      <w:bookmarkStart w:id="1417" w:name="_Toc479846677"/>
      <w:r w:rsidRPr="00642D76">
        <w:t xml:space="preserve">CLASSIFICATION OF </w:t>
      </w:r>
      <w:r>
        <w:t>SYSTEMS AND SERVICES</w:t>
      </w:r>
      <w:bookmarkEnd w:id="1416"/>
      <w:bookmarkEnd w:id="1417"/>
    </w:p>
    <w:p w14:paraId="7E1F4785" w14:textId="77777777" w:rsidR="00460A40" w:rsidRDefault="00460A40" w:rsidP="00460A40">
      <w:pPr>
        <w:pStyle w:val="Heading1separatationline"/>
      </w:pPr>
    </w:p>
    <w:p w14:paraId="1107A956" w14:textId="3CE83CDB" w:rsidR="00460A40" w:rsidRPr="00733E43" w:rsidRDefault="008A190E" w:rsidP="00460A40">
      <w:pPr>
        <w:pStyle w:val="BodyText"/>
        <w:jc w:val="both"/>
        <w:rPr>
          <w:color w:val="000000" w:themeColor="text1"/>
        </w:rPr>
      </w:pPr>
      <w:r w:rsidRPr="00733E43">
        <w:rPr>
          <w:color w:val="000000" w:themeColor="text1"/>
        </w:rPr>
        <w:t xml:space="preserve">Generally, systems for high-accuracy positioning and ranging comprise several technological components to perform the diversity of functions – from measuring, via analysing to service and data provision. </w:t>
      </w:r>
      <w:del w:id="1418" w:author="KN-NZ-Presentation, Funktional" w:date="2017-06-14T08:06:00Z">
        <w:r w:rsidR="00F15978" w:rsidRPr="00733E43" w:rsidDel="00083FFF">
          <w:rPr>
            <w:color w:val="000000" w:themeColor="text1"/>
          </w:rPr>
          <w:delText xml:space="preserve">Several systems support especially </w:delText>
        </w:r>
      </w:del>
      <w:del w:id="1419" w:author="KN-NZ-Presentation, Funktional" w:date="2017-06-14T08:05:00Z">
        <w:r w:rsidR="00F15978" w:rsidRPr="00733E43" w:rsidDel="00083FFF">
          <w:rPr>
            <w:color w:val="000000" w:themeColor="text1"/>
          </w:rPr>
          <w:delText xml:space="preserve">mariner </w:delText>
        </w:r>
      </w:del>
      <w:del w:id="1420" w:author="KN-NZ-Presentation, Funktional" w:date="2017-06-14T08:06:00Z">
        <w:r w:rsidR="00F15978" w:rsidRPr="00733E43" w:rsidDel="00083FFF">
          <w:rPr>
            <w:color w:val="000000" w:themeColor="text1"/>
          </w:rPr>
          <w:delText xml:space="preserve">in positioning and navigation, other were deployed for general use. </w:delText>
        </w:r>
      </w:del>
      <w:r w:rsidR="00F15978" w:rsidRPr="00733E43">
        <w:rPr>
          <w:color w:val="000000" w:themeColor="text1"/>
        </w:rPr>
        <w:t>Representative e</w:t>
      </w:r>
      <w:r w:rsidR="00460A40" w:rsidRPr="00733E43">
        <w:rPr>
          <w:color w:val="000000" w:themeColor="text1"/>
        </w:rPr>
        <w:t xml:space="preserve">xamples </w:t>
      </w:r>
      <w:r w:rsidR="00F15978" w:rsidRPr="00733E43">
        <w:rPr>
          <w:color w:val="000000" w:themeColor="text1"/>
        </w:rPr>
        <w:t xml:space="preserve">of </w:t>
      </w:r>
      <w:ins w:id="1421" w:author="KN-NZ-Presentation, Funktional" w:date="2017-06-14T08:06:00Z">
        <w:r w:rsidR="00083FFF">
          <w:rPr>
            <w:color w:val="000000" w:themeColor="text1"/>
          </w:rPr>
          <w:t xml:space="preserve">positioning and/or </w:t>
        </w:r>
      </w:ins>
      <w:r w:rsidR="00460A40" w:rsidRPr="00733E43">
        <w:rPr>
          <w:color w:val="000000" w:themeColor="text1"/>
        </w:rPr>
        <w:t xml:space="preserve">ranging </w:t>
      </w:r>
      <w:del w:id="1422" w:author="KN-NZ-Presentation, Funktional" w:date="2017-06-14T08:06:00Z">
        <w:r w:rsidR="00460A40" w:rsidRPr="00733E43" w:rsidDel="00083FFF">
          <w:rPr>
            <w:color w:val="000000" w:themeColor="text1"/>
          </w:rPr>
          <w:delText xml:space="preserve">and/or positioning </w:delText>
        </w:r>
      </w:del>
      <w:r w:rsidR="00F15978" w:rsidRPr="00733E43">
        <w:rPr>
          <w:color w:val="000000" w:themeColor="text1"/>
        </w:rPr>
        <w:t xml:space="preserve">systems are </w:t>
      </w:r>
      <w:r w:rsidR="00460A40" w:rsidRPr="00733E43">
        <w:rPr>
          <w:color w:val="000000" w:themeColor="text1"/>
        </w:rPr>
        <w:t>Global Navigation Satellite Systems (GNSS), Radar systems, Lidar systems, or Sonar systems</w:t>
      </w:r>
      <w:ins w:id="1423" w:author="KN-NZ-Presentation, Funktional" w:date="2017-06-14T08:10:00Z">
        <w:r w:rsidR="00BF5CDA">
          <w:rPr>
            <w:color w:val="000000" w:themeColor="text1"/>
          </w:rPr>
          <w:t xml:space="preserve">. </w:t>
        </w:r>
      </w:ins>
      <w:ins w:id="1424" w:author="Noack, Thoralf" w:date="2017-05-29T16:35:00Z">
        <w:del w:id="1425" w:author="KN-NZ-Presentation, Funktional" w:date="2017-06-14T08:10:00Z">
          <w:r w:rsidR="00623B4E" w:rsidDel="00BF5CDA">
            <w:rPr>
              <w:color w:val="000000" w:themeColor="text1"/>
            </w:rPr>
            <w:delText>, whereby u</w:delText>
          </w:r>
        </w:del>
      </w:ins>
      <w:proofErr w:type="gramStart"/>
      <w:ins w:id="1426" w:author="KN-NZ-Presentation, Funktional" w:date="2017-06-14T08:11:00Z">
        <w:r w:rsidR="00BF5CDA">
          <w:rPr>
            <w:color w:val="000000" w:themeColor="text1"/>
          </w:rPr>
          <w:t>A</w:t>
        </w:r>
      </w:ins>
      <w:proofErr w:type="gramEnd"/>
      <w:ins w:id="1427" w:author="Noack, Thoralf" w:date="2017-05-29T16:35:00Z">
        <w:del w:id="1428" w:author="KN-NZ-Presentation, Funktional" w:date="2017-06-14T08:11:00Z">
          <w:r w:rsidR="00623B4E" w:rsidDel="00BF5CDA">
            <w:rPr>
              <w:color w:val="000000" w:themeColor="text1"/>
            </w:rPr>
            <w:delText xml:space="preserve">nder the aspect of </w:delText>
          </w:r>
        </w:del>
      </w:ins>
      <w:ins w:id="1429" w:author="Noack, Thoralf" w:date="2017-05-29T16:39:00Z">
        <w:del w:id="1430" w:author="KN-NZ-Presentation, Funktional" w:date="2017-06-14T08:11:00Z">
          <w:r w:rsidR="00623B4E" w:rsidDel="00BF5CDA">
            <w:rPr>
              <w:color w:val="000000" w:themeColor="text1"/>
            </w:rPr>
            <w:delText xml:space="preserve">a </w:delText>
          </w:r>
        </w:del>
      </w:ins>
      <w:ins w:id="1431" w:author="Noack, Thoralf" w:date="2017-05-29T16:37:00Z">
        <w:del w:id="1432" w:author="KN-NZ-Presentation, Funktional" w:date="2017-06-14T08:11:00Z">
          <w:r w:rsidR="00623B4E" w:rsidDel="00BF5CDA">
            <w:rPr>
              <w:color w:val="000000" w:themeColor="text1"/>
            </w:rPr>
            <w:delText>“</w:delText>
          </w:r>
        </w:del>
      </w:ins>
      <w:ins w:id="1433" w:author="Noack, Thoralf" w:date="2017-05-29T16:35:00Z">
        <w:del w:id="1434" w:author="KN-NZ-Presentation, Funktional" w:date="2017-06-14T08:11:00Z">
          <w:r w:rsidR="00623B4E" w:rsidDel="00BF5CDA">
            <w:rPr>
              <w:color w:val="000000" w:themeColor="text1"/>
            </w:rPr>
            <w:delText>high</w:delText>
          </w:r>
        </w:del>
        <w:del w:id="1435" w:author="KN-NZ-Presentation, Funktional" w:date="2017-06-14T08:02:00Z">
          <w:r w:rsidR="00623B4E" w:rsidDel="00083FFF">
            <w:rPr>
              <w:color w:val="000000" w:themeColor="text1"/>
            </w:rPr>
            <w:delText xml:space="preserve"> </w:delText>
          </w:r>
        </w:del>
        <w:del w:id="1436" w:author="KN-NZ-Presentation, Funktional" w:date="2017-06-14T08:11:00Z">
          <w:r w:rsidR="00623B4E" w:rsidDel="00BF5CDA">
            <w:rPr>
              <w:color w:val="000000" w:themeColor="text1"/>
            </w:rPr>
            <w:delText>accuracy</w:delText>
          </w:r>
        </w:del>
      </w:ins>
      <w:ins w:id="1437" w:author="Noack, Thoralf" w:date="2017-05-29T16:37:00Z">
        <w:del w:id="1438" w:author="KN-NZ-Presentation, Funktional" w:date="2017-06-14T08:11:00Z">
          <w:r w:rsidR="00623B4E" w:rsidDel="00BF5CDA">
            <w:rPr>
              <w:color w:val="000000" w:themeColor="text1"/>
            </w:rPr>
            <w:delText xml:space="preserve">” </w:delText>
          </w:r>
        </w:del>
      </w:ins>
      <w:ins w:id="1439" w:author="Noack, Thoralf" w:date="2017-05-29T16:39:00Z">
        <w:del w:id="1440" w:author="KN-NZ-Presentation, Funktional" w:date="2017-06-14T08:11:00Z">
          <w:r w:rsidR="00623B4E" w:rsidDel="00BF5CDA">
            <w:rPr>
              <w:color w:val="000000" w:themeColor="text1"/>
            </w:rPr>
            <w:delText xml:space="preserve">capability </w:delText>
          </w:r>
        </w:del>
      </w:ins>
      <w:ins w:id="1441" w:author="Noack, Thoralf" w:date="2017-05-29T16:37:00Z">
        <w:del w:id="1442" w:author="KN-NZ-Presentation, Funktional" w:date="2017-06-14T08:11:00Z">
          <w:r w:rsidR="00623B4E" w:rsidDel="00BF5CDA">
            <w:rPr>
              <w:color w:val="000000" w:themeColor="text1"/>
            </w:rPr>
            <w:delText>especially a</w:delText>
          </w:r>
        </w:del>
        <w:r w:rsidR="00623B4E">
          <w:rPr>
            <w:color w:val="000000" w:themeColor="text1"/>
          </w:rPr>
          <w:t xml:space="preserve">ugmented GNSS </w:t>
        </w:r>
        <w:del w:id="1443" w:author="KN-NZ-Presentation, Funktional" w:date="2017-06-14T08:14:00Z">
          <w:r w:rsidR="00623B4E" w:rsidDel="00BF5CDA">
            <w:rPr>
              <w:color w:val="000000" w:themeColor="text1"/>
            </w:rPr>
            <w:delText xml:space="preserve">systems </w:delText>
          </w:r>
        </w:del>
        <w:del w:id="1444" w:author="KN-NZ-Presentation, Funktional" w:date="2017-06-14T08:12:00Z">
          <w:r w:rsidR="00623B4E" w:rsidDel="00BF5CDA">
            <w:rPr>
              <w:color w:val="000000" w:themeColor="text1"/>
            </w:rPr>
            <w:delText>as well as</w:delText>
          </w:r>
        </w:del>
      </w:ins>
      <w:ins w:id="1445" w:author="KN-NZ-Presentation, Funktional" w:date="2017-06-14T08:12:00Z">
        <w:r w:rsidR="00BF5CDA">
          <w:rPr>
            <w:color w:val="000000" w:themeColor="text1"/>
          </w:rPr>
          <w:t>and</w:t>
        </w:r>
      </w:ins>
      <w:ins w:id="1446" w:author="Noack, Thoralf" w:date="2017-05-29T16:37:00Z">
        <w:r w:rsidR="00623B4E">
          <w:rPr>
            <w:color w:val="000000" w:themeColor="text1"/>
          </w:rPr>
          <w:t xml:space="preserve"> Laser Ranging Systems </w:t>
        </w:r>
      </w:ins>
      <w:ins w:id="1447" w:author="KN-NZ-Presentation, Funktional" w:date="2017-06-14T08:11:00Z">
        <w:r w:rsidR="00BF5CDA">
          <w:rPr>
            <w:color w:val="000000" w:themeColor="text1"/>
          </w:rPr>
          <w:t xml:space="preserve">are most likely to deliver “high-accuracy” </w:t>
        </w:r>
      </w:ins>
      <w:ins w:id="1448" w:author="KN-NZ-Presentation, Funktional" w:date="2017-06-14T08:12:00Z">
        <w:r w:rsidR="00BF5CDA">
          <w:rPr>
            <w:color w:val="000000" w:themeColor="text1"/>
          </w:rPr>
          <w:t>capability</w:t>
        </w:r>
      </w:ins>
      <w:ins w:id="1449" w:author="Noack, Thoralf" w:date="2017-05-29T16:40:00Z">
        <w:del w:id="1450" w:author="KN-NZ-Presentation, Funktional" w:date="2017-06-14T08:11:00Z">
          <w:r w:rsidR="00623B4E" w:rsidDel="00BF5CDA">
            <w:rPr>
              <w:color w:val="000000" w:themeColor="text1"/>
            </w:rPr>
            <w:delText xml:space="preserve">should be of </w:delText>
          </w:r>
        </w:del>
      </w:ins>
      <w:ins w:id="1451" w:author="Noack, Thoralf" w:date="2017-05-29T16:37:00Z">
        <w:del w:id="1452" w:author="KN-NZ-Presentation, Funktional" w:date="2017-06-14T08:11:00Z">
          <w:r w:rsidR="00623B4E" w:rsidDel="00BF5CDA">
            <w:rPr>
              <w:color w:val="000000" w:themeColor="text1"/>
            </w:rPr>
            <w:delText>interest</w:delText>
          </w:r>
        </w:del>
      </w:ins>
      <w:r w:rsidR="00460A40" w:rsidRPr="00733E43">
        <w:rPr>
          <w:color w:val="000000" w:themeColor="text1"/>
        </w:rPr>
        <w:t xml:space="preserve">. </w:t>
      </w:r>
      <w:ins w:id="1453" w:author="KN-NZ-Presentation, Funktional" w:date="2017-06-14T08:15:00Z">
        <w:r w:rsidR="00BF5CDA">
          <w:rPr>
            <w:color w:val="000000" w:themeColor="text1"/>
          </w:rPr>
          <w:t>Moreover,</w:t>
        </w:r>
      </w:ins>
      <w:ins w:id="1454" w:author="KN-NZ-Presentation, Funktional" w:date="2017-06-14T08:14:00Z">
        <w:r w:rsidR="00BF5CDA">
          <w:rPr>
            <w:color w:val="000000" w:themeColor="text1"/>
          </w:rPr>
          <w:t xml:space="preserve"> </w:t>
        </w:r>
        <w:proofErr w:type="gramStart"/>
        <w:r w:rsidR="00BF5CDA">
          <w:rPr>
            <w:color w:val="000000" w:themeColor="text1"/>
          </w:rPr>
          <w:t>a</w:t>
        </w:r>
      </w:ins>
      <w:proofErr w:type="gramEnd"/>
      <w:del w:id="1455" w:author="KN-NZ-Presentation, Funktional" w:date="2017-06-14T08:14:00Z">
        <w:r w:rsidR="00F15978" w:rsidRPr="00733E43" w:rsidDel="00BF5CDA">
          <w:rPr>
            <w:color w:val="000000" w:themeColor="text1"/>
          </w:rPr>
          <w:delText>A</w:delText>
        </w:r>
      </w:del>
      <w:r w:rsidR="00F15978" w:rsidRPr="00733E43">
        <w:rPr>
          <w:color w:val="000000" w:themeColor="text1"/>
        </w:rPr>
        <w:t>ugment</w:t>
      </w:r>
      <w:ins w:id="1456" w:author="KN-NZ-Presentation, Funktional" w:date="2017-06-14T08:15:00Z">
        <w:r w:rsidR="00BF5CDA">
          <w:rPr>
            <w:color w:val="000000" w:themeColor="text1"/>
          </w:rPr>
          <w:t>ed GNSS</w:t>
        </w:r>
      </w:ins>
      <w:del w:id="1457" w:author="KN-NZ-Presentation, Funktional" w:date="2017-06-14T08:15:00Z">
        <w:r w:rsidR="00F15978" w:rsidRPr="00733E43" w:rsidDel="00BF5CDA">
          <w:rPr>
            <w:color w:val="000000" w:themeColor="text1"/>
          </w:rPr>
          <w:delText>ation</w:delText>
        </w:r>
      </w:del>
      <w:r w:rsidR="00F15978" w:rsidRPr="00733E43">
        <w:rPr>
          <w:color w:val="000000" w:themeColor="text1"/>
        </w:rPr>
        <w:t xml:space="preserve"> systems </w:t>
      </w:r>
      <w:ins w:id="1458" w:author="KN-NZ-Presentation, Funktional" w:date="2017-06-14T08:15:00Z">
        <w:r w:rsidR="00BF5CDA">
          <w:rPr>
            <w:color w:val="000000" w:themeColor="text1"/>
          </w:rPr>
          <w:t xml:space="preserve">are able to </w:t>
        </w:r>
      </w:ins>
      <w:r w:rsidR="00F15978" w:rsidRPr="00733E43">
        <w:rPr>
          <w:color w:val="000000" w:themeColor="text1"/>
        </w:rPr>
        <w:t xml:space="preserve">provide </w:t>
      </w:r>
      <w:ins w:id="1459" w:author="KN-NZ-Presentation, Funktional" w:date="2017-06-14T08:15:00Z">
        <w:r w:rsidR="00BF5CDA">
          <w:rPr>
            <w:color w:val="000000" w:themeColor="text1"/>
          </w:rPr>
          <w:t xml:space="preserve">the user not only with </w:t>
        </w:r>
      </w:ins>
      <w:r w:rsidR="00F15978" w:rsidRPr="00733E43">
        <w:rPr>
          <w:color w:val="000000" w:themeColor="text1"/>
        </w:rPr>
        <w:t xml:space="preserve">correction </w:t>
      </w:r>
      <w:ins w:id="1460" w:author="KN-NZ-Presentation, Funktional" w:date="2017-06-14T08:15:00Z">
        <w:r w:rsidR="00BF5CDA">
          <w:rPr>
            <w:color w:val="000000" w:themeColor="text1"/>
          </w:rPr>
          <w:t xml:space="preserve">data but also with </w:t>
        </w:r>
      </w:ins>
      <w:del w:id="1461" w:author="KN-NZ-Presentation, Funktional" w:date="2017-06-14T08:15:00Z">
        <w:r w:rsidR="00F15978" w:rsidRPr="00733E43" w:rsidDel="00BF5CDA">
          <w:rPr>
            <w:color w:val="000000" w:themeColor="text1"/>
          </w:rPr>
          <w:delText xml:space="preserve">and may be </w:delText>
        </w:r>
      </w:del>
      <w:r w:rsidR="00F15978" w:rsidRPr="00733E43">
        <w:rPr>
          <w:color w:val="000000" w:themeColor="text1"/>
        </w:rPr>
        <w:t>integrity</w:t>
      </w:r>
      <w:ins w:id="1462" w:author="KN-NZ-Presentation, Funktional" w:date="2017-06-14T08:17:00Z">
        <w:r w:rsidR="002E5D3A">
          <w:rPr>
            <w:color w:val="000000" w:themeColor="text1"/>
          </w:rPr>
          <w:t xml:space="preserve"> </w:t>
        </w:r>
      </w:ins>
      <w:del w:id="1463" w:author="KN-NZ-Presentation, Funktional" w:date="2017-06-14T08:16:00Z">
        <w:r w:rsidR="00F15978" w:rsidRPr="00733E43" w:rsidDel="002E5D3A">
          <w:rPr>
            <w:color w:val="000000" w:themeColor="text1"/>
          </w:rPr>
          <w:delText xml:space="preserve"> </w:delText>
        </w:r>
      </w:del>
      <w:ins w:id="1464" w:author="KN-NZ-Presentation, Funktional" w:date="2017-06-14T08:17:00Z">
        <w:r w:rsidR="002E5D3A">
          <w:rPr>
            <w:color w:val="000000" w:themeColor="text1"/>
          </w:rPr>
          <w:t>information</w:t>
        </w:r>
      </w:ins>
      <w:del w:id="1465" w:author="KN-NZ-Presentation, Funktional" w:date="2017-06-14T08:16:00Z">
        <w:r w:rsidR="00F15978" w:rsidRPr="00733E43" w:rsidDel="002E5D3A">
          <w:rPr>
            <w:color w:val="000000" w:themeColor="text1"/>
          </w:rPr>
          <w:delText xml:space="preserve">data to </w:delText>
        </w:r>
      </w:del>
      <w:del w:id="1466" w:author="KN-NZ-Presentation, Funktional" w:date="2017-06-14T08:15:00Z">
        <w:r w:rsidR="00F15978" w:rsidRPr="00733E43" w:rsidDel="00BF5CDA">
          <w:rPr>
            <w:color w:val="000000" w:themeColor="text1"/>
          </w:rPr>
          <w:delText xml:space="preserve">the user to </w:delText>
        </w:r>
      </w:del>
      <w:del w:id="1467" w:author="KN-NZ-Presentation, Funktional" w:date="2017-06-14T08:16:00Z">
        <w:r w:rsidR="00F15978" w:rsidRPr="00733E43" w:rsidDel="002E5D3A">
          <w:rPr>
            <w:color w:val="000000" w:themeColor="text1"/>
          </w:rPr>
          <w:delText>enable an improvement of position and distance measurements</w:delText>
        </w:r>
      </w:del>
      <w:r w:rsidR="00F15978" w:rsidRPr="00733E43">
        <w:rPr>
          <w:color w:val="000000" w:themeColor="text1"/>
        </w:rPr>
        <w:t xml:space="preserve">. </w:t>
      </w:r>
      <w:r w:rsidR="00460A40" w:rsidRPr="00733E43">
        <w:rPr>
          <w:color w:val="000000" w:themeColor="text1"/>
        </w:rPr>
        <w:t xml:space="preserve">In addition, </w:t>
      </w:r>
      <w:r w:rsidR="00F15978" w:rsidRPr="00733E43">
        <w:rPr>
          <w:color w:val="000000" w:themeColor="text1"/>
        </w:rPr>
        <w:t xml:space="preserve">the combined use of </w:t>
      </w:r>
      <w:r w:rsidR="00460A40" w:rsidRPr="00733E43">
        <w:rPr>
          <w:color w:val="000000" w:themeColor="text1"/>
        </w:rPr>
        <w:t xml:space="preserve">different systems </w:t>
      </w:r>
      <w:ins w:id="1468" w:author="KN-NZ-Presentation, Funktional" w:date="2017-06-14T08:21:00Z">
        <w:r w:rsidR="002E5D3A">
          <w:rPr>
            <w:color w:val="000000" w:themeColor="text1"/>
          </w:rPr>
          <w:t>(e.g. augmented GN</w:t>
        </w:r>
      </w:ins>
      <w:ins w:id="1469" w:author="KN-NZ-Presentation, Funktional" w:date="2017-06-14T08:22:00Z">
        <w:r w:rsidR="002E5D3A">
          <w:rPr>
            <w:color w:val="000000" w:themeColor="text1"/>
          </w:rPr>
          <w:t>SS</w:t>
        </w:r>
      </w:ins>
      <w:ins w:id="1470" w:author="KN-NZ-Presentation, Funktional" w:date="2017-06-14T08:21:00Z">
        <w:r w:rsidR="002E5D3A">
          <w:rPr>
            <w:color w:val="000000" w:themeColor="text1"/>
          </w:rPr>
          <w:t xml:space="preserve"> </w:t>
        </w:r>
      </w:ins>
      <w:ins w:id="1471" w:author="KN-NZ-Presentation, Funktional" w:date="2017-06-14T08:22:00Z">
        <w:r w:rsidR="002E5D3A">
          <w:rPr>
            <w:color w:val="000000" w:themeColor="text1"/>
          </w:rPr>
          <w:t>and</w:t>
        </w:r>
      </w:ins>
      <w:ins w:id="1472" w:author="KN-NZ-Presentation, Funktional" w:date="2017-06-14T08:21:00Z">
        <w:r w:rsidR="002E5D3A">
          <w:rPr>
            <w:color w:val="000000" w:themeColor="text1"/>
          </w:rPr>
          <w:t xml:space="preserve"> Lidar) </w:t>
        </w:r>
      </w:ins>
      <w:r w:rsidR="00F15978" w:rsidRPr="00733E43">
        <w:rPr>
          <w:color w:val="000000" w:themeColor="text1"/>
        </w:rPr>
        <w:t xml:space="preserve">is a typical approach to increase </w:t>
      </w:r>
      <w:r w:rsidR="007338F7" w:rsidRPr="00733E43">
        <w:rPr>
          <w:color w:val="000000" w:themeColor="text1"/>
        </w:rPr>
        <w:t xml:space="preserve">continuity and </w:t>
      </w:r>
      <w:r w:rsidR="00460A40" w:rsidRPr="00733E43">
        <w:rPr>
          <w:color w:val="000000" w:themeColor="text1"/>
        </w:rPr>
        <w:t xml:space="preserve">availability </w:t>
      </w:r>
      <w:r w:rsidR="007338F7" w:rsidRPr="00733E43">
        <w:rPr>
          <w:color w:val="000000" w:themeColor="text1"/>
        </w:rPr>
        <w:t xml:space="preserve">of positioning and ranging </w:t>
      </w:r>
      <w:del w:id="1473" w:author="KN-NZ-Presentation, Funktional" w:date="2017-06-14T08:22:00Z">
        <w:r w:rsidR="007338F7" w:rsidRPr="00733E43" w:rsidDel="002E5D3A">
          <w:rPr>
            <w:color w:val="000000" w:themeColor="text1"/>
          </w:rPr>
          <w:delText>at user sites</w:delText>
        </w:r>
      </w:del>
      <w:ins w:id="1474" w:author="KN-NZ-Presentation, Funktional" w:date="2017-06-14T08:22:00Z">
        <w:r w:rsidR="002E5D3A">
          <w:rPr>
            <w:color w:val="000000" w:themeColor="text1"/>
          </w:rPr>
          <w:t>for a user</w:t>
        </w:r>
      </w:ins>
      <w:r w:rsidR="007338F7" w:rsidRPr="00733E43">
        <w:rPr>
          <w:color w:val="000000" w:themeColor="text1"/>
        </w:rPr>
        <w:t>.</w:t>
      </w:r>
      <w:del w:id="1475" w:author="Noack, Thoralf" w:date="2017-05-29T16:40:00Z">
        <w:r w:rsidR="007338F7" w:rsidRPr="00733E43" w:rsidDel="00623B4E">
          <w:rPr>
            <w:color w:val="000000" w:themeColor="text1"/>
          </w:rPr>
          <w:delText xml:space="preserve"> </w:delText>
        </w:r>
      </w:del>
      <w:r w:rsidR="00460A40" w:rsidRPr="00733E43">
        <w:rPr>
          <w:color w:val="000000" w:themeColor="text1"/>
        </w:rPr>
        <w:t xml:space="preserve">       </w:t>
      </w:r>
    </w:p>
    <w:p w14:paraId="6DF810FF" w14:textId="049747B7" w:rsidR="00460A40" w:rsidRDefault="00460A40" w:rsidP="00460A40">
      <w:pPr>
        <w:pStyle w:val="BodyText"/>
        <w:jc w:val="both"/>
        <w:rPr>
          <w:color w:val="000000" w:themeColor="text1"/>
        </w:rPr>
      </w:pPr>
      <w:r w:rsidRPr="00733E43">
        <w:rPr>
          <w:color w:val="000000" w:themeColor="text1"/>
        </w:rPr>
        <w:t xml:space="preserve">The following </w:t>
      </w:r>
      <w:del w:id="1476" w:author="KN-NZ-Presentation, Funktional" w:date="2017-06-14T08:24:00Z">
        <w:r w:rsidRPr="00733E43" w:rsidDel="002E5D3A">
          <w:rPr>
            <w:color w:val="000000" w:themeColor="text1"/>
          </w:rPr>
          <w:delText>table</w:delText>
        </w:r>
        <w:r w:rsidR="00733E43" w:rsidRPr="00733E43" w:rsidDel="002E5D3A">
          <w:rPr>
            <w:color w:val="000000" w:themeColor="text1"/>
          </w:rPr>
          <w:delText>s</w:delText>
        </w:r>
        <w:r w:rsidRPr="00733E43" w:rsidDel="002E5D3A">
          <w:rPr>
            <w:color w:val="000000" w:themeColor="text1"/>
          </w:rPr>
          <w:delText xml:space="preserve"> </w:delText>
        </w:r>
      </w:del>
      <w:ins w:id="1477" w:author="KN-NZ-Presentation, Funktional" w:date="2017-06-14T08:24:00Z">
        <w:r w:rsidR="002E5D3A">
          <w:rPr>
            <w:color w:val="000000" w:themeColor="text1"/>
          </w:rPr>
          <w:t>T</w:t>
        </w:r>
        <w:r w:rsidR="002E5D3A" w:rsidRPr="00733E43">
          <w:rPr>
            <w:color w:val="000000" w:themeColor="text1"/>
          </w:rPr>
          <w:t xml:space="preserve">ables </w:t>
        </w:r>
      </w:ins>
      <w:del w:id="1478" w:author="KN-NZ-Presentation, Funktional" w:date="2017-06-14T08:24:00Z">
        <w:r w:rsidR="00733E43" w:rsidRPr="00733E43" w:rsidDel="002E5D3A">
          <w:rPr>
            <w:color w:val="000000" w:themeColor="text1"/>
          </w:rPr>
          <w:delText>5</w:delText>
        </w:r>
      </w:del>
      <w:ins w:id="1479" w:author="KN-NZ-Presentation, Funktional" w:date="2017-06-14T08:24:00Z">
        <w:r w:rsidR="002E5D3A">
          <w:rPr>
            <w:color w:val="000000" w:themeColor="text1"/>
          </w:rPr>
          <w:t>4</w:t>
        </w:r>
      </w:ins>
      <w:r w:rsidR="00733E43" w:rsidRPr="00733E43">
        <w:rPr>
          <w:color w:val="000000" w:themeColor="text1"/>
        </w:rPr>
        <w:t xml:space="preserve"> and </w:t>
      </w:r>
      <w:del w:id="1480" w:author="KN-NZ-Presentation, Funktional" w:date="2017-06-14T08:24:00Z">
        <w:r w:rsidR="00733E43" w:rsidRPr="00733E43" w:rsidDel="002E5D3A">
          <w:rPr>
            <w:color w:val="000000" w:themeColor="text1"/>
          </w:rPr>
          <w:delText xml:space="preserve">6 </w:delText>
        </w:r>
      </w:del>
      <w:ins w:id="1481" w:author="KN-NZ-Presentation, Funktional" w:date="2017-06-14T08:24:00Z">
        <w:r w:rsidR="002E5D3A">
          <w:rPr>
            <w:color w:val="000000" w:themeColor="text1"/>
          </w:rPr>
          <w:t>5</w:t>
        </w:r>
        <w:r w:rsidR="002E5D3A" w:rsidRPr="00733E43">
          <w:rPr>
            <w:color w:val="000000" w:themeColor="text1"/>
          </w:rPr>
          <w:t xml:space="preserve"> </w:t>
        </w:r>
      </w:ins>
      <w:r w:rsidR="00733E43" w:rsidRPr="00733E43">
        <w:rPr>
          <w:color w:val="000000" w:themeColor="text1"/>
        </w:rPr>
        <w:t>give</w:t>
      </w:r>
      <w:r w:rsidRPr="00733E43">
        <w:rPr>
          <w:color w:val="000000" w:themeColor="text1"/>
        </w:rPr>
        <w:t xml:space="preserve"> an overview about the wide range of systems and </w:t>
      </w:r>
      <w:r w:rsidR="007338F7" w:rsidRPr="00733E43">
        <w:rPr>
          <w:color w:val="000000" w:themeColor="text1"/>
        </w:rPr>
        <w:t xml:space="preserve">assigned </w:t>
      </w:r>
      <w:r w:rsidRPr="00733E43">
        <w:rPr>
          <w:color w:val="000000" w:themeColor="text1"/>
        </w:rPr>
        <w:t xml:space="preserve">services </w:t>
      </w:r>
      <w:r w:rsidR="007338F7" w:rsidRPr="00733E43">
        <w:rPr>
          <w:color w:val="000000" w:themeColor="text1"/>
        </w:rPr>
        <w:t>used for</w:t>
      </w:r>
      <w:r w:rsidRPr="00733E43">
        <w:rPr>
          <w:color w:val="000000" w:themeColor="text1"/>
        </w:rPr>
        <w:t xml:space="preserve"> </w:t>
      </w:r>
      <w:del w:id="1482" w:author="KN-NZ-Presentation, Funktional" w:date="2017-06-14T08:24:00Z">
        <w:r w:rsidRPr="00733E43" w:rsidDel="002E5D3A">
          <w:rPr>
            <w:color w:val="000000" w:themeColor="text1"/>
          </w:rPr>
          <w:delText xml:space="preserve">ranging and </w:delText>
        </w:r>
      </w:del>
      <w:r w:rsidRPr="00733E43">
        <w:rPr>
          <w:color w:val="000000" w:themeColor="text1"/>
        </w:rPr>
        <w:t xml:space="preserve">positioning </w:t>
      </w:r>
      <w:ins w:id="1483" w:author="KN-NZ-Presentation, Funktional" w:date="2017-06-14T08:24:00Z">
        <w:r w:rsidR="002E5D3A">
          <w:rPr>
            <w:color w:val="000000" w:themeColor="text1"/>
          </w:rPr>
          <w:t xml:space="preserve">and ranging </w:t>
        </w:r>
      </w:ins>
      <w:r w:rsidR="007338F7" w:rsidRPr="00733E43">
        <w:rPr>
          <w:color w:val="000000" w:themeColor="text1"/>
        </w:rPr>
        <w:t>in the</w:t>
      </w:r>
      <w:r w:rsidRPr="00733E43">
        <w:rPr>
          <w:color w:val="000000" w:themeColor="text1"/>
        </w:rPr>
        <w:t xml:space="preserve"> maritime domain. It </w:t>
      </w:r>
      <w:proofErr w:type="gramStart"/>
      <w:r w:rsidRPr="00733E43">
        <w:rPr>
          <w:color w:val="000000" w:themeColor="text1"/>
        </w:rPr>
        <w:t>should be noted</w:t>
      </w:r>
      <w:proofErr w:type="gramEnd"/>
      <w:r w:rsidRPr="00733E43">
        <w:rPr>
          <w:color w:val="000000" w:themeColor="text1"/>
        </w:rPr>
        <w:t>, that not all of the</w:t>
      </w:r>
      <w:r w:rsidR="007338F7" w:rsidRPr="00733E43">
        <w:rPr>
          <w:color w:val="000000" w:themeColor="text1"/>
        </w:rPr>
        <w:t xml:space="preserve"> </w:t>
      </w:r>
      <w:r w:rsidRPr="00733E43">
        <w:rPr>
          <w:color w:val="000000" w:themeColor="text1"/>
        </w:rPr>
        <w:t>systems</w:t>
      </w:r>
      <w:r w:rsidR="007338F7" w:rsidRPr="00733E43">
        <w:rPr>
          <w:color w:val="000000" w:themeColor="text1"/>
        </w:rPr>
        <w:t xml:space="preserve"> listed are able to support high-accuracy positioning or ranging. </w:t>
      </w:r>
      <w:del w:id="1484" w:author="KN-NZ-Presentation, Funktional" w:date="2017-06-14T08:26:00Z">
        <w:r w:rsidR="008E0714" w:rsidRPr="00733E43" w:rsidDel="002E5D3A">
          <w:rPr>
            <w:color w:val="000000" w:themeColor="text1"/>
          </w:rPr>
          <w:delText>T</w:delText>
        </w:r>
        <w:r w:rsidR="00733E43" w:rsidRPr="00733E43" w:rsidDel="002E5D3A">
          <w:rPr>
            <w:color w:val="000000" w:themeColor="text1"/>
          </w:rPr>
          <w:delText xml:space="preserve">he Annexes of </w:delText>
        </w:r>
        <w:r w:rsidR="00EA7247" w:rsidDel="002E5D3A">
          <w:rPr>
            <w:color w:val="000000" w:themeColor="text1"/>
          </w:rPr>
          <w:delText xml:space="preserve">this </w:delText>
        </w:r>
        <w:r w:rsidR="00733E43" w:rsidRPr="00733E43" w:rsidDel="002E5D3A">
          <w:rPr>
            <w:color w:val="000000" w:themeColor="text1"/>
          </w:rPr>
          <w:delText xml:space="preserve">guideline provide more information about techniques and methods used by individual systems to enable or support high-accuracy ranging and positioning. </w:delText>
        </w:r>
      </w:del>
      <w:del w:id="1485" w:author="KN-NZ-Presentation, Funktional" w:date="2017-06-14T08:31:00Z">
        <w:r w:rsidRPr="00733E43" w:rsidDel="00D83077">
          <w:rPr>
            <w:color w:val="000000" w:themeColor="text1"/>
          </w:rPr>
          <w:delText xml:space="preserve">In addition to this, the </w:delText>
        </w:r>
      </w:del>
      <w:proofErr w:type="gramStart"/>
      <w:ins w:id="1486" w:author="KN-NZ-Presentation, Funktional" w:date="2017-06-14T08:32:00Z">
        <w:r w:rsidR="00D83077">
          <w:rPr>
            <w:color w:val="000000" w:themeColor="text1"/>
          </w:rPr>
          <w:t>Mor</w:t>
        </w:r>
      </w:ins>
      <w:ins w:id="1487" w:author="KN-NZ-Presentation, Funktional" w:date="2017-06-14T08:33:00Z">
        <w:r w:rsidR="00D83077">
          <w:rPr>
            <w:color w:val="000000" w:themeColor="text1"/>
          </w:rPr>
          <w:t>e</w:t>
        </w:r>
      </w:ins>
      <w:ins w:id="1488" w:author="KN-NZ-Presentation, Funktional" w:date="2017-06-14T08:32:00Z">
        <w:r w:rsidR="00D83077">
          <w:rPr>
            <w:color w:val="000000" w:themeColor="text1"/>
          </w:rPr>
          <w:t xml:space="preserve"> information is provided </w:t>
        </w:r>
      </w:ins>
      <w:ins w:id="1489" w:author="KN-NZ-Presentation, Funktional" w:date="2017-06-14T08:33:00Z">
        <w:r w:rsidR="00D83077">
          <w:rPr>
            <w:color w:val="000000" w:themeColor="text1"/>
          </w:rPr>
          <w:t>by</w:t>
        </w:r>
      </w:ins>
      <w:del w:id="1490" w:author="KN-NZ-Presentation, Funktional" w:date="2017-06-14T08:32:00Z">
        <w:r w:rsidRPr="00733E43" w:rsidDel="00D83077">
          <w:rPr>
            <w:color w:val="000000" w:themeColor="text1"/>
          </w:rPr>
          <w:delText>guideline refers to</w:delText>
        </w:r>
      </w:del>
      <w:r w:rsidRPr="00733E43">
        <w:rPr>
          <w:color w:val="000000" w:themeColor="text1"/>
        </w:rPr>
        <w:t xml:space="preserve"> the IALA </w:t>
      </w:r>
      <w:r w:rsidRPr="00733E43">
        <w:rPr>
          <w:color w:val="000000" w:themeColor="text1"/>
        </w:rPr>
        <w:lastRenderedPageBreak/>
        <w:t xml:space="preserve">NAVGUIDE [5] </w:t>
      </w:r>
      <w:ins w:id="1491" w:author="KN-NZ-Presentation, Funktional" w:date="2017-06-14T08:31:00Z">
        <w:r w:rsidR="00D83077">
          <w:rPr>
            <w:color w:val="000000" w:themeColor="text1"/>
          </w:rPr>
          <w:t>and IALA World Wide Radio Navigation Plan [</w:t>
        </w:r>
      </w:ins>
      <w:commentRangeStart w:id="1492"/>
      <w:ins w:id="1493" w:author="KN-NZ-Presentation, Funktional" w:date="2017-06-14T08:32:00Z">
        <w:r w:rsidR="00D83077" w:rsidRPr="00DB243C">
          <w:rPr>
            <w:color w:val="000000" w:themeColor="text1"/>
            <w:highlight w:val="yellow"/>
          </w:rPr>
          <w:t>IALA</w:t>
        </w:r>
        <w:r w:rsidR="00D83077">
          <w:rPr>
            <w:color w:val="000000" w:themeColor="text1"/>
          </w:rPr>
          <w:t xml:space="preserve"> </w:t>
        </w:r>
        <w:r w:rsidR="00D83077" w:rsidRPr="00DB243C">
          <w:rPr>
            <w:color w:val="000000" w:themeColor="text1"/>
            <w:highlight w:val="yellow"/>
          </w:rPr>
          <w:t>World Wide Radio Navigation Plan</w:t>
        </w:r>
      </w:ins>
      <w:commentRangeEnd w:id="1492"/>
      <w:r w:rsidR="009618D6">
        <w:rPr>
          <w:rStyle w:val="CommentReference"/>
        </w:rPr>
        <w:commentReference w:id="1492"/>
      </w:r>
      <w:ins w:id="1494" w:author="KN-NZ-Presentation, Funktional" w:date="2017-06-14T08:31:00Z">
        <w:r w:rsidR="00D83077">
          <w:rPr>
            <w:color w:val="000000" w:themeColor="text1"/>
          </w:rPr>
          <w:t>]</w:t>
        </w:r>
      </w:ins>
      <w:proofErr w:type="gramEnd"/>
      <w:del w:id="1495" w:author="KN-NZ-Presentation, Funktional" w:date="2017-06-14T08:34:00Z">
        <w:r w:rsidRPr="00733E43" w:rsidDel="00D83077">
          <w:rPr>
            <w:color w:val="000000" w:themeColor="text1"/>
          </w:rPr>
          <w:delText>as the standard reference for a more detailed definition and explanation of methods, techniques, systems and services</w:delText>
        </w:r>
      </w:del>
      <w:r w:rsidRPr="00733E43">
        <w:rPr>
          <w:color w:val="000000" w:themeColor="text1"/>
        </w:rPr>
        <w:t xml:space="preserve">.  </w:t>
      </w:r>
    </w:p>
    <w:p w14:paraId="60B0EEC9" w14:textId="77777777" w:rsidR="00A702B8" w:rsidRPr="00733E43" w:rsidRDefault="00A702B8" w:rsidP="00460A40">
      <w:pPr>
        <w:pStyle w:val="BodyText"/>
        <w:jc w:val="both"/>
        <w:rPr>
          <w:color w:val="000000" w:themeColor="text1"/>
        </w:rPr>
      </w:pPr>
    </w:p>
    <w:p w14:paraId="7EC5814A" w14:textId="55C786BC" w:rsidR="00460A40" w:rsidRPr="00F35004" w:rsidRDefault="00460A40" w:rsidP="00460A40">
      <w:pPr>
        <w:pStyle w:val="Tablecaption"/>
        <w:jc w:val="center"/>
        <w:rPr>
          <w:rFonts w:ascii="Calibri" w:hAnsi="Calibri"/>
          <w:noProof/>
          <w:u w:val="none"/>
        </w:rPr>
      </w:pPr>
      <w:bookmarkStart w:id="1496" w:name="_Toc474227611"/>
      <w:bookmarkStart w:id="1497" w:name="_Toc479846690"/>
      <w:commentRangeStart w:id="1498"/>
      <w:r>
        <w:rPr>
          <w:u w:val="none"/>
        </w:rPr>
        <w:t>S</w:t>
      </w:r>
      <w:r w:rsidRPr="0079313E">
        <w:rPr>
          <w:u w:val="none"/>
        </w:rPr>
        <w:t xml:space="preserve">ystems </w:t>
      </w:r>
      <w:r w:rsidR="00AA67B5">
        <w:rPr>
          <w:u w:val="none"/>
        </w:rPr>
        <w:t xml:space="preserve">enabling </w:t>
      </w:r>
      <w:ins w:id="1499" w:author="Gewies, Stefan" w:date="2017-06-06T14:15:00Z">
        <w:del w:id="1500" w:author="KN-NZ-Presentation, Funktional" w:date="2017-06-14T09:02:00Z">
          <w:r w:rsidR="008B7E60" w:rsidDel="005A1069">
            <w:rPr>
              <w:u w:val="none"/>
            </w:rPr>
            <w:delText xml:space="preserve">maritime </w:delText>
          </w:r>
        </w:del>
      </w:ins>
      <w:r w:rsidRPr="0079313E">
        <w:rPr>
          <w:u w:val="none"/>
        </w:rPr>
        <w:t>positioning</w:t>
      </w:r>
      <w:bookmarkEnd w:id="1496"/>
      <w:r w:rsidR="00A7572B">
        <w:rPr>
          <w:u w:val="none"/>
        </w:rPr>
        <w:t xml:space="preserve"> and ranging</w:t>
      </w:r>
      <w:r w:rsidRPr="00F35004">
        <w:rPr>
          <w:u w:val="none"/>
        </w:rPr>
        <w:t xml:space="preserve"> </w:t>
      </w:r>
      <w:commentRangeEnd w:id="1498"/>
      <w:r w:rsidR="008B7E60">
        <w:rPr>
          <w:rStyle w:val="CommentReference"/>
          <w:b w:val="0"/>
          <w:bCs w:val="0"/>
          <w:i w:val="0"/>
          <w:color w:val="auto"/>
          <w:u w:val="none"/>
        </w:rPr>
        <w:commentReference w:id="1498"/>
      </w:r>
      <w:del w:id="1501" w:author="Gewies, Stefan" w:date="2017-06-07T06:45:00Z">
        <w:r w:rsidR="00EA7247" w:rsidDel="00EF6403">
          <w:rPr>
            <w:u w:val="none"/>
          </w:rPr>
          <w:delText>[5]</w:delText>
        </w:r>
      </w:del>
      <w:bookmarkEnd w:id="1497"/>
    </w:p>
    <w:tbl>
      <w:tblPr>
        <w:tblStyle w:val="TableGrid"/>
        <w:tblW w:w="10275" w:type="dxa"/>
        <w:jc w:val="center"/>
        <w:tblLook w:val="04A0" w:firstRow="1" w:lastRow="0" w:firstColumn="1" w:lastColumn="0" w:noHBand="0" w:noVBand="1"/>
      </w:tblPr>
      <w:tblGrid>
        <w:gridCol w:w="2237"/>
        <w:gridCol w:w="1663"/>
        <w:gridCol w:w="1985"/>
        <w:gridCol w:w="1653"/>
        <w:gridCol w:w="1341"/>
        <w:gridCol w:w="1396"/>
      </w:tblGrid>
      <w:tr w:rsidR="001E17A5" w:rsidRPr="00C06A78" w14:paraId="28B691EE" w14:textId="6B70C30A" w:rsidTr="009F3FCC">
        <w:trPr>
          <w:jc w:val="center"/>
        </w:trPr>
        <w:tc>
          <w:tcPr>
            <w:tcW w:w="2237" w:type="dxa"/>
            <w:shd w:val="clear" w:color="auto" w:fill="D9D9D9" w:themeFill="background1" w:themeFillShade="D9"/>
            <w:vAlign w:val="center"/>
          </w:tcPr>
          <w:p w14:paraId="79FDDFC7" w14:textId="1D379A8E" w:rsidR="008B7E60" w:rsidRPr="00C06A78" w:rsidRDefault="005630F6" w:rsidP="00AA50D4">
            <w:pPr>
              <w:pStyle w:val="Tabletext"/>
              <w:rPr>
                <w:sz w:val="18"/>
                <w:szCs w:val="18"/>
                <w:lang w:eastAsia="de-DE"/>
              </w:rPr>
            </w:pPr>
            <w:ins w:id="1502" w:author="KN-NZ-Presentation, Funktional" w:date="2017-06-14T08:48:00Z">
              <w:r>
                <w:rPr>
                  <w:sz w:val="18"/>
                  <w:szCs w:val="18"/>
                  <w:lang w:eastAsia="de-DE"/>
                </w:rPr>
                <w:t xml:space="preserve">Type of </w:t>
              </w:r>
            </w:ins>
            <w:del w:id="1503" w:author="KN-NZ-Presentation, Funktional" w:date="2017-06-14T08:48:00Z">
              <w:r w:rsidR="008B7E60" w:rsidDel="005630F6">
                <w:rPr>
                  <w:sz w:val="18"/>
                  <w:szCs w:val="18"/>
                  <w:lang w:eastAsia="de-DE"/>
                </w:rPr>
                <w:delText xml:space="preserve">System </w:delText>
              </w:r>
            </w:del>
            <w:ins w:id="1504" w:author="KN-NZ-Presentation, Funktional" w:date="2017-06-14T08:48:00Z">
              <w:r>
                <w:rPr>
                  <w:sz w:val="18"/>
                  <w:szCs w:val="18"/>
                  <w:lang w:eastAsia="de-DE"/>
                </w:rPr>
                <w:t xml:space="preserve">system </w:t>
              </w:r>
            </w:ins>
          </w:p>
        </w:tc>
        <w:tc>
          <w:tcPr>
            <w:tcW w:w="1663" w:type="dxa"/>
            <w:shd w:val="clear" w:color="auto" w:fill="D9D9D9" w:themeFill="background1" w:themeFillShade="D9"/>
            <w:vAlign w:val="center"/>
          </w:tcPr>
          <w:p w14:paraId="1B7EC4B7" w14:textId="77777777" w:rsidR="008B7E60" w:rsidRDefault="008B7E60" w:rsidP="00733E43">
            <w:pPr>
              <w:pStyle w:val="Tabletext"/>
              <w:jc w:val="center"/>
              <w:rPr>
                <w:sz w:val="18"/>
                <w:szCs w:val="18"/>
                <w:lang w:eastAsia="de-DE"/>
              </w:rPr>
            </w:pPr>
            <w:r>
              <w:rPr>
                <w:sz w:val="18"/>
                <w:szCs w:val="18"/>
                <w:lang w:eastAsia="de-DE"/>
              </w:rPr>
              <w:t>Primary means for</w:t>
            </w:r>
          </w:p>
        </w:tc>
        <w:tc>
          <w:tcPr>
            <w:tcW w:w="1985" w:type="dxa"/>
            <w:shd w:val="clear" w:color="auto" w:fill="D9D9D9" w:themeFill="background1" w:themeFillShade="D9"/>
            <w:vAlign w:val="center"/>
          </w:tcPr>
          <w:p w14:paraId="694D57DA" w14:textId="77777777" w:rsidR="008B7E60" w:rsidRPr="00C06A78" w:rsidRDefault="008B7E60" w:rsidP="00733E43">
            <w:pPr>
              <w:pStyle w:val="Tabletext"/>
              <w:jc w:val="center"/>
              <w:rPr>
                <w:sz w:val="18"/>
                <w:szCs w:val="18"/>
                <w:lang w:eastAsia="de-DE"/>
              </w:rPr>
            </w:pPr>
            <w:r>
              <w:rPr>
                <w:sz w:val="18"/>
                <w:szCs w:val="18"/>
                <w:lang w:eastAsia="de-DE"/>
              </w:rPr>
              <w:t>Examples</w:t>
            </w:r>
          </w:p>
        </w:tc>
        <w:tc>
          <w:tcPr>
            <w:tcW w:w="1653" w:type="dxa"/>
            <w:shd w:val="clear" w:color="auto" w:fill="D9D9D9" w:themeFill="background1" w:themeFillShade="D9"/>
            <w:vAlign w:val="center"/>
          </w:tcPr>
          <w:p w14:paraId="573028F3" w14:textId="77777777" w:rsidR="008B7E60" w:rsidRPr="00C06A78" w:rsidRDefault="008B7E60" w:rsidP="00733E43">
            <w:pPr>
              <w:pStyle w:val="Tabletext"/>
              <w:jc w:val="center"/>
              <w:rPr>
                <w:sz w:val="18"/>
                <w:szCs w:val="18"/>
                <w:lang w:eastAsia="de-DE"/>
              </w:rPr>
            </w:pPr>
            <w:r>
              <w:rPr>
                <w:sz w:val="18"/>
                <w:szCs w:val="18"/>
                <w:lang w:eastAsia="de-DE"/>
              </w:rPr>
              <w:t>Service(s)</w:t>
            </w:r>
          </w:p>
        </w:tc>
        <w:tc>
          <w:tcPr>
            <w:tcW w:w="1341" w:type="dxa"/>
            <w:shd w:val="clear" w:color="auto" w:fill="D9D9D9" w:themeFill="background1" w:themeFillShade="D9"/>
            <w:vAlign w:val="center"/>
          </w:tcPr>
          <w:p w14:paraId="6D9FDB8D" w14:textId="77777777" w:rsidR="008B7E60" w:rsidRPr="00C06A78" w:rsidRDefault="008B7E60" w:rsidP="00733E43">
            <w:pPr>
              <w:pStyle w:val="Tabletext"/>
              <w:jc w:val="center"/>
              <w:rPr>
                <w:sz w:val="18"/>
                <w:szCs w:val="18"/>
                <w:lang w:eastAsia="de-DE"/>
              </w:rPr>
            </w:pPr>
            <w:r>
              <w:rPr>
                <w:sz w:val="18"/>
                <w:szCs w:val="18"/>
                <w:lang w:eastAsia="de-DE"/>
              </w:rPr>
              <w:t>Coverage</w:t>
            </w:r>
          </w:p>
        </w:tc>
        <w:tc>
          <w:tcPr>
            <w:tcW w:w="1396" w:type="dxa"/>
            <w:shd w:val="clear" w:color="auto" w:fill="D9D9D9" w:themeFill="background1" w:themeFillShade="D9"/>
          </w:tcPr>
          <w:p w14:paraId="5FF7380A" w14:textId="4A375438" w:rsidR="008B7E60" w:rsidRDefault="008B7E60" w:rsidP="00733E43">
            <w:pPr>
              <w:pStyle w:val="Tabletext"/>
              <w:jc w:val="center"/>
              <w:rPr>
                <w:sz w:val="18"/>
                <w:szCs w:val="18"/>
                <w:lang w:eastAsia="de-DE"/>
              </w:rPr>
            </w:pPr>
            <w:ins w:id="1505" w:author="Gewies, Stefan" w:date="2017-06-06T14:22:00Z">
              <w:r>
                <w:rPr>
                  <w:sz w:val="18"/>
                  <w:szCs w:val="18"/>
                  <w:lang w:eastAsia="de-DE"/>
                </w:rPr>
                <w:t>Provides high-accuracy</w:t>
              </w:r>
            </w:ins>
          </w:p>
        </w:tc>
      </w:tr>
      <w:tr w:rsidR="001E17A5" w:rsidRPr="00C06A78" w14:paraId="6BA65406" w14:textId="40B65A71" w:rsidTr="009F3FCC">
        <w:trPr>
          <w:jc w:val="center"/>
        </w:trPr>
        <w:tc>
          <w:tcPr>
            <w:tcW w:w="2237" w:type="dxa"/>
            <w:shd w:val="clear" w:color="auto" w:fill="FFFFFF" w:themeFill="background1"/>
            <w:vAlign w:val="center"/>
          </w:tcPr>
          <w:p w14:paraId="7F092BE7" w14:textId="66A13DDC" w:rsidR="008B7E60" w:rsidRPr="00C06A78" w:rsidRDefault="008B7E60" w:rsidP="00AA50D4">
            <w:pPr>
              <w:pStyle w:val="Tabletext"/>
              <w:rPr>
                <w:sz w:val="18"/>
                <w:szCs w:val="18"/>
                <w:lang w:eastAsia="de-DE"/>
              </w:rPr>
            </w:pPr>
            <w:r>
              <w:rPr>
                <w:sz w:val="18"/>
                <w:szCs w:val="18"/>
                <w:lang w:eastAsia="de-DE"/>
              </w:rPr>
              <w:t>Global Navigation Satellite System (GNSS)</w:t>
            </w:r>
          </w:p>
        </w:tc>
        <w:tc>
          <w:tcPr>
            <w:tcW w:w="1663" w:type="dxa"/>
            <w:vAlign w:val="center"/>
          </w:tcPr>
          <w:p w14:paraId="1DE631F5" w14:textId="77777777" w:rsidR="008B7E60" w:rsidRDefault="008B7E60" w:rsidP="00AA67B5">
            <w:pPr>
              <w:pStyle w:val="Tabletext"/>
              <w:jc w:val="center"/>
              <w:rPr>
                <w:sz w:val="18"/>
                <w:szCs w:val="18"/>
                <w:lang w:eastAsia="de-DE"/>
              </w:rPr>
            </w:pPr>
            <w:r>
              <w:rPr>
                <w:sz w:val="18"/>
                <w:szCs w:val="18"/>
                <w:lang w:eastAsia="de-DE"/>
              </w:rPr>
              <w:t>Positioning and timing</w:t>
            </w:r>
          </w:p>
        </w:tc>
        <w:tc>
          <w:tcPr>
            <w:tcW w:w="1985" w:type="dxa"/>
            <w:vAlign w:val="center"/>
          </w:tcPr>
          <w:p w14:paraId="23175335" w14:textId="468116D4" w:rsidR="008B7E60" w:rsidRPr="00C06A78" w:rsidRDefault="008B7E60" w:rsidP="008B7E60">
            <w:pPr>
              <w:pStyle w:val="Tabletext"/>
              <w:jc w:val="center"/>
              <w:rPr>
                <w:sz w:val="18"/>
                <w:szCs w:val="18"/>
                <w:lang w:eastAsia="de-DE"/>
              </w:rPr>
            </w:pPr>
            <w:r>
              <w:rPr>
                <w:sz w:val="18"/>
                <w:szCs w:val="18"/>
                <w:lang w:eastAsia="de-DE"/>
              </w:rPr>
              <w:t xml:space="preserve">GPS </w:t>
            </w:r>
            <w:r>
              <w:rPr>
                <w:sz w:val="18"/>
                <w:szCs w:val="18"/>
                <w:lang w:eastAsia="de-DE"/>
              </w:rPr>
              <w:br/>
              <w:t xml:space="preserve">GLONASS </w:t>
            </w:r>
            <w:r>
              <w:rPr>
                <w:sz w:val="18"/>
                <w:szCs w:val="18"/>
                <w:lang w:eastAsia="de-DE"/>
              </w:rPr>
              <w:br/>
            </w:r>
            <w:del w:id="1506" w:author="Gewies, Stefan" w:date="2017-06-06T14:21:00Z">
              <w:r w:rsidDel="008B7E60">
                <w:rPr>
                  <w:sz w:val="18"/>
                  <w:szCs w:val="18"/>
                  <w:lang w:eastAsia="de-DE"/>
                </w:rPr>
                <w:delText xml:space="preserve">GALILEO </w:delText>
              </w:r>
            </w:del>
            <w:ins w:id="1507" w:author="Gewies, Stefan" w:date="2017-06-06T14:21:00Z">
              <w:r>
                <w:rPr>
                  <w:sz w:val="18"/>
                  <w:szCs w:val="18"/>
                  <w:lang w:eastAsia="de-DE"/>
                </w:rPr>
                <w:t xml:space="preserve">Galileo </w:t>
              </w:r>
            </w:ins>
            <w:r>
              <w:rPr>
                <w:sz w:val="18"/>
                <w:szCs w:val="18"/>
                <w:lang w:eastAsia="de-DE"/>
              </w:rPr>
              <w:br/>
              <w:t>BEIDOU</w:t>
            </w:r>
          </w:p>
        </w:tc>
        <w:tc>
          <w:tcPr>
            <w:tcW w:w="1653" w:type="dxa"/>
            <w:vAlign w:val="center"/>
          </w:tcPr>
          <w:p w14:paraId="50DFCB81" w14:textId="16287103" w:rsidR="008B7E60" w:rsidRPr="00C06A78" w:rsidRDefault="008B7E60" w:rsidP="00EA7247">
            <w:pPr>
              <w:pStyle w:val="Tabletext"/>
              <w:jc w:val="center"/>
              <w:rPr>
                <w:sz w:val="18"/>
                <w:szCs w:val="18"/>
                <w:lang w:eastAsia="de-DE"/>
              </w:rPr>
            </w:pPr>
            <w:r>
              <w:rPr>
                <w:sz w:val="18"/>
                <w:szCs w:val="18"/>
                <w:lang w:eastAsia="de-DE"/>
              </w:rPr>
              <w:t>SPS, PPS</w:t>
            </w:r>
            <w:r>
              <w:rPr>
                <w:sz w:val="18"/>
                <w:szCs w:val="18"/>
                <w:lang w:eastAsia="de-DE"/>
              </w:rPr>
              <w:br/>
              <w:t>SPS, PPS</w:t>
            </w:r>
            <w:r>
              <w:rPr>
                <w:sz w:val="18"/>
                <w:szCs w:val="18"/>
                <w:lang w:eastAsia="de-DE"/>
              </w:rPr>
              <w:br/>
              <w:t>OS, PRS</w:t>
            </w:r>
            <w:r w:rsidDel="00EA7247">
              <w:rPr>
                <w:sz w:val="18"/>
                <w:szCs w:val="18"/>
                <w:lang w:eastAsia="de-DE"/>
              </w:rPr>
              <w:t xml:space="preserve"> </w:t>
            </w:r>
            <w:r>
              <w:rPr>
                <w:sz w:val="18"/>
                <w:szCs w:val="18"/>
                <w:lang w:eastAsia="de-DE"/>
              </w:rPr>
              <w:br/>
              <w:t>OS, PRS</w:t>
            </w:r>
          </w:p>
        </w:tc>
        <w:tc>
          <w:tcPr>
            <w:tcW w:w="1341" w:type="dxa"/>
            <w:vAlign w:val="center"/>
          </w:tcPr>
          <w:p w14:paraId="348EF6FF" w14:textId="77777777" w:rsidR="008B7E60" w:rsidRPr="00C06A78" w:rsidRDefault="008B7E60" w:rsidP="00AA67B5">
            <w:pPr>
              <w:pStyle w:val="Tabletext"/>
              <w:jc w:val="center"/>
              <w:rPr>
                <w:sz w:val="18"/>
                <w:szCs w:val="18"/>
                <w:lang w:eastAsia="de-DE"/>
              </w:rPr>
            </w:pPr>
            <w:r>
              <w:rPr>
                <w:sz w:val="18"/>
                <w:szCs w:val="18"/>
                <w:lang w:eastAsia="de-DE"/>
              </w:rPr>
              <w:t>Global</w:t>
            </w:r>
          </w:p>
        </w:tc>
        <w:tc>
          <w:tcPr>
            <w:tcW w:w="1396" w:type="dxa"/>
            <w:vAlign w:val="center"/>
          </w:tcPr>
          <w:p w14:paraId="2EB888C1" w14:textId="4ECBA26F" w:rsidR="008B7E60" w:rsidRDefault="008B7E60" w:rsidP="008B7E60">
            <w:pPr>
              <w:pStyle w:val="Tabletext"/>
              <w:jc w:val="center"/>
              <w:rPr>
                <w:ins w:id="1508" w:author="Gewies, Stefan" w:date="2017-06-06T14:20:00Z"/>
                <w:sz w:val="18"/>
                <w:szCs w:val="18"/>
                <w:lang w:eastAsia="de-DE"/>
              </w:rPr>
            </w:pPr>
            <w:ins w:id="1509" w:author="Gewies, Stefan" w:date="2017-06-06T14:22:00Z">
              <w:r>
                <w:rPr>
                  <w:sz w:val="18"/>
                  <w:szCs w:val="18"/>
                  <w:lang w:eastAsia="de-DE"/>
                </w:rPr>
                <w:t>No</w:t>
              </w:r>
            </w:ins>
          </w:p>
        </w:tc>
      </w:tr>
      <w:tr w:rsidR="001E17A5" w:rsidRPr="00C06A78" w14:paraId="553CD301" w14:textId="3BDBB791" w:rsidTr="009F3FCC">
        <w:trPr>
          <w:jc w:val="center"/>
        </w:trPr>
        <w:tc>
          <w:tcPr>
            <w:tcW w:w="2237" w:type="dxa"/>
            <w:shd w:val="clear" w:color="auto" w:fill="FFFFFF" w:themeFill="background1"/>
            <w:vAlign w:val="center"/>
          </w:tcPr>
          <w:p w14:paraId="66F25DA4" w14:textId="77777777" w:rsidR="008B7E60" w:rsidRDefault="008B7E60" w:rsidP="00EA7247">
            <w:pPr>
              <w:pStyle w:val="Tabletext"/>
              <w:rPr>
                <w:sz w:val="18"/>
                <w:szCs w:val="18"/>
                <w:lang w:eastAsia="de-DE"/>
              </w:rPr>
            </w:pPr>
            <w:r>
              <w:rPr>
                <w:sz w:val="18"/>
                <w:szCs w:val="18"/>
                <w:lang w:eastAsia="de-DE"/>
              </w:rPr>
              <w:t xml:space="preserve">Regional Navigation Satellite System </w:t>
            </w:r>
          </w:p>
        </w:tc>
        <w:tc>
          <w:tcPr>
            <w:tcW w:w="1663" w:type="dxa"/>
            <w:vAlign w:val="center"/>
          </w:tcPr>
          <w:p w14:paraId="7AFF5955" w14:textId="77777777" w:rsidR="008B7E60" w:rsidRDefault="008B7E60" w:rsidP="00AA67B5">
            <w:pPr>
              <w:pStyle w:val="Tabletext"/>
              <w:jc w:val="center"/>
              <w:rPr>
                <w:sz w:val="18"/>
                <w:szCs w:val="18"/>
                <w:lang w:eastAsia="de-DE"/>
              </w:rPr>
            </w:pPr>
            <w:r>
              <w:rPr>
                <w:sz w:val="18"/>
                <w:szCs w:val="18"/>
                <w:lang w:eastAsia="de-DE"/>
              </w:rPr>
              <w:t>Positioning and timing</w:t>
            </w:r>
          </w:p>
        </w:tc>
        <w:tc>
          <w:tcPr>
            <w:tcW w:w="1985" w:type="dxa"/>
            <w:vAlign w:val="center"/>
          </w:tcPr>
          <w:p w14:paraId="58CA61E7" w14:textId="77777777" w:rsidR="001E17A5" w:rsidRDefault="008B7E60" w:rsidP="004A4A6B">
            <w:pPr>
              <w:pStyle w:val="Tabletext"/>
              <w:jc w:val="center"/>
              <w:rPr>
                <w:ins w:id="1510" w:author="Gewies, Stefan" w:date="2017-06-07T08:27:00Z"/>
                <w:sz w:val="18"/>
                <w:szCs w:val="18"/>
                <w:lang w:eastAsia="de-DE"/>
              </w:rPr>
            </w:pPr>
            <w:r>
              <w:rPr>
                <w:sz w:val="18"/>
                <w:szCs w:val="18"/>
                <w:lang w:eastAsia="de-DE"/>
              </w:rPr>
              <w:t>QZSS</w:t>
            </w:r>
          </w:p>
          <w:p w14:paraId="3112FC47" w14:textId="0ABFB82C" w:rsidR="008B7E60" w:rsidRDefault="001E17A5" w:rsidP="004A4A6B">
            <w:pPr>
              <w:pStyle w:val="Tabletext"/>
              <w:jc w:val="center"/>
              <w:rPr>
                <w:sz w:val="18"/>
                <w:szCs w:val="18"/>
                <w:lang w:eastAsia="de-DE"/>
              </w:rPr>
            </w:pPr>
            <w:ins w:id="1511" w:author="Gewies, Stefan" w:date="2017-06-07T08:27:00Z">
              <w:r>
                <w:rPr>
                  <w:sz w:val="18"/>
                  <w:szCs w:val="18"/>
                  <w:lang w:eastAsia="de-DE"/>
                </w:rPr>
                <w:t>IRNSS</w:t>
              </w:r>
            </w:ins>
          </w:p>
        </w:tc>
        <w:tc>
          <w:tcPr>
            <w:tcW w:w="1653" w:type="dxa"/>
            <w:vAlign w:val="center"/>
          </w:tcPr>
          <w:p w14:paraId="29F7993F" w14:textId="77777777" w:rsidR="008B7E60" w:rsidRDefault="008B7E60" w:rsidP="001E17A5">
            <w:pPr>
              <w:pStyle w:val="Tabletext"/>
              <w:jc w:val="center"/>
              <w:rPr>
                <w:ins w:id="1512" w:author="Gewies, Stefan" w:date="2017-06-07T08:29:00Z"/>
                <w:sz w:val="18"/>
                <w:szCs w:val="18"/>
                <w:lang w:eastAsia="de-DE"/>
              </w:rPr>
            </w:pPr>
            <w:ins w:id="1513" w:author="Gewies, Stefan" w:date="2017-06-06T14:23:00Z">
              <w:r>
                <w:rPr>
                  <w:sz w:val="18"/>
                  <w:szCs w:val="18"/>
                  <w:lang w:eastAsia="de-DE"/>
                </w:rPr>
                <w:t>SPS</w:t>
              </w:r>
            </w:ins>
            <w:ins w:id="1514" w:author="Gewies, Stefan" w:date="2017-06-07T08:27:00Z">
              <w:r w:rsidR="001E17A5">
                <w:rPr>
                  <w:sz w:val="18"/>
                  <w:szCs w:val="18"/>
                  <w:lang w:eastAsia="de-DE"/>
                </w:rPr>
                <w:t xml:space="preserve">, </w:t>
              </w:r>
            </w:ins>
            <w:ins w:id="1515" w:author="Gewies, Stefan" w:date="2017-06-06T14:23:00Z">
              <w:r>
                <w:rPr>
                  <w:sz w:val="18"/>
                  <w:szCs w:val="18"/>
                  <w:lang w:eastAsia="de-DE"/>
                </w:rPr>
                <w:t>SLAS</w:t>
              </w:r>
            </w:ins>
            <w:ins w:id="1516" w:author="Gewies, Stefan" w:date="2017-06-07T08:27:00Z">
              <w:r w:rsidR="001E17A5">
                <w:rPr>
                  <w:sz w:val="18"/>
                  <w:szCs w:val="18"/>
                  <w:lang w:eastAsia="de-DE"/>
                </w:rPr>
                <w:t xml:space="preserve">, </w:t>
              </w:r>
            </w:ins>
            <w:ins w:id="1517" w:author="Gewies, Stefan" w:date="2017-06-06T14:23:00Z">
              <w:r>
                <w:rPr>
                  <w:sz w:val="18"/>
                  <w:szCs w:val="18"/>
                  <w:lang w:eastAsia="de-DE"/>
                </w:rPr>
                <w:t>CLAS</w:t>
              </w:r>
            </w:ins>
          </w:p>
          <w:p w14:paraId="406506EF" w14:textId="1BBED407" w:rsidR="001E17A5" w:rsidRDefault="00D5770C" w:rsidP="00D5770C">
            <w:pPr>
              <w:pStyle w:val="Tabletext"/>
              <w:jc w:val="center"/>
              <w:rPr>
                <w:sz w:val="18"/>
                <w:szCs w:val="18"/>
                <w:lang w:eastAsia="de-DE"/>
              </w:rPr>
            </w:pPr>
            <w:ins w:id="1518" w:author="Gewies, Stefan" w:date="2017-06-07T08:33:00Z">
              <w:r>
                <w:rPr>
                  <w:sz w:val="18"/>
                  <w:szCs w:val="18"/>
                  <w:lang w:eastAsia="de-DE"/>
                </w:rPr>
                <w:t>SP</w:t>
              </w:r>
            </w:ins>
            <w:ins w:id="1519" w:author="Gewies, Stefan" w:date="2017-06-07T08:29:00Z">
              <w:r w:rsidR="001E17A5">
                <w:rPr>
                  <w:sz w:val="18"/>
                  <w:szCs w:val="18"/>
                  <w:lang w:eastAsia="de-DE"/>
                </w:rPr>
                <w:t xml:space="preserve">S, </w:t>
              </w:r>
            </w:ins>
            <w:ins w:id="1520" w:author="Gewies, Stefan" w:date="2017-06-07T08:34:00Z">
              <w:r>
                <w:rPr>
                  <w:sz w:val="18"/>
                  <w:szCs w:val="18"/>
                  <w:lang w:eastAsia="de-DE"/>
                </w:rPr>
                <w:t>P</w:t>
              </w:r>
            </w:ins>
            <w:ins w:id="1521" w:author="Gewies, Stefan" w:date="2017-06-07T08:29:00Z">
              <w:r w:rsidR="001E17A5">
                <w:rPr>
                  <w:sz w:val="18"/>
                  <w:szCs w:val="18"/>
                  <w:lang w:eastAsia="de-DE"/>
                </w:rPr>
                <w:t>PS</w:t>
              </w:r>
            </w:ins>
          </w:p>
        </w:tc>
        <w:tc>
          <w:tcPr>
            <w:tcW w:w="1341" w:type="dxa"/>
            <w:vAlign w:val="center"/>
          </w:tcPr>
          <w:p w14:paraId="7EC7E22D" w14:textId="448DD3E8" w:rsidR="008B7E60" w:rsidRDefault="008B7E60" w:rsidP="00AA67B5">
            <w:pPr>
              <w:pStyle w:val="Tabletext"/>
              <w:jc w:val="center"/>
              <w:rPr>
                <w:sz w:val="18"/>
                <w:szCs w:val="18"/>
                <w:lang w:eastAsia="de-DE"/>
              </w:rPr>
            </w:pPr>
            <w:ins w:id="1522" w:author="Gewies, Stefan" w:date="2017-06-06T14:23:00Z">
              <w:r>
                <w:rPr>
                  <w:sz w:val="18"/>
                  <w:szCs w:val="18"/>
                  <w:lang w:eastAsia="de-DE"/>
                </w:rPr>
                <w:t>Regional</w:t>
              </w:r>
            </w:ins>
          </w:p>
        </w:tc>
        <w:tc>
          <w:tcPr>
            <w:tcW w:w="1396" w:type="dxa"/>
            <w:vAlign w:val="center"/>
          </w:tcPr>
          <w:p w14:paraId="02D8D0FC" w14:textId="77777777" w:rsidR="008B7E60" w:rsidRDefault="008B7E60" w:rsidP="001E17A5">
            <w:pPr>
              <w:pStyle w:val="Tabletext"/>
              <w:jc w:val="center"/>
              <w:rPr>
                <w:ins w:id="1523" w:author="Gewies, Stefan" w:date="2017-06-07T08:35:00Z"/>
                <w:sz w:val="18"/>
                <w:szCs w:val="18"/>
                <w:lang w:eastAsia="de-DE"/>
              </w:rPr>
            </w:pPr>
            <w:ins w:id="1524" w:author="Gewies, Stefan" w:date="2017-06-06T14:23:00Z">
              <w:r>
                <w:rPr>
                  <w:sz w:val="18"/>
                  <w:szCs w:val="18"/>
                  <w:lang w:eastAsia="de-DE"/>
                </w:rPr>
                <w:t>No</w:t>
              </w:r>
            </w:ins>
            <w:ins w:id="1525" w:author="Gewies, Stefan" w:date="2017-06-07T08:28:00Z">
              <w:r w:rsidR="001E17A5">
                <w:rPr>
                  <w:sz w:val="18"/>
                  <w:szCs w:val="18"/>
                  <w:lang w:eastAsia="de-DE"/>
                </w:rPr>
                <w:t xml:space="preserve">, </w:t>
              </w:r>
            </w:ins>
            <w:ins w:id="1526" w:author="Gewies, Stefan" w:date="2017-06-06T14:23:00Z">
              <w:r>
                <w:rPr>
                  <w:sz w:val="18"/>
                  <w:szCs w:val="18"/>
                  <w:lang w:eastAsia="de-DE"/>
                </w:rPr>
                <w:t>No</w:t>
              </w:r>
            </w:ins>
            <w:ins w:id="1527" w:author="Gewies, Stefan" w:date="2017-06-07T08:28:00Z">
              <w:r w:rsidR="001E17A5">
                <w:rPr>
                  <w:sz w:val="18"/>
                  <w:szCs w:val="18"/>
                  <w:lang w:eastAsia="de-DE"/>
                </w:rPr>
                <w:t xml:space="preserve">, </w:t>
              </w:r>
            </w:ins>
            <w:ins w:id="1528" w:author="Gewies, Stefan" w:date="2017-06-06T14:23:00Z">
              <w:r>
                <w:rPr>
                  <w:sz w:val="18"/>
                  <w:szCs w:val="18"/>
                  <w:lang w:eastAsia="de-DE"/>
                </w:rPr>
                <w:t>Yes</w:t>
              </w:r>
            </w:ins>
          </w:p>
          <w:p w14:paraId="771E0219" w14:textId="187CAD5D" w:rsidR="00D5770C" w:rsidRDefault="00D5770C" w:rsidP="001E17A5">
            <w:pPr>
              <w:pStyle w:val="Tabletext"/>
              <w:jc w:val="center"/>
              <w:rPr>
                <w:ins w:id="1529" w:author="Gewies, Stefan" w:date="2017-06-06T14:20:00Z"/>
                <w:sz w:val="18"/>
                <w:szCs w:val="18"/>
                <w:lang w:eastAsia="de-DE"/>
              </w:rPr>
            </w:pPr>
            <w:ins w:id="1530" w:author="Gewies, Stefan" w:date="2017-06-07T08:35:00Z">
              <w:r>
                <w:rPr>
                  <w:sz w:val="18"/>
                  <w:szCs w:val="18"/>
                  <w:lang w:eastAsia="de-DE"/>
                </w:rPr>
                <w:t>No</w:t>
              </w:r>
            </w:ins>
            <w:ins w:id="1531" w:author="KN-NZ-Presentation, Funktional" w:date="2017-06-14T08:42:00Z">
              <w:r w:rsidR="00F914F7">
                <w:rPr>
                  <w:sz w:val="18"/>
                  <w:szCs w:val="18"/>
                  <w:lang w:eastAsia="de-DE"/>
                </w:rPr>
                <w:t>, No</w:t>
              </w:r>
            </w:ins>
          </w:p>
        </w:tc>
      </w:tr>
      <w:tr w:rsidR="001E17A5" w:rsidRPr="00C06A78" w14:paraId="005E757F" w14:textId="515574C1" w:rsidTr="009F3FCC">
        <w:trPr>
          <w:jc w:val="center"/>
        </w:trPr>
        <w:tc>
          <w:tcPr>
            <w:tcW w:w="2237" w:type="dxa"/>
            <w:shd w:val="clear" w:color="auto" w:fill="FFFFFF" w:themeFill="background1"/>
            <w:vAlign w:val="center"/>
          </w:tcPr>
          <w:p w14:paraId="1977B48B" w14:textId="6688AA3F" w:rsidR="008B7E60" w:rsidRDefault="008B7E60" w:rsidP="00AA67B5">
            <w:pPr>
              <w:pStyle w:val="Tabletext"/>
              <w:rPr>
                <w:sz w:val="18"/>
                <w:szCs w:val="18"/>
                <w:lang w:eastAsia="de-DE"/>
              </w:rPr>
            </w:pPr>
            <w:del w:id="1532" w:author="KN-NZ-Presentation, Funktional" w:date="2017-06-14T08:46:00Z">
              <w:r w:rsidDel="00F914F7">
                <w:rPr>
                  <w:sz w:val="18"/>
                  <w:szCs w:val="18"/>
                  <w:lang w:eastAsia="de-DE"/>
                </w:rPr>
                <w:delText>Long Range</w:delText>
              </w:r>
            </w:del>
            <w:ins w:id="1533" w:author="KN-NZ-Presentation, Funktional" w:date="2017-06-14T08:46:00Z">
              <w:r w:rsidR="00F914F7">
                <w:rPr>
                  <w:sz w:val="18"/>
                  <w:szCs w:val="18"/>
                  <w:lang w:eastAsia="de-DE"/>
                </w:rPr>
                <w:t>Terrestrial</w:t>
              </w:r>
            </w:ins>
            <w:r>
              <w:rPr>
                <w:sz w:val="18"/>
                <w:szCs w:val="18"/>
                <w:lang w:eastAsia="de-DE"/>
              </w:rPr>
              <w:t xml:space="preserve"> Navigation System</w:t>
            </w:r>
            <w:del w:id="1534" w:author="KN-NZ-Presentation, Funktional" w:date="2017-06-14T08:47:00Z">
              <w:r w:rsidDel="005630F6">
                <w:rPr>
                  <w:sz w:val="18"/>
                  <w:szCs w:val="18"/>
                  <w:lang w:eastAsia="de-DE"/>
                </w:rPr>
                <w:delText>s</w:delText>
              </w:r>
            </w:del>
          </w:p>
        </w:tc>
        <w:tc>
          <w:tcPr>
            <w:tcW w:w="1663" w:type="dxa"/>
            <w:vAlign w:val="center"/>
          </w:tcPr>
          <w:p w14:paraId="2055F08B" w14:textId="77777777" w:rsidR="008B7E60" w:rsidRDefault="008B7E60" w:rsidP="00AA67B5">
            <w:pPr>
              <w:pStyle w:val="Tabletext"/>
              <w:jc w:val="center"/>
              <w:rPr>
                <w:sz w:val="18"/>
                <w:szCs w:val="18"/>
                <w:lang w:eastAsia="de-DE"/>
              </w:rPr>
            </w:pPr>
            <w:r>
              <w:rPr>
                <w:sz w:val="18"/>
                <w:szCs w:val="18"/>
                <w:lang w:eastAsia="de-DE"/>
              </w:rPr>
              <w:t>Positioning and timing</w:t>
            </w:r>
          </w:p>
        </w:tc>
        <w:tc>
          <w:tcPr>
            <w:tcW w:w="1985" w:type="dxa"/>
            <w:vAlign w:val="center"/>
          </w:tcPr>
          <w:p w14:paraId="23F82920" w14:textId="1473AF9B" w:rsidR="008B7E60" w:rsidRDefault="008B7E60" w:rsidP="00A702B8">
            <w:pPr>
              <w:pStyle w:val="Tabletext"/>
              <w:jc w:val="center"/>
              <w:rPr>
                <w:ins w:id="1535" w:author="KN-NZ-Presentation, Funktional" w:date="2017-06-14T08:46:00Z"/>
                <w:sz w:val="18"/>
                <w:szCs w:val="18"/>
                <w:lang w:eastAsia="de-DE"/>
              </w:rPr>
            </w:pPr>
            <w:r>
              <w:rPr>
                <w:sz w:val="18"/>
                <w:szCs w:val="18"/>
                <w:lang w:eastAsia="de-DE"/>
              </w:rPr>
              <w:t xml:space="preserve">LORAN-C, </w:t>
            </w:r>
            <w:proofErr w:type="spellStart"/>
            <w:r>
              <w:rPr>
                <w:sz w:val="18"/>
                <w:szCs w:val="18"/>
                <w:lang w:eastAsia="de-DE"/>
              </w:rPr>
              <w:t>eLORAN</w:t>
            </w:r>
            <w:proofErr w:type="spellEnd"/>
            <w:r>
              <w:rPr>
                <w:sz w:val="18"/>
                <w:szCs w:val="18"/>
                <w:lang w:eastAsia="de-DE"/>
              </w:rPr>
              <w:t>,</w:t>
            </w:r>
            <w:r>
              <w:rPr>
                <w:sz w:val="18"/>
                <w:szCs w:val="18"/>
                <w:lang w:eastAsia="de-DE"/>
              </w:rPr>
              <w:br/>
              <w:t>CHAYKA</w:t>
            </w:r>
            <w:ins w:id="1536" w:author="KN-NZ-Presentation, Funktional" w:date="2017-06-14T08:47:00Z">
              <w:r w:rsidR="005630F6">
                <w:rPr>
                  <w:sz w:val="18"/>
                  <w:szCs w:val="18"/>
                  <w:lang w:eastAsia="de-DE"/>
                </w:rPr>
                <w:t>,</w:t>
              </w:r>
            </w:ins>
          </w:p>
          <w:p w14:paraId="1BF9D93E" w14:textId="024E7C3B" w:rsidR="00F914F7" w:rsidRDefault="00F914F7" w:rsidP="00A702B8">
            <w:pPr>
              <w:pStyle w:val="Tabletext"/>
              <w:jc w:val="center"/>
              <w:rPr>
                <w:sz w:val="18"/>
                <w:szCs w:val="18"/>
                <w:lang w:eastAsia="de-DE"/>
              </w:rPr>
            </w:pPr>
            <w:ins w:id="1537" w:author="KN-NZ-Presentation, Funktional" w:date="2017-06-14T08:46:00Z">
              <w:r>
                <w:rPr>
                  <w:sz w:val="18"/>
                  <w:szCs w:val="18"/>
                  <w:lang w:eastAsia="de-DE"/>
                </w:rPr>
                <w:t>R-Mode</w:t>
              </w:r>
            </w:ins>
          </w:p>
        </w:tc>
        <w:tc>
          <w:tcPr>
            <w:tcW w:w="1653" w:type="dxa"/>
            <w:vAlign w:val="center"/>
          </w:tcPr>
          <w:p w14:paraId="5B0FE3B5" w14:textId="506FDA58" w:rsidR="008B7E60" w:rsidRDefault="008B7E60" w:rsidP="00AA50D4">
            <w:pPr>
              <w:pStyle w:val="Tabletext"/>
              <w:jc w:val="center"/>
              <w:rPr>
                <w:sz w:val="18"/>
                <w:szCs w:val="18"/>
                <w:lang w:eastAsia="de-DE"/>
              </w:rPr>
            </w:pPr>
            <w:r>
              <w:rPr>
                <w:sz w:val="18"/>
                <w:szCs w:val="18"/>
                <w:lang w:eastAsia="de-DE"/>
              </w:rPr>
              <w:t>n</w:t>
            </w:r>
            <w:ins w:id="1538" w:author="KN-NZ-Presentation, Funktional" w:date="2017-06-14T08:45:00Z">
              <w:r w:rsidR="00F914F7">
                <w:rPr>
                  <w:sz w:val="18"/>
                  <w:szCs w:val="18"/>
                  <w:lang w:eastAsia="de-DE"/>
                </w:rPr>
                <w:t>/</w:t>
              </w:r>
            </w:ins>
            <w:del w:id="1539" w:author="KN-NZ-Presentation, Funktional" w:date="2017-06-14T08:45:00Z">
              <w:r w:rsidDel="00F914F7">
                <w:rPr>
                  <w:sz w:val="18"/>
                  <w:szCs w:val="18"/>
                  <w:lang w:eastAsia="de-DE"/>
                </w:rPr>
                <w:delText>.</w:delText>
              </w:r>
            </w:del>
            <w:r>
              <w:rPr>
                <w:sz w:val="18"/>
                <w:szCs w:val="18"/>
                <w:lang w:eastAsia="de-DE"/>
              </w:rPr>
              <w:t>a</w:t>
            </w:r>
            <w:del w:id="1540" w:author="KN-NZ-Presentation, Funktional" w:date="2017-06-14T08:45:00Z">
              <w:r w:rsidDel="00F914F7">
                <w:rPr>
                  <w:sz w:val="18"/>
                  <w:szCs w:val="18"/>
                  <w:lang w:eastAsia="de-DE"/>
                </w:rPr>
                <w:delText>.</w:delText>
              </w:r>
            </w:del>
          </w:p>
        </w:tc>
        <w:tc>
          <w:tcPr>
            <w:tcW w:w="1341" w:type="dxa"/>
            <w:vAlign w:val="center"/>
          </w:tcPr>
          <w:p w14:paraId="0B9F7BD6" w14:textId="77777777" w:rsidR="008B7E60" w:rsidRDefault="008B7E60" w:rsidP="00AA67B5">
            <w:pPr>
              <w:pStyle w:val="Tabletext"/>
              <w:jc w:val="center"/>
              <w:rPr>
                <w:sz w:val="18"/>
                <w:szCs w:val="18"/>
                <w:lang w:eastAsia="de-DE"/>
              </w:rPr>
            </w:pPr>
            <w:r>
              <w:rPr>
                <w:sz w:val="18"/>
                <w:szCs w:val="18"/>
                <w:lang w:eastAsia="de-DE"/>
              </w:rPr>
              <w:t>Regional</w:t>
            </w:r>
          </w:p>
        </w:tc>
        <w:tc>
          <w:tcPr>
            <w:tcW w:w="1396" w:type="dxa"/>
            <w:vAlign w:val="center"/>
          </w:tcPr>
          <w:p w14:paraId="566CE84E" w14:textId="4FECFFE0" w:rsidR="008B7E60" w:rsidRDefault="008B7E60" w:rsidP="008B7E60">
            <w:pPr>
              <w:pStyle w:val="Tabletext"/>
              <w:jc w:val="center"/>
              <w:rPr>
                <w:ins w:id="1541" w:author="Gewies, Stefan" w:date="2017-06-06T14:20:00Z"/>
                <w:sz w:val="18"/>
                <w:szCs w:val="18"/>
                <w:lang w:eastAsia="de-DE"/>
              </w:rPr>
            </w:pPr>
            <w:ins w:id="1542" w:author="Gewies, Stefan" w:date="2017-06-06T14:23:00Z">
              <w:r>
                <w:rPr>
                  <w:sz w:val="18"/>
                  <w:szCs w:val="18"/>
                  <w:lang w:eastAsia="de-DE"/>
                </w:rPr>
                <w:t>No</w:t>
              </w:r>
            </w:ins>
          </w:p>
        </w:tc>
      </w:tr>
      <w:tr w:rsidR="001E17A5" w:rsidRPr="00C06A78" w14:paraId="0875352A" w14:textId="18A188E8" w:rsidTr="009F3FCC">
        <w:trPr>
          <w:jc w:val="center"/>
        </w:trPr>
        <w:tc>
          <w:tcPr>
            <w:tcW w:w="2237" w:type="dxa"/>
            <w:shd w:val="clear" w:color="auto" w:fill="FFFFFF" w:themeFill="background1"/>
            <w:vAlign w:val="center"/>
          </w:tcPr>
          <w:p w14:paraId="42CE37D1" w14:textId="6C737A1C" w:rsidR="008B7E60" w:rsidRDefault="008B7E60" w:rsidP="00AA50D4">
            <w:pPr>
              <w:pStyle w:val="Tabletext"/>
              <w:rPr>
                <w:sz w:val="18"/>
                <w:szCs w:val="18"/>
                <w:lang w:eastAsia="de-DE"/>
              </w:rPr>
            </w:pPr>
            <w:r>
              <w:rPr>
                <w:color w:val="auto"/>
                <w:sz w:val="18"/>
                <w:szCs w:val="18"/>
                <w:lang w:eastAsia="de-DE"/>
              </w:rPr>
              <w:t xml:space="preserve">Radar </w:t>
            </w:r>
            <w:del w:id="1543" w:author="KN-NZ-Presentation, Funktional" w:date="2017-06-14T08:48:00Z">
              <w:r w:rsidDel="005630F6">
                <w:rPr>
                  <w:color w:val="auto"/>
                  <w:sz w:val="18"/>
                  <w:szCs w:val="18"/>
                  <w:lang w:eastAsia="de-DE"/>
                </w:rPr>
                <w:delText>S</w:delText>
              </w:r>
              <w:r w:rsidRPr="005F09C1" w:rsidDel="005630F6">
                <w:rPr>
                  <w:color w:val="auto"/>
                  <w:sz w:val="18"/>
                  <w:szCs w:val="18"/>
                  <w:lang w:eastAsia="de-DE"/>
                </w:rPr>
                <w:delText>ystem</w:delText>
              </w:r>
            </w:del>
            <w:del w:id="1544" w:author="KN-NZ-Presentation, Funktional" w:date="2017-06-14T08:47:00Z">
              <w:r w:rsidRPr="005F09C1" w:rsidDel="005630F6">
                <w:rPr>
                  <w:color w:val="auto"/>
                  <w:sz w:val="18"/>
                  <w:szCs w:val="18"/>
                  <w:lang w:eastAsia="de-DE"/>
                </w:rPr>
                <w:delText>s</w:delText>
              </w:r>
            </w:del>
          </w:p>
        </w:tc>
        <w:tc>
          <w:tcPr>
            <w:tcW w:w="1663" w:type="dxa"/>
            <w:vAlign w:val="center"/>
          </w:tcPr>
          <w:p w14:paraId="7C402CFB" w14:textId="77777777" w:rsidR="008B7E60" w:rsidRDefault="008B7E60" w:rsidP="00AA67B5">
            <w:pPr>
              <w:pStyle w:val="Tabletext"/>
              <w:jc w:val="center"/>
              <w:rPr>
                <w:sz w:val="18"/>
                <w:szCs w:val="18"/>
                <w:lang w:eastAsia="de-DE"/>
              </w:rPr>
            </w:pPr>
            <w:r>
              <w:rPr>
                <w:color w:val="auto"/>
                <w:sz w:val="18"/>
                <w:szCs w:val="18"/>
                <w:lang w:eastAsia="de-DE"/>
              </w:rPr>
              <w:t>Radio detection and ranging</w:t>
            </w:r>
          </w:p>
        </w:tc>
        <w:tc>
          <w:tcPr>
            <w:tcW w:w="1985" w:type="dxa"/>
            <w:vAlign w:val="center"/>
          </w:tcPr>
          <w:p w14:paraId="450AA287" w14:textId="77777777" w:rsidR="008B7E60" w:rsidRDefault="008B7E60" w:rsidP="00AA67B5">
            <w:pPr>
              <w:pStyle w:val="Tabletext"/>
              <w:jc w:val="center"/>
              <w:rPr>
                <w:sz w:val="18"/>
                <w:szCs w:val="18"/>
                <w:lang w:eastAsia="de-DE"/>
              </w:rPr>
            </w:pPr>
            <w:r w:rsidRPr="005F09C1">
              <w:rPr>
                <w:color w:val="auto"/>
                <w:sz w:val="18"/>
                <w:szCs w:val="18"/>
                <w:lang w:eastAsia="de-DE"/>
              </w:rPr>
              <w:t>X</w:t>
            </w:r>
            <w:r>
              <w:rPr>
                <w:color w:val="auto"/>
                <w:sz w:val="18"/>
                <w:szCs w:val="18"/>
                <w:lang w:eastAsia="de-DE"/>
              </w:rPr>
              <w:t>-b</w:t>
            </w:r>
            <w:r w:rsidRPr="005F09C1">
              <w:rPr>
                <w:color w:val="auto"/>
                <w:sz w:val="18"/>
                <w:szCs w:val="18"/>
                <w:lang w:eastAsia="de-DE"/>
              </w:rPr>
              <w:t>and radar</w:t>
            </w:r>
            <w:r>
              <w:rPr>
                <w:color w:val="auto"/>
                <w:sz w:val="18"/>
                <w:szCs w:val="18"/>
                <w:lang w:eastAsia="de-DE"/>
              </w:rPr>
              <w:br/>
              <w:t>S-b</w:t>
            </w:r>
            <w:r w:rsidRPr="005F09C1">
              <w:rPr>
                <w:color w:val="auto"/>
                <w:sz w:val="18"/>
                <w:szCs w:val="18"/>
                <w:lang w:eastAsia="de-DE"/>
              </w:rPr>
              <w:t>and radar</w:t>
            </w:r>
          </w:p>
        </w:tc>
        <w:tc>
          <w:tcPr>
            <w:tcW w:w="1653" w:type="dxa"/>
            <w:vAlign w:val="center"/>
          </w:tcPr>
          <w:p w14:paraId="4409ECEF" w14:textId="62B2DE4D" w:rsidR="008B7E60" w:rsidRDefault="00F914F7" w:rsidP="00AA67B5">
            <w:pPr>
              <w:pStyle w:val="Tabletext"/>
              <w:jc w:val="center"/>
              <w:rPr>
                <w:sz w:val="18"/>
                <w:szCs w:val="18"/>
                <w:lang w:eastAsia="de-DE"/>
              </w:rPr>
            </w:pPr>
            <w:ins w:id="1545" w:author="KN-NZ-Presentation, Funktional" w:date="2017-06-14T08:45:00Z">
              <w:r>
                <w:rPr>
                  <w:sz w:val="18"/>
                  <w:szCs w:val="18"/>
                  <w:lang w:eastAsia="de-DE"/>
                </w:rPr>
                <w:t>n/a</w:t>
              </w:r>
            </w:ins>
            <w:del w:id="1546" w:author="KN-NZ-Presentation, Funktional" w:date="2017-06-14T08:45:00Z">
              <w:r w:rsidR="008B7E60" w:rsidDel="00F914F7">
                <w:rPr>
                  <w:color w:val="auto"/>
                  <w:sz w:val="18"/>
                  <w:szCs w:val="18"/>
                  <w:lang w:eastAsia="de-DE"/>
                </w:rPr>
                <w:delText>n.a.</w:delText>
              </w:r>
            </w:del>
          </w:p>
        </w:tc>
        <w:tc>
          <w:tcPr>
            <w:tcW w:w="1341" w:type="dxa"/>
            <w:vAlign w:val="center"/>
          </w:tcPr>
          <w:p w14:paraId="4BD36923" w14:textId="77777777" w:rsidR="008B7E60" w:rsidRDefault="008B7E60" w:rsidP="00AA67B5">
            <w:pPr>
              <w:pStyle w:val="Tabletext"/>
              <w:jc w:val="center"/>
              <w:rPr>
                <w:sz w:val="18"/>
                <w:szCs w:val="18"/>
                <w:lang w:eastAsia="de-DE"/>
              </w:rPr>
            </w:pPr>
            <w:r>
              <w:rPr>
                <w:color w:val="auto"/>
                <w:sz w:val="18"/>
                <w:szCs w:val="18"/>
                <w:lang w:eastAsia="de-DE"/>
              </w:rPr>
              <w:t>Local</w:t>
            </w:r>
          </w:p>
        </w:tc>
        <w:tc>
          <w:tcPr>
            <w:tcW w:w="1396" w:type="dxa"/>
            <w:vAlign w:val="center"/>
          </w:tcPr>
          <w:p w14:paraId="080DF8C9" w14:textId="522103F3" w:rsidR="008B7E60" w:rsidRDefault="008B7E60" w:rsidP="008B7E60">
            <w:pPr>
              <w:pStyle w:val="Tabletext"/>
              <w:jc w:val="center"/>
              <w:rPr>
                <w:ins w:id="1547" w:author="Gewies, Stefan" w:date="2017-06-06T14:20:00Z"/>
                <w:color w:val="auto"/>
                <w:sz w:val="18"/>
                <w:szCs w:val="18"/>
                <w:lang w:eastAsia="de-DE"/>
              </w:rPr>
            </w:pPr>
            <w:ins w:id="1548" w:author="Gewies, Stefan" w:date="2017-06-06T14:23:00Z">
              <w:r>
                <w:rPr>
                  <w:color w:val="auto"/>
                  <w:sz w:val="18"/>
                  <w:szCs w:val="18"/>
                  <w:lang w:eastAsia="de-DE"/>
                </w:rPr>
                <w:t>No</w:t>
              </w:r>
            </w:ins>
          </w:p>
        </w:tc>
      </w:tr>
      <w:tr w:rsidR="001E17A5" w:rsidRPr="00C06A78" w:rsidDel="00F914F7" w14:paraId="0AFB59D1" w14:textId="3B57203E" w:rsidTr="009F3FCC">
        <w:trPr>
          <w:jc w:val="center"/>
          <w:del w:id="1549" w:author="KN-NZ-Presentation, Funktional" w:date="2017-06-14T08:38:00Z"/>
        </w:trPr>
        <w:tc>
          <w:tcPr>
            <w:tcW w:w="2237" w:type="dxa"/>
            <w:shd w:val="clear" w:color="auto" w:fill="FFFFFF" w:themeFill="background1"/>
            <w:vAlign w:val="center"/>
          </w:tcPr>
          <w:p w14:paraId="138550BF" w14:textId="4B015903" w:rsidR="008B7E60" w:rsidDel="00F914F7" w:rsidRDefault="008B7E60" w:rsidP="00AA67B5">
            <w:pPr>
              <w:pStyle w:val="Tabletext"/>
              <w:rPr>
                <w:del w:id="1550" w:author="KN-NZ-Presentation, Funktional" w:date="2017-06-14T08:38:00Z"/>
                <w:sz w:val="18"/>
                <w:szCs w:val="18"/>
                <w:lang w:eastAsia="de-DE"/>
              </w:rPr>
            </w:pPr>
            <w:del w:id="1551" w:author="KN-NZ-Presentation, Funktional" w:date="2017-06-14T08:38:00Z">
              <w:r w:rsidDel="00F914F7">
                <w:rPr>
                  <w:sz w:val="18"/>
                  <w:szCs w:val="18"/>
                  <w:lang w:eastAsia="de-DE"/>
                </w:rPr>
                <w:delText>Radar Beacon         (RACON)</w:delText>
              </w:r>
            </w:del>
          </w:p>
        </w:tc>
        <w:tc>
          <w:tcPr>
            <w:tcW w:w="1663" w:type="dxa"/>
            <w:vAlign w:val="center"/>
          </w:tcPr>
          <w:p w14:paraId="7C77639C" w14:textId="736758BE" w:rsidR="008B7E60" w:rsidDel="00F914F7" w:rsidRDefault="008B7E60" w:rsidP="00AA67B5">
            <w:pPr>
              <w:pStyle w:val="Tabletext"/>
              <w:jc w:val="center"/>
              <w:rPr>
                <w:del w:id="1552" w:author="KN-NZ-Presentation, Funktional" w:date="2017-06-14T08:38:00Z"/>
                <w:sz w:val="18"/>
                <w:szCs w:val="18"/>
                <w:lang w:eastAsia="de-DE"/>
              </w:rPr>
            </w:pPr>
            <w:del w:id="1553" w:author="KN-NZ-Presentation, Funktional" w:date="2017-06-14T08:38:00Z">
              <w:r w:rsidDel="00F914F7">
                <w:rPr>
                  <w:color w:val="auto"/>
                  <w:sz w:val="18"/>
                  <w:szCs w:val="18"/>
                  <w:lang w:eastAsia="de-DE"/>
                </w:rPr>
                <w:delText>Radio detection and ranging</w:delText>
              </w:r>
            </w:del>
          </w:p>
        </w:tc>
        <w:tc>
          <w:tcPr>
            <w:tcW w:w="1985" w:type="dxa"/>
            <w:vAlign w:val="center"/>
          </w:tcPr>
          <w:p w14:paraId="0B3548AB" w14:textId="30EAF33C" w:rsidR="008B7E60" w:rsidDel="00F914F7" w:rsidRDefault="008B7E60" w:rsidP="00AA67B5">
            <w:pPr>
              <w:pStyle w:val="Tabletext"/>
              <w:jc w:val="center"/>
              <w:rPr>
                <w:del w:id="1554" w:author="KN-NZ-Presentation, Funktional" w:date="2017-06-14T08:38:00Z"/>
                <w:sz w:val="18"/>
                <w:szCs w:val="18"/>
                <w:lang w:eastAsia="de-DE"/>
              </w:rPr>
            </w:pPr>
            <w:del w:id="1555" w:author="KN-NZ-Presentation, Funktional" w:date="2017-06-14T08:38:00Z">
              <w:r w:rsidDel="00F914F7">
                <w:rPr>
                  <w:sz w:val="18"/>
                  <w:szCs w:val="18"/>
                  <w:lang w:eastAsia="de-DE"/>
                </w:rPr>
                <w:delText>Lighthouses,</w:delText>
              </w:r>
              <w:r w:rsidDel="00F914F7">
                <w:rPr>
                  <w:sz w:val="18"/>
                  <w:szCs w:val="18"/>
                  <w:lang w:eastAsia="de-DE"/>
                </w:rPr>
                <w:br/>
                <w:delText>Navigation buoys</w:delText>
              </w:r>
            </w:del>
          </w:p>
        </w:tc>
        <w:tc>
          <w:tcPr>
            <w:tcW w:w="1653" w:type="dxa"/>
            <w:vAlign w:val="center"/>
          </w:tcPr>
          <w:p w14:paraId="1631784E" w14:textId="5A3A4C42" w:rsidR="008B7E60" w:rsidDel="00F914F7" w:rsidRDefault="008B7E60" w:rsidP="00A7572B">
            <w:pPr>
              <w:pStyle w:val="Tabletext"/>
              <w:jc w:val="center"/>
              <w:rPr>
                <w:del w:id="1556" w:author="KN-NZ-Presentation, Funktional" w:date="2017-06-14T08:38:00Z"/>
                <w:sz w:val="18"/>
                <w:szCs w:val="18"/>
                <w:lang w:eastAsia="de-DE"/>
              </w:rPr>
            </w:pPr>
            <w:del w:id="1557" w:author="KN-NZ-Presentation, Funktional" w:date="2017-06-14T08:38:00Z">
              <w:r w:rsidDel="00F914F7">
                <w:rPr>
                  <w:sz w:val="18"/>
                  <w:szCs w:val="18"/>
                  <w:lang w:eastAsia="de-DE"/>
                </w:rPr>
                <w:delText>n.a.</w:delText>
              </w:r>
            </w:del>
          </w:p>
        </w:tc>
        <w:tc>
          <w:tcPr>
            <w:tcW w:w="1341" w:type="dxa"/>
            <w:vAlign w:val="center"/>
          </w:tcPr>
          <w:p w14:paraId="02E0F3F3" w14:textId="69025139" w:rsidR="008B7E60" w:rsidDel="00F914F7" w:rsidRDefault="008B7E60" w:rsidP="00AA67B5">
            <w:pPr>
              <w:pStyle w:val="Tabletext"/>
              <w:jc w:val="center"/>
              <w:rPr>
                <w:del w:id="1558" w:author="KN-NZ-Presentation, Funktional" w:date="2017-06-14T08:38:00Z"/>
                <w:sz w:val="18"/>
                <w:szCs w:val="18"/>
                <w:lang w:eastAsia="de-DE"/>
              </w:rPr>
            </w:pPr>
            <w:del w:id="1559" w:author="KN-NZ-Presentation, Funktional" w:date="2017-06-14T08:38:00Z">
              <w:r w:rsidDel="00F914F7">
                <w:rPr>
                  <w:sz w:val="18"/>
                  <w:szCs w:val="18"/>
                  <w:lang w:eastAsia="de-DE"/>
                </w:rPr>
                <w:delText>Local</w:delText>
              </w:r>
            </w:del>
          </w:p>
        </w:tc>
        <w:tc>
          <w:tcPr>
            <w:tcW w:w="1396" w:type="dxa"/>
            <w:vAlign w:val="center"/>
          </w:tcPr>
          <w:p w14:paraId="77C80753" w14:textId="18F2F2BE" w:rsidR="008B7E60" w:rsidDel="00F914F7" w:rsidRDefault="008B7E60" w:rsidP="008B7E60">
            <w:pPr>
              <w:pStyle w:val="Tabletext"/>
              <w:jc w:val="center"/>
              <w:rPr>
                <w:ins w:id="1560" w:author="Gewies, Stefan" w:date="2017-06-06T14:20:00Z"/>
                <w:del w:id="1561" w:author="KN-NZ-Presentation, Funktional" w:date="2017-06-14T08:38:00Z"/>
                <w:sz w:val="18"/>
                <w:szCs w:val="18"/>
                <w:lang w:eastAsia="de-DE"/>
              </w:rPr>
            </w:pPr>
          </w:p>
        </w:tc>
      </w:tr>
      <w:tr w:rsidR="001E17A5" w:rsidRPr="00C06A78" w14:paraId="137DA5D4" w14:textId="6B07DEF0" w:rsidTr="009F3FCC">
        <w:trPr>
          <w:jc w:val="center"/>
        </w:trPr>
        <w:tc>
          <w:tcPr>
            <w:tcW w:w="2237" w:type="dxa"/>
            <w:shd w:val="clear" w:color="auto" w:fill="FFFFFF" w:themeFill="background1"/>
            <w:vAlign w:val="center"/>
          </w:tcPr>
          <w:p w14:paraId="67B164AB" w14:textId="25206DE6" w:rsidR="008B7E60" w:rsidRDefault="008B7E60" w:rsidP="00AA50D4">
            <w:pPr>
              <w:pStyle w:val="Tabletext"/>
              <w:rPr>
                <w:sz w:val="18"/>
                <w:szCs w:val="18"/>
                <w:lang w:eastAsia="de-DE"/>
              </w:rPr>
            </w:pPr>
            <w:r w:rsidRPr="005F09C1">
              <w:rPr>
                <w:color w:val="auto"/>
                <w:sz w:val="18"/>
                <w:szCs w:val="18"/>
                <w:lang w:eastAsia="de-DE"/>
              </w:rPr>
              <w:t xml:space="preserve">Lidar </w:t>
            </w:r>
            <w:del w:id="1562" w:author="KN-NZ-Presentation, Funktional" w:date="2017-06-14T08:48:00Z">
              <w:r w:rsidRPr="005F09C1" w:rsidDel="005630F6">
                <w:rPr>
                  <w:color w:val="auto"/>
                  <w:sz w:val="18"/>
                  <w:szCs w:val="18"/>
                  <w:lang w:eastAsia="de-DE"/>
                </w:rPr>
                <w:delText>system</w:delText>
              </w:r>
            </w:del>
            <w:del w:id="1563" w:author="KN-NZ-Presentation, Funktional" w:date="2017-06-14T08:47:00Z">
              <w:r w:rsidRPr="005F09C1" w:rsidDel="005630F6">
                <w:rPr>
                  <w:color w:val="auto"/>
                  <w:sz w:val="18"/>
                  <w:szCs w:val="18"/>
                  <w:lang w:eastAsia="de-DE"/>
                </w:rPr>
                <w:delText>s</w:delText>
              </w:r>
            </w:del>
          </w:p>
        </w:tc>
        <w:tc>
          <w:tcPr>
            <w:tcW w:w="1663" w:type="dxa"/>
            <w:vAlign w:val="center"/>
          </w:tcPr>
          <w:p w14:paraId="1B6FD85E" w14:textId="77777777" w:rsidR="008B7E60" w:rsidRDefault="008B7E60" w:rsidP="00AA67B5">
            <w:pPr>
              <w:pStyle w:val="Tabletext"/>
              <w:jc w:val="center"/>
              <w:rPr>
                <w:color w:val="auto"/>
                <w:sz w:val="18"/>
                <w:szCs w:val="18"/>
                <w:lang w:eastAsia="de-DE"/>
              </w:rPr>
            </w:pPr>
            <w:r>
              <w:rPr>
                <w:color w:val="auto"/>
                <w:sz w:val="18"/>
                <w:szCs w:val="18"/>
                <w:lang w:eastAsia="de-DE"/>
              </w:rPr>
              <w:t>Light detection and ranging</w:t>
            </w:r>
          </w:p>
        </w:tc>
        <w:tc>
          <w:tcPr>
            <w:tcW w:w="1985" w:type="dxa"/>
            <w:vAlign w:val="center"/>
          </w:tcPr>
          <w:p w14:paraId="2CCC5A0D" w14:textId="77777777" w:rsidR="008B7E60" w:rsidRPr="00A7572B" w:rsidRDefault="008B7E60" w:rsidP="00A7572B">
            <w:pPr>
              <w:pStyle w:val="Tabletext"/>
              <w:jc w:val="center"/>
              <w:rPr>
                <w:color w:val="auto"/>
                <w:sz w:val="18"/>
                <w:szCs w:val="18"/>
                <w:lang w:eastAsia="de-DE"/>
              </w:rPr>
            </w:pPr>
            <w:r w:rsidRPr="005F09C1">
              <w:rPr>
                <w:color w:val="auto"/>
                <w:sz w:val="18"/>
                <w:szCs w:val="18"/>
                <w:lang w:eastAsia="de-DE"/>
              </w:rPr>
              <w:t>Laser Ranging</w:t>
            </w:r>
          </w:p>
        </w:tc>
        <w:tc>
          <w:tcPr>
            <w:tcW w:w="1653" w:type="dxa"/>
            <w:vAlign w:val="center"/>
          </w:tcPr>
          <w:p w14:paraId="36A77EA3" w14:textId="43323E27" w:rsidR="008B7E60" w:rsidRDefault="00F914F7" w:rsidP="00AA67B5">
            <w:pPr>
              <w:pStyle w:val="Tabletext"/>
              <w:jc w:val="center"/>
              <w:rPr>
                <w:sz w:val="18"/>
                <w:szCs w:val="18"/>
                <w:lang w:eastAsia="de-DE"/>
              </w:rPr>
            </w:pPr>
            <w:ins w:id="1564" w:author="KN-NZ-Presentation, Funktional" w:date="2017-06-14T08:45:00Z">
              <w:r>
                <w:rPr>
                  <w:sz w:val="18"/>
                  <w:szCs w:val="18"/>
                  <w:lang w:eastAsia="de-DE"/>
                </w:rPr>
                <w:t>n/a</w:t>
              </w:r>
            </w:ins>
            <w:del w:id="1565" w:author="KN-NZ-Presentation, Funktional" w:date="2017-06-14T08:45:00Z">
              <w:r w:rsidR="008B7E60" w:rsidDel="00F914F7">
                <w:rPr>
                  <w:color w:val="auto"/>
                  <w:sz w:val="18"/>
                  <w:szCs w:val="18"/>
                  <w:lang w:eastAsia="de-DE"/>
                </w:rPr>
                <w:delText>n.a.</w:delText>
              </w:r>
            </w:del>
          </w:p>
        </w:tc>
        <w:tc>
          <w:tcPr>
            <w:tcW w:w="1341" w:type="dxa"/>
            <w:vAlign w:val="center"/>
          </w:tcPr>
          <w:p w14:paraId="52B20BDB" w14:textId="02137D2A" w:rsidR="008B7E60" w:rsidRDefault="008B7E60" w:rsidP="00AA50D4">
            <w:pPr>
              <w:pStyle w:val="Tabletext"/>
              <w:jc w:val="center"/>
              <w:rPr>
                <w:sz w:val="18"/>
                <w:szCs w:val="18"/>
                <w:lang w:eastAsia="de-DE"/>
              </w:rPr>
            </w:pPr>
            <w:r>
              <w:rPr>
                <w:color w:val="auto"/>
                <w:sz w:val="18"/>
                <w:szCs w:val="18"/>
                <w:lang w:eastAsia="de-DE"/>
              </w:rPr>
              <w:t xml:space="preserve">Local </w:t>
            </w:r>
            <w:del w:id="1566" w:author="KN-NZ-Presentation, Funktional" w:date="2017-06-14T08:44:00Z">
              <w:r w:rsidDel="00F914F7">
                <w:rPr>
                  <w:color w:val="auto"/>
                  <w:sz w:val="18"/>
                  <w:szCs w:val="18"/>
                  <w:lang w:eastAsia="de-DE"/>
                </w:rPr>
                <w:br/>
                <w:delText>(Regional)</w:delText>
              </w:r>
            </w:del>
          </w:p>
        </w:tc>
        <w:tc>
          <w:tcPr>
            <w:tcW w:w="1396" w:type="dxa"/>
            <w:vAlign w:val="center"/>
          </w:tcPr>
          <w:p w14:paraId="2800960C" w14:textId="0B88F2D9" w:rsidR="008B7E60" w:rsidRDefault="008B7E60" w:rsidP="008B7E60">
            <w:pPr>
              <w:pStyle w:val="Tabletext"/>
              <w:jc w:val="center"/>
              <w:rPr>
                <w:ins w:id="1567" w:author="Gewies, Stefan" w:date="2017-06-06T14:20:00Z"/>
                <w:color w:val="auto"/>
                <w:sz w:val="18"/>
                <w:szCs w:val="18"/>
                <w:lang w:eastAsia="de-DE"/>
              </w:rPr>
            </w:pPr>
            <w:ins w:id="1568" w:author="Gewies, Stefan" w:date="2017-06-06T14:24:00Z">
              <w:r>
                <w:rPr>
                  <w:color w:val="auto"/>
                  <w:sz w:val="18"/>
                  <w:szCs w:val="18"/>
                  <w:lang w:eastAsia="de-DE"/>
                </w:rPr>
                <w:t>Yes</w:t>
              </w:r>
            </w:ins>
          </w:p>
        </w:tc>
      </w:tr>
      <w:tr w:rsidR="001E17A5" w:rsidRPr="00C06A78" w14:paraId="2897C2C9" w14:textId="2DA22493" w:rsidTr="009F3FCC">
        <w:trPr>
          <w:jc w:val="center"/>
        </w:trPr>
        <w:tc>
          <w:tcPr>
            <w:tcW w:w="2237" w:type="dxa"/>
            <w:shd w:val="clear" w:color="auto" w:fill="FFFFFF" w:themeFill="background1"/>
            <w:vAlign w:val="center"/>
          </w:tcPr>
          <w:p w14:paraId="564F849D" w14:textId="77777777" w:rsidR="008B7E60" w:rsidRDefault="008B7E60" w:rsidP="00A7572B">
            <w:pPr>
              <w:pStyle w:val="Tabletext"/>
              <w:rPr>
                <w:sz w:val="18"/>
                <w:szCs w:val="18"/>
                <w:lang w:eastAsia="de-DE"/>
              </w:rPr>
            </w:pPr>
            <w:r>
              <w:rPr>
                <w:color w:val="auto"/>
                <w:sz w:val="18"/>
                <w:szCs w:val="18"/>
                <w:lang w:eastAsia="de-DE"/>
              </w:rPr>
              <w:t>Sonar</w:t>
            </w:r>
          </w:p>
        </w:tc>
        <w:tc>
          <w:tcPr>
            <w:tcW w:w="1663" w:type="dxa"/>
            <w:vAlign w:val="center"/>
          </w:tcPr>
          <w:p w14:paraId="439F69A1" w14:textId="77777777" w:rsidR="008B7E60" w:rsidRDefault="008B7E60" w:rsidP="00A7572B">
            <w:pPr>
              <w:pStyle w:val="Tabletext"/>
              <w:jc w:val="center"/>
              <w:rPr>
                <w:color w:val="auto"/>
                <w:sz w:val="18"/>
                <w:szCs w:val="18"/>
                <w:lang w:eastAsia="de-DE"/>
              </w:rPr>
            </w:pPr>
            <w:r>
              <w:rPr>
                <w:color w:val="auto"/>
                <w:sz w:val="18"/>
                <w:szCs w:val="18"/>
                <w:lang w:eastAsia="de-DE"/>
              </w:rPr>
              <w:t>Sound detection and ranging</w:t>
            </w:r>
          </w:p>
        </w:tc>
        <w:tc>
          <w:tcPr>
            <w:tcW w:w="1985" w:type="dxa"/>
            <w:vAlign w:val="center"/>
          </w:tcPr>
          <w:p w14:paraId="55A42339" w14:textId="77777777" w:rsidR="008B7E60" w:rsidRDefault="008B7E60" w:rsidP="00A7572B">
            <w:pPr>
              <w:pStyle w:val="Tabletext"/>
              <w:jc w:val="center"/>
              <w:rPr>
                <w:sz w:val="18"/>
                <w:szCs w:val="18"/>
                <w:lang w:eastAsia="de-DE"/>
              </w:rPr>
            </w:pPr>
            <w:r w:rsidRPr="005F09C1">
              <w:rPr>
                <w:color w:val="auto"/>
                <w:sz w:val="18"/>
                <w:szCs w:val="18"/>
                <w:lang w:eastAsia="de-DE"/>
              </w:rPr>
              <w:t xml:space="preserve">Active Sonar </w:t>
            </w:r>
            <w:r>
              <w:rPr>
                <w:color w:val="auto"/>
                <w:sz w:val="18"/>
                <w:szCs w:val="18"/>
                <w:lang w:eastAsia="de-DE"/>
              </w:rPr>
              <w:br/>
            </w:r>
            <w:r w:rsidRPr="005F09C1">
              <w:rPr>
                <w:color w:val="auto"/>
                <w:sz w:val="18"/>
                <w:szCs w:val="18"/>
                <w:lang w:eastAsia="de-DE"/>
              </w:rPr>
              <w:t>Passive Sonar</w:t>
            </w:r>
          </w:p>
        </w:tc>
        <w:tc>
          <w:tcPr>
            <w:tcW w:w="1653" w:type="dxa"/>
            <w:vAlign w:val="center"/>
          </w:tcPr>
          <w:p w14:paraId="14E82477" w14:textId="53966C3D" w:rsidR="008B7E60" w:rsidRDefault="00F914F7" w:rsidP="00EF6403">
            <w:pPr>
              <w:pStyle w:val="Tabletext"/>
              <w:jc w:val="center"/>
              <w:rPr>
                <w:sz w:val="18"/>
                <w:szCs w:val="18"/>
                <w:lang w:eastAsia="de-DE"/>
              </w:rPr>
            </w:pPr>
            <w:ins w:id="1569" w:author="KN-NZ-Presentation, Funktional" w:date="2017-06-14T08:45:00Z">
              <w:r>
                <w:rPr>
                  <w:sz w:val="18"/>
                  <w:szCs w:val="18"/>
                  <w:lang w:eastAsia="de-DE"/>
                </w:rPr>
                <w:t>n/a</w:t>
              </w:r>
            </w:ins>
            <w:del w:id="1570" w:author="KN-NZ-Presentation, Funktional" w:date="2017-06-14T08:45:00Z">
              <w:r w:rsidR="008B7E60" w:rsidDel="00F914F7">
                <w:rPr>
                  <w:color w:val="auto"/>
                  <w:sz w:val="18"/>
                  <w:szCs w:val="18"/>
                  <w:lang w:eastAsia="de-DE"/>
                </w:rPr>
                <w:delText>n.a.</w:delText>
              </w:r>
            </w:del>
            <w:del w:id="1571" w:author="Gewies, Stefan" w:date="2017-06-07T06:49:00Z">
              <w:r w:rsidR="008B7E60" w:rsidDel="00EF6403">
                <w:rPr>
                  <w:color w:val="auto"/>
                  <w:sz w:val="18"/>
                  <w:szCs w:val="18"/>
                  <w:lang w:eastAsia="de-DE"/>
                </w:rPr>
                <w:br/>
              </w:r>
            </w:del>
          </w:p>
        </w:tc>
        <w:tc>
          <w:tcPr>
            <w:tcW w:w="1341" w:type="dxa"/>
            <w:vAlign w:val="center"/>
          </w:tcPr>
          <w:p w14:paraId="28CBAC25" w14:textId="77777777" w:rsidR="008B7E60" w:rsidRDefault="008B7E60" w:rsidP="00A7572B">
            <w:pPr>
              <w:pStyle w:val="Tabletext"/>
              <w:jc w:val="center"/>
              <w:rPr>
                <w:sz w:val="18"/>
                <w:szCs w:val="18"/>
                <w:lang w:eastAsia="de-DE"/>
              </w:rPr>
            </w:pPr>
            <w:r>
              <w:rPr>
                <w:color w:val="auto"/>
                <w:sz w:val="18"/>
                <w:szCs w:val="18"/>
                <w:lang w:eastAsia="de-DE"/>
              </w:rPr>
              <w:t>Local</w:t>
            </w:r>
          </w:p>
        </w:tc>
        <w:tc>
          <w:tcPr>
            <w:tcW w:w="1396" w:type="dxa"/>
            <w:vAlign w:val="center"/>
          </w:tcPr>
          <w:p w14:paraId="4061E761" w14:textId="1FD93604" w:rsidR="008B7E60" w:rsidRDefault="008B7E60" w:rsidP="008B7E60">
            <w:pPr>
              <w:pStyle w:val="Tabletext"/>
              <w:jc w:val="center"/>
              <w:rPr>
                <w:ins w:id="1572" w:author="Gewies, Stefan" w:date="2017-06-06T14:20:00Z"/>
                <w:color w:val="auto"/>
                <w:sz w:val="18"/>
                <w:szCs w:val="18"/>
                <w:lang w:eastAsia="de-DE"/>
              </w:rPr>
            </w:pPr>
            <w:ins w:id="1573" w:author="Gewies, Stefan" w:date="2017-06-06T14:25:00Z">
              <w:r>
                <w:rPr>
                  <w:color w:val="auto"/>
                  <w:sz w:val="18"/>
                  <w:szCs w:val="18"/>
                  <w:lang w:eastAsia="de-DE"/>
                </w:rPr>
                <w:t>No</w:t>
              </w:r>
            </w:ins>
          </w:p>
        </w:tc>
      </w:tr>
      <w:tr w:rsidR="00B95B84" w:rsidRPr="00C06A78" w:rsidDel="00F914F7" w14:paraId="7EA9779C" w14:textId="15A7644D" w:rsidTr="008C4F5A">
        <w:trPr>
          <w:jc w:val="center"/>
          <w:ins w:id="1574" w:author="Gewies, Stefan" w:date="2017-06-07T08:55:00Z"/>
          <w:del w:id="1575" w:author="KN-NZ-Presentation, Funktional" w:date="2017-06-14T08:46:00Z"/>
        </w:trPr>
        <w:tc>
          <w:tcPr>
            <w:tcW w:w="2237" w:type="dxa"/>
            <w:shd w:val="clear" w:color="auto" w:fill="FFFFFF" w:themeFill="background1"/>
            <w:vAlign w:val="center"/>
          </w:tcPr>
          <w:p w14:paraId="192DFBEC" w14:textId="1800A17A" w:rsidR="00B95B84" w:rsidDel="00F914F7" w:rsidRDefault="00B95B84" w:rsidP="00A7572B">
            <w:pPr>
              <w:pStyle w:val="Tabletext"/>
              <w:rPr>
                <w:ins w:id="1576" w:author="Gewies, Stefan" w:date="2017-06-07T08:55:00Z"/>
                <w:del w:id="1577" w:author="KN-NZ-Presentation, Funktional" w:date="2017-06-14T08:46:00Z"/>
                <w:color w:val="auto"/>
                <w:sz w:val="18"/>
                <w:szCs w:val="18"/>
                <w:lang w:eastAsia="de-DE"/>
              </w:rPr>
            </w:pPr>
            <w:ins w:id="1578" w:author="Gewies, Stefan" w:date="2017-06-07T08:55:00Z">
              <w:del w:id="1579" w:author="KN-NZ-Presentation, Funktional" w:date="2017-06-14T08:46:00Z">
                <w:r w:rsidDel="00F914F7">
                  <w:rPr>
                    <w:color w:val="auto"/>
                    <w:sz w:val="18"/>
                    <w:szCs w:val="18"/>
                    <w:lang w:eastAsia="de-DE"/>
                  </w:rPr>
                  <w:delText>R-Mode</w:delText>
                </w:r>
              </w:del>
            </w:ins>
          </w:p>
        </w:tc>
        <w:tc>
          <w:tcPr>
            <w:tcW w:w="1663" w:type="dxa"/>
            <w:vAlign w:val="center"/>
          </w:tcPr>
          <w:p w14:paraId="14263BB8" w14:textId="0431BD55" w:rsidR="00B95B84" w:rsidDel="00F914F7" w:rsidRDefault="00B95B84" w:rsidP="00A7572B">
            <w:pPr>
              <w:pStyle w:val="Tabletext"/>
              <w:jc w:val="center"/>
              <w:rPr>
                <w:ins w:id="1580" w:author="Gewies, Stefan" w:date="2017-06-07T08:55:00Z"/>
                <w:del w:id="1581" w:author="KN-NZ-Presentation, Funktional" w:date="2017-06-14T08:46:00Z"/>
                <w:color w:val="auto"/>
                <w:sz w:val="18"/>
                <w:szCs w:val="18"/>
                <w:lang w:eastAsia="de-DE"/>
              </w:rPr>
            </w:pPr>
            <w:ins w:id="1582" w:author="Gewies, Stefan" w:date="2017-06-07T08:55:00Z">
              <w:del w:id="1583" w:author="KN-NZ-Presentation, Funktional" w:date="2017-06-14T08:46:00Z">
                <w:r w:rsidDel="00F914F7">
                  <w:rPr>
                    <w:sz w:val="18"/>
                    <w:szCs w:val="18"/>
                    <w:lang w:eastAsia="de-DE"/>
                  </w:rPr>
                  <w:delText>Positioning</w:delText>
                </w:r>
              </w:del>
            </w:ins>
          </w:p>
        </w:tc>
        <w:tc>
          <w:tcPr>
            <w:tcW w:w="1985" w:type="dxa"/>
            <w:vAlign w:val="center"/>
          </w:tcPr>
          <w:p w14:paraId="19CDB10D" w14:textId="03391889" w:rsidR="00B95B84" w:rsidRPr="005F09C1" w:rsidDel="00F914F7" w:rsidRDefault="00B95B84" w:rsidP="00A7572B">
            <w:pPr>
              <w:pStyle w:val="Tabletext"/>
              <w:jc w:val="center"/>
              <w:rPr>
                <w:ins w:id="1584" w:author="Gewies, Stefan" w:date="2017-06-07T08:55:00Z"/>
                <w:del w:id="1585" w:author="KN-NZ-Presentation, Funktional" w:date="2017-06-14T08:46:00Z"/>
                <w:color w:val="auto"/>
                <w:sz w:val="18"/>
                <w:szCs w:val="18"/>
                <w:lang w:eastAsia="de-DE"/>
              </w:rPr>
            </w:pPr>
          </w:p>
        </w:tc>
        <w:tc>
          <w:tcPr>
            <w:tcW w:w="1653" w:type="dxa"/>
            <w:vAlign w:val="center"/>
          </w:tcPr>
          <w:p w14:paraId="030E03D6" w14:textId="568ED63A" w:rsidR="00B95B84" w:rsidDel="00F914F7" w:rsidRDefault="00B95B84" w:rsidP="00EF6403">
            <w:pPr>
              <w:pStyle w:val="Tabletext"/>
              <w:jc w:val="center"/>
              <w:rPr>
                <w:ins w:id="1586" w:author="Gewies, Stefan" w:date="2017-06-07T08:55:00Z"/>
                <w:del w:id="1587" w:author="KN-NZ-Presentation, Funktional" w:date="2017-06-14T08:46:00Z"/>
                <w:color w:val="auto"/>
                <w:sz w:val="18"/>
                <w:szCs w:val="18"/>
                <w:lang w:eastAsia="de-DE"/>
              </w:rPr>
            </w:pPr>
            <w:ins w:id="1588" w:author="Gewies, Stefan" w:date="2017-06-07T08:56:00Z">
              <w:del w:id="1589" w:author="KN-NZ-Presentation, Funktional" w:date="2017-06-14T08:45:00Z">
                <w:r w:rsidDel="00F914F7">
                  <w:rPr>
                    <w:color w:val="auto"/>
                    <w:sz w:val="18"/>
                    <w:szCs w:val="18"/>
                    <w:lang w:eastAsia="de-DE"/>
                  </w:rPr>
                  <w:delText>n.a.</w:delText>
                </w:r>
              </w:del>
            </w:ins>
          </w:p>
        </w:tc>
        <w:tc>
          <w:tcPr>
            <w:tcW w:w="1341" w:type="dxa"/>
            <w:vAlign w:val="center"/>
          </w:tcPr>
          <w:p w14:paraId="4BB5E07D" w14:textId="3BE75EAF" w:rsidR="00B95B84" w:rsidDel="00F914F7" w:rsidRDefault="00B95B84" w:rsidP="00A7572B">
            <w:pPr>
              <w:pStyle w:val="Tabletext"/>
              <w:jc w:val="center"/>
              <w:rPr>
                <w:ins w:id="1590" w:author="Gewies, Stefan" w:date="2017-06-07T08:55:00Z"/>
                <w:del w:id="1591" w:author="KN-NZ-Presentation, Funktional" w:date="2017-06-14T08:46:00Z"/>
                <w:color w:val="auto"/>
                <w:sz w:val="18"/>
                <w:szCs w:val="18"/>
                <w:lang w:eastAsia="de-DE"/>
              </w:rPr>
            </w:pPr>
            <w:ins w:id="1592" w:author="Gewies, Stefan" w:date="2017-06-07T08:56:00Z">
              <w:del w:id="1593" w:author="KN-NZ-Presentation, Funktional" w:date="2017-06-14T08:46:00Z">
                <w:r w:rsidDel="00F914F7">
                  <w:rPr>
                    <w:color w:val="auto"/>
                    <w:sz w:val="18"/>
                    <w:szCs w:val="18"/>
                    <w:lang w:eastAsia="de-DE"/>
                  </w:rPr>
                  <w:delText>Regional</w:delText>
                </w:r>
              </w:del>
            </w:ins>
          </w:p>
        </w:tc>
        <w:tc>
          <w:tcPr>
            <w:tcW w:w="1396" w:type="dxa"/>
            <w:vAlign w:val="center"/>
          </w:tcPr>
          <w:p w14:paraId="1B71FAA6" w14:textId="3E9FDB28" w:rsidR="00B95B84" w:rsidDel="00F914F7" w:rsidRDefault="00B95B84" w:rsidP="008B7E60">
            <w:pPr>
              <w:pStyle w:val="Tabletext"/>
              <w:jc w:val="center"/>
              <w:rPr>
                <w:ins w:id="1594" w:author="Gewies, Stefan" w:date="2017-06-07T08:55:00Z"/>
                <w:del w:id="1595" w:author="KN-NZ-Presentation, Funktional" w:date="2017-06-14T08:46:00Z"/>
                <w:color w:val="auto"/>
                <w:sz w:val="18"/>
                <w:szCs w:val="18"/>
                <w:lang w:eastAsia="de-DE"/>
              </w:rPr>
            </w:pPr>
            <w:ins w:id="1596" w:author="Gewies, Stefan" w:date="2017-06-07T08:56:00Z">
              <w:del w:id="1597" w:author="KN-NZ-Presentation, Funktional" w:date="2017-06-14T08:46:00Z">
                <w:r w:rsidDel="00F914F7">
                  <w:rPr>
                    <w:color w:val="auto"/>
                    <w:sz w:val="18"/>
                    <w:szCs w:val="18"/>
                    <w:lang w:eastAsia="de-DE"/>
                  </w:rPr>
                  <w:delText>No</w:delText>
                </w:r>
              </w:del>
            </w:ins>
          </w:p>
        </w:tc>
      </w:tr>
    </w:tbl>
    <w:p w14:paraId="61186D76" w14:textId="2ABE793C" w:rsidR="00A7572B" w:rsidRDefault="00F914F7">
      <w:ins w:id="1598" w:author="KN-NZ-Presentation, Funktional" w:date="2017-06-14T08:45:00Z">
        <w:r>
          <w:rPr>
            <w:szCs w:val="18"/>
            <w:lang w:eastAsia="de-DE"/>
          </w:rPr>
          <w:t>n/a</w:t>
        </w:r>
        <w:r w:rsidDel="00F914F7">
          <w:rPr>
            <w:szCs w:val="18"/>
          </w:rPr>
          <w:t xml:space="preserve"> </w:t>
        </w:r>
      </w:ins>
      <w:ins w:id="1599" w:author="Gewies, Stefan" w:date="2017-06-07T08:51:00Z">
        <w:del w:id="1600" w:author="KN-NZ-Presentation, Funktional" w:date="2017-06-14T08:45:00Z">
          <w:r w:rsidR="008C4F5A" w:rsidDel="00F914F7">
            <w:rPr>
              <w:szCs w:val="18"/>
            </w:rPr>
            <w:delText>n</w:delText>
          </w:r>
        </w:del>
      </w:ins>
      <w:ins w:id="1601" w:author="Gewies, Stefan" w:date="2017-06-07T08:57:00Z">
        <w:del w:id="1602" w:author="KN-NZ-Presentation, Funktional" w:date="2017-06-14T08:45:00Z">
          <w:r w:rsidR="00B95B84" w:rsidDel="00F914F7">
            <w:rPr>
              <w:szCs w:val="18"/>
            </w:rPr>
            <w:delText>.</w:delText>
          </w:r>
        </w:del>
      </w:ins>
      <w:ins w:id="1603" w:author="Gewies, Stefan" w:date="2017-06-07T08:51:00Z">
        <w:del w:id="1604" w:author="KN-NZ-Presentation, Funktional" w:date="2017-06-14T08:45:00Z">
          <w:r w:rsidR="008C4F5A" w:rsidDel="00F914F7">
            <w:rPr>
              <w:szCs w:val="18"/>
            </w:rPr>
            <w:delText>a</w:delText>
          </w:r>
        </w:del>
      </w:ins>
      <w:ins w:id="1605" w:author="Gewies, Stefan" w:date="2017-06-07T08:57:00Z">
        <w:del w:id="1606" w:author="KN-NZ-Presentation, Funktional" w:date="2017-06-14T08:45:00Z">
          <w:r w:rsidR="00B95B84" w:rsidDel="00F914F7">
            <w:rPr>
              <w:szCs w:val="18"/>
            </w:rPr>
            <w:delText xml:space="preserve">. </w:delText>
          </w:r>
        </w:del>
        <w:del w:id="1607" w:author="KN-NZ-Presentation, Funktional" w:date="2017-06-13T12:39:00Z">
          <w:r w:rsidR="00B95B84" w:rsidDel="006608D0">
            <w:rPr>
              <w:szCs w:val="18"/>
            </w:rPr>
            <w:delText>-</w:delText>
          </w:r>
        </w:del>
      </w:ins>
      <w:ins w:id="1608" w:author="KN-NZ-Presentation, Funktional" w:date="2017-06-13T12:39:00Z">
        <w:r w:rsidR="006608D0">
          <w:rPr>
            <w:szCs w:val="18"/>
          </w:rPr>
          <w:t>–</w:t>
        </w:r>
      </w:ins>
      <w:ins w:id="1609" w:author="Gewies, Stefan" w:date="2017-06-07T08:57:00Z">
        <w:r w:rsidR="00B95B84">
          <w:rPr>
            <w:szCs w:val="18"/>
          </w:rPr>
          <w:t xml:space="preserve"> </w:t>
        </w:r>
      </w:ins>
      <w:ins w:id="1610" w:author="Gewies, Stefan" w:date="2017-06-07T08:51:00Z">
        <w:r w:rsidR="008C4F5A">
          <w:rPr>
            <w:szCs w:val="18"/>
          </w:rPr>
          <w:t>not applicable</w:t>
        </w:r>
      </w:ins>
    </w:p>
    <w:p w14:paraId="012C3CE9" w14:textId="77777777" w:rsidR="00A702B8" w:rsidRDefault="00A702B8"/>
    <w:p w14:paraId="19295F7C" w14:textId="77777777" w:rsidR="00A702B8" w:rsidRDefault="00A702B8"/>
    <w:p w14:paraId="6340CB4C" w14:textId="51F651FC" w:rsidR="00A7572B" w:rsidRPr="00F35004" w:rsidRDefault="008E0714" w:rsidP="00A7572B">
      <w:pPr>
        <w:pStyle w:val="Tablecaption"/>
        <w:jc w:val="center"/>
        <w:rPr>
          <w:rFonts w:ascii="Calibri" w:hAnsi="Calibri"/>
          <w:noProof/>
          <w:u w:val="none"/>
        </w:rPr>
      </w:pPr>
      <w:bookmarkStart w:id="1611" w:name="_Toc479846691"/>
      <w:r>
        <w:rPr>
          <w:u w:val="none"/>
        </w:rPr>
        <w:t>S</w:t>
      </w:r>
      <w:r w:rsidR="00A7572B" w:rsidRPr="0079313E">
        <w:rPr>
          <w:u w:val="none"/>
        </w:rPr>
        <w:t xml:space="preserve">ystems </w:t>
      </w:r>
      <w:del w:id="1612" w:author="KN-NZ-Presentation, Funktional" w:date="2017-06-14T09:03:00Z">
        <w:r w:rsidR="00A7572B" w:rsidDel="005A1069">
          <w:rPr>
            <w:u w:val="none"/>
          </w:rPr>
          <w:delText xml:space="preserve">supporting </w:delText>
        </w:r>
      </w:del>
      <w:ins w:id="1613" w:author="KN-NZ-Presentation, Funktional" w:date="2017-06-14T09:03:00Z">
        <w:r w:rsidR="005A1069">
          <w:rPr>
            <w:u w:val="none"/>
          </w:rPr>
          <w:t xml:space="preserve">improving </w:t>
        </w:r>
      </w:ins>
      <w:ins w:id="1614" w:author="Gewies, Stefan" w:date="2017-06-06T14:26:00Z">
        <w:del w:id="1615" w:author="KN-NZ-Presentation, Funktional" w:date="2017-06-14T09:02:00Z">
          <w:r w:rsidR="00734B53" w:rsidDel="005A1069">
            <w:rPr>
              <w:u w:val="none"/>
            </w:rPr>
            <w:delText xml:space="preserve">maritime </w:delText>
          </w:r>
        </w:del>
      </w:ins>
      <w:r w:rsidR="00A7572B" w:rsidRPr="0079313E">
        <w:rPr>
          <w:u w:val="none"/>
        </w:rPr>
        <w:t>positioning</w:t>
      </w:r>
      <w:r w:rsidR="00A7572B">
        <w:rPr>
          <w:u w:val="none"/>
        </w:rPr>
        <w:t xml:space="preserve"> and ranging</w:t>
      </w:r>
      <w:bookmarkEnd w:id="1611"/>
      <w:r w:rsidR="00A7572B" w:rsidRPr="00F35004">
        <w:rPr>
          <w:u w:val="none"/>
        </w:rPr>
        <w:t xml:space="preserve"> </w:t>
      </w:r>
    </w:p>
    <w:tbl>
      <w:tblPr>
        <w:tblStyle w:val="TableGrid"/>
        <w:tblW w:w="10328" w:type="dxa"/>
        <w:jc w:val="center"/>
        <w:tblLook w:val="04A0" w:firstRow="1" w:lastRow="0" w:firstColumn="1" w:lastColumn="0" w:noHBand="0" w:noVBand="1"/>
      </w:tblPr>
      <w:tblGrid>
        <w:gridCol w:w="2516"/>
        <w:gridCol w:w="2147"/>
        <w:gridCol w:w="1358"/>
        <w:gridCol w:w="1520"/>
        <w:gridCol w:w="1267"/>
        <w:gridCol w:w="1520"/>
      </w:tblGrid>
      <w:tr w:rsidR="00027784" w:rsidRPr="00645950" w14:paraId="028528B3" w14:textId="3D9F38EF" w:rsidTr="009F3FCC">
        <w:trPr>
          <w:tblHeader/>
          <w:jc w:val="center"/>
        </w:trPr>
        <w:tc>
          <w:tcPr>
            <w:tcW w:w="2561" w:type="dxa"/>
            <w:shd w:val="clear" w:color="auto" w:fill="D9D9D9" w:themeFill="background1" w:themeFillShade="D9"/>
            <w:vAlign w:val="center"/>
          </w:tcPr>
          <w:p w14:paraId="47C4113E" w14:textId="77777777" w:rsidR="00027784" w:rsidRDefault="00027784" w:rsidP="00733E43">
            <w:pPr>
              <w:pStyle w:val="Tabletext"/>
              <w:rPr>
                <w:sz w:val="18"/>
                <w:szCs w:val="18"/>
                <w:lang w:eastAsia="de-DE"/>
              </w:rPr>
            </w:pPr>
            <w:r>
              <w:rPr>
                <w:sz w:val="18"/>
                <w:szCs w:val="18"/>
                <w:lang w:eastAsia="de-DE"/>
              </w:rPr>
              <w:t xml:space="preserve">System </w:t>
            </w:r>
          </w:p>
        </w:tc>
        <w:tc>
          <w:tcPr>
            <w:tcW w:w="2180" w:type="dxa"/>
            <w:shd w:val="clear" w:color="auto" w:fill="D9D9D9" w:themeFill="background1" w:themeFillShade="D9"/>
            <w:vAlign w:val="center"/>
          </w:tcPr>
          <w:p w14:paraId="47D64599" w14:textId="77777777" w:rsidR="00027784" w:rsidRDefault="00027784" w:rsidP="00733E43">
            <w:pPr>
              <w:pStyle w:val="Tabletext"/>
              <w:jc w:val="center"/>
              <w:rPr>
                <w:sz w:val="18"/>
                <w:szCs w:val="18"/>
                <w:lang w:eastAsia="de-DE"/>
              </w:rPr>
            </w:pPr>
            <w:r>
              <w:rPr>
                <w:sz w:val="18"/>
                <w:szCs w:val="18"/>
                <w:lang w:eastAsia="de-DE"/>
              </w:rPr>
              <w:t>Primary means for</w:t>
            </w:r>
          </w:p>
        </w:tc>
        <w:tc>
          <w:tcPr>
            <w:tcW w:w="1358" w:type="dxa"/>
            <w:shd w:val="clear" w:color="auto" w:fill="D9D9D9" w:themeFill="background1" w:themeFillShade="D9"/>
            <w:vAlign w:val="center"/>
          </w:tcPr>
          <w:p w14:paraId="0238E2C4" w14:textId="77777777" w:rsidR="00027784" w:rsidRPr="009F3FCC" w:rsidRDefault="00027784" w:rsidP="00733E43">
            <w:pPr>
              <w:pStyle w:val="Tabletext"/>
              <w:jc w:val="center"/>
              <w:rPr>
                <w:color w:val="auto"/>
                <w:sz w:val="18"/>
                <w:szCs w:val="18"/>
                <w:lang w:val="en-US" w:eastAsia="de-DE"/>
              </w:rPr>
            </w:pPr>
            <w:r>
              <w:rPr>
                <w:sz w:val="18"/>
                <w:szCs w:val="18"/>
                <w:lang w:eastAsia="de-DE"/>
              </w:rPr>
              <w:t>Examples</w:t>
            </w:r>
          </w:p>
        </w:tc>
        <w:tc>
          <w:tcPr>
            <w:tcW w:w="1414" w:type="dxa"/>
            <w:shd w:val="clear" w:color="auto" w:fill="D9D9D9" w:themeFill="background1" w:themeFillShade="D9"/>
            <w:vAlign w:val="center"/>
          </w:tcPr>
          <w:p w14:paraId="5B60270F" w14:textId="77777777" w:rsidR="00027784" w:rsidRPr="009F3FCC" w:rsidRDefault="00027784" w:rsidP="00733E43">
            <w:pPr>
              <w:pStyle w:val="Tabletext"/>
              <w:jc w:val="center"/>
              <w:rPr>
                <w:color w:val="auto"/>
                <w:sz w:val="18"/>
                <w:szCs w:val="18"/>
                <w:lang w:val="en-US" w:eastAsia="de-DE"/>
              </w:rPr>
            </w:pPr>
            <w:r>
              <w:rPr>
                <w:sz w:val="18"/>
                <w:szCs w:val="18"/>
                <w:lang w:eastAsia="de-DE"/>
              </w:rPr>
              <w:t>Service(s)</w:t>
            </w:r>
          </w:p>
        </w:tc>
        <w:tc>
          <w:tcPr>
            <w:tcW w:w="1274" w:type="dxa"/>
            <w:shd w:val="clear" w:color="auto" w:fill="D9D9D9" w:themeFill="background1" w:themeFillShade="D9"/>
            <w:vAlign w:val="center"/>
          </w:tcPr>
          <w:p w14:paraId="12C74A96" w14:textId="77777777" w:rsidR="00027784" w:rsidRDefault="00027784" w:rsidP="00733E43">
            <w:pPr>
              <w:pStyle w:val="Tabletext"/>
              <w:jc w:val="center"/>
              <w:rPr>
                <w:color w:val="auto"/>
                <w:sz w:val="18"/>
                <w:szCs w:val="18"/>
                <w:lang w:eastAsia="de-DE"/>
              </w:rPr>
            </w:pPr>
            <w:r>
              <w:rPr>
                <w:sz w:val="18"/>
                <w:szCs w:val="18"/>
                <w:lang w:eastAsia="de-DE"/>
              </w:rPr>
              <w:t>Coverage</w:t>
            </w:r>
          </w:p>
        </w:tc>
        <w:tc>
          <w:tcPr>
            <w:tcW w:w="1541" w:type="dxa"/>
            <w:shd w:val="clear" w:color="auto" w:fill="D9D9D9" w:themeFill="background1" w:themeFillShade="D9"/>
          </w:tcPr>
          <w:p w14:paraId="2057F8B4" w14:textId="48FD52EC" w:rsidR="00027784" w:rsidRDefault="00027784" w:rsidP="00733E43">
            <w:pPr>
              <w:pStyle w:val="Tabletext"/>
              <w:jc w:val="center"/>
              <w:rPr>
                <w:sz w:val="18"/>
                <w:szCs w:val="18"/>
                <w:lang w:eastAsia="de-DE"/>
              </w:rPr>
            </w:pPr>
            <w:ins w:id="1616" w:author="Gewies, Stefan" w:date="2017-06-06T14:48:00Z">
              <w:r>
                <w:rPr>
                  <w:sz w:val="18"/>
                  <w:szCs w:val="18"/>
                  <w:lang w:eastAsia="de-DE"/>
                </w:rPr>
                <w:t>Provides high-accuracy</w:t>
              </w:r>
            </w:ins>
          </w:p>
        </w:tc>
      </w:tr>
      <w:tr w:rsidR="00027784" w:rsidRPr="00645950" w14:paraId="0B2B9ADD" w14:textId="6BE36A62" w:rsidTr="009F3FCC">
        <w:trPr>
          <w:trHeight w:val="1219"/>
          <w:tblHeader/>
          <w:jc w:val="center"/>
        </w:trPr>
        <w:tc>
          <w:tcPr>
            <w:tcW w:w="2561" w:type="dxa"/>
            <w:shd w:val="clear" w:color="auto" w:fill="FFFFFF" w:themeFill="background1"/>
            <w:vAlign w:val="center"/>
          </w:tcPr>
          <w:p w14:paraId="75E4AE83" w14:textId="23F06999" w:rsidR="00027784" w:rsidRPr="00C06A78" w:rsidRDefault="00027784" w:rsidP="00AA67B5">
            <w:pPr>
              <w:pStyle w:val="Tabletext"/>
              <w:rPr>
                <w:sz w:val="18"/>
                <w:szCs w:val="18"/>
                <w:lang w:eastAsia="de-DE"/>
              </w:rPr>
            </w:pPr>
            <w:r>
              <w:rPr>
                <w:sz w:val="18"/>
                <w:szCs w:val="18"/>
                <w:lang w:eastAsia="de-DE"/>
              </w:rPr>
              <w:t xml:space="preserve">Space Based Augmentation Systems (SBAS) </w:t>
            </w:r>
          </w:p>
        </w:tc>
        <w:tc>
          <w:tcPr>
            <w:tcW w:w="2180" w:type="dxa"/>
            <w:vAlign w:val="center"/>
          </w:tcPr>
          <w:p w14:paraId="6107C55C" w14:textId="77777777" w:rsidR="00027784" w:rsidRDefault="00027784" w:rsidP="008E0714">
            <w:pPr>
              <w:pStyle w:val="Tabletext"/>
              <w:jc w:val="center"/>
              <w:rPr>
                <w:sz w:val="18"/>
                <w:szCs w:val="18"/>
                <w:lang w:eastAsia="de-DE"/>
              </w:rPr>
            </w:pPr>
            <w:r>
              <w:rPr>
                <w:sz w:val="18"/>
                <w:szCs w:val="18"/>
                <w:lang w:eastAsia="de-DE"/>
              </w:rPr>
              <w:t>Provision of  GNSS-related correction and integrity data</w:t>
            </w:r>
          </w:p>
        </w:tc>
        <w:tc>
          <w:tcPr>
            <w:tcW w:w="1358" w:type="dxa"/>
            <w:vAlign w:val="center"/>
          </w:tcPr>
          <w:p w14:paraId="022B3850" w14:textId="77777777" w:rsidR="00027784" w:rsidRPr="0098493D" w:rsidRDefault="00027784" w:rsidP="00AA67B5">
            <w:pPr>
              <w:pStyle w:val="Tabletext"/>
              <w:jc w:val="center"/>
              <w:rPr>
                <w:lang w:val="de-DE"/>
              </w:rPr>
            </w:pPr>
            <w:r w:rsidRPr="00900BAC">
              <w:rPr>
                <w:color w:val="auto"/>
                <w:sz w:val="18"/>
                <w:szCs w:val="18"/>
                <w:lang w:val="de-DE" w:eastAsia="de-DE"/>
              </w:rPr>
              <w:t xml:space="preserve">WAAS </w:t>
            </w:r>
            <w:r w:rsidRPr="00900BAC">
              <w:rPr>
                <w:color w:val="auto"/>
                <w:sz w:val="18"/>
                <w:szCs w:val="18"/>
                <w:lang w:val="de-DE" w:eastAsia="de-DE"/>
              </w:rPr>
              <w:br/>
              <w:t>EGNOS</w:t>
            </w:r>
            <w:r w:rsidRPr="00900BAC">
              <w:rPr>
                <w:color w:val="auto"/>
                <w:sz w:val="18"/>
                <w:szCs w:val="18"/>
                <w:lang w:val="de-DE" w:eastAsia="de-DE"/>
              </w:rPr>
              <w:br/>
              <w:t>MSAS</w:t>
            </w:r>
            <w:r w:rsidRPr="00900BAC">
              <w:rPr>
                <w:color w:val="auto"/>
                <w:sz w:val="18"/>
                <w:szCs w:val="18"/>
                <w:lang w:val="de-DE" w:eastAsia="de-DE"/>
              </w:rPr>
              <w:br/>
              <w:t>GA</w:t>
            </w:r>
            <w:r w:rsidRPr="0098493D">
              <w:rPr>
                <w:color w:val="auto"/>
                <w:sz w:val="18"/>
                <w:szCs w:val="18"/>
                <w:lang w:val="de-DE" w:eastAsia="de-DE"/>
              </w:rPr>
              <w:t>GAN</w:t>
            </w:r>
            <w:r w:rsidRPr="0098493D">
              <w:rPr>
                <w:color w:val="auto"/>
                <w:sz w:val="18"/>
                <w:szCs w:val="18"/>
                <w:lang w:val="de-DE" w:eastAsia="de-DE"/>
              </w:rPr>
              <w:br/>
              <w:t>SDCM</w:t>
            </w:r>
          </w:p>
        </w:tc>
        <w:tc>
          <w:tcPr>
            <w:tcW w:w="1414" w:type="dxa"/>
            <w:vAlign w:val="center"/>
          </w:tcPr>
          <w:p w14:paraId="3BF60131" w14:textId="1EE01971" w:rsidR="005630F6" w:rsidRDefault="005630F6" w:rsidP="00720472">
            <w:pPr>
              <w:pStyle w:val="Tabletext"/>
              <w:jc w:val="center"/>
              <w:rPr>
                <w:ins w:id="1617" w:author="KN-NZ-Presentation, Funktional" w:date="2017-06-14T08:49:00Z"/>
                <w:color w:val="auto"/>
                <w:sz w:val="18"/>
                <w:szCs w:val="18"/>
                <w:lang w:val="en-US" w:eastAsia="de-DE"/>
              </w:rPr>
            </w:pPr>
            <w:ins w:id="1618" w:author="KN-NZ-Presentation, Funktional" w:date="2017-06-14T08:49:00Z">
              <w:r>
                <w:rPr>
                  <w:sz w:val="18"/>
                  <w:szCs w:val="18"/>
                  <w:lang w:eastAsia="de-DE"/>
                </w:rPr>
                <w:t>n/a</w:t>
              </w:r>
            </w:ins>
            <w:del w:id="1619" w:author="KN-NZ-Presentation, Funktional" w:date="2017-06-14T08:49:00Z">
              <w:r w:rsidR="00027784" w:rsidRPr="005630F6" w:rsidDel="005630F6">
                <w:rPr>
                  <w:color w:val="auto"/>
                  <w:sz w:val="18"/>
                  <w:szCs w:val="18"/>
                  <w:lang w:val="en-US" w:eastAsia="de-DE"/>
                  <w:rPrChange w:id="1620" w:author="KN-NZ-Presentation, Funktional" w:date="2017-06-14T08:49:00Z">
                    <w:rPr>
                      <w:color w:val="auto"/>
                      <w:sz w:val="18"/>
                      <w:szCs w:val="18"/>
                      <w:lang w:val="de-DE" w:eastAsia="de-DE"/>
                    </w:rPr>
                  </w:rPrChange>
                </w:rPr>
                <w:delText>n.a.</w:delText>
              </w:r>
            </w:del>
            <w:r w:rsidR="00027784" w:rsidRPr="005630F6">
              <w:rPr>
                <w:color w:val="auto"/>
                <w:sz w:val="18"/>
                <w:szCs w:val="18"/>
                <w:lang w:val="en-US" w:eastAsia="de-DE"/>
                <w:rPrChange w:id="1621" w:author="KN-NZ-Presentation, Funktional" w:date="2017-06-14T08:49:00Z">
                  <w:rPr>
                    <w:color w:val="auto"/>
                    <w:sz w:val="18"/>
                    <w:szCs w:val="18"/>
                    <w:lang w:val="de-DE" w:eastAsia="de-DE"/>
                  </w:rPr>
                </w:rPrChange>
              </w:rPr>
              <w:br/>
              <w:t>OS</w:t>
            </w:r>
            <w:ins w:id="1622" w:author="KN-NZ-Presentation, Funktional" w:date="2017-06-14T08:50:00Z">
              <w:r>
                <w:rPr>
                  <w:color w:val="auto"/>
                  <w:sz w:val="18"/>
                  <w:szCs w:val="18"/>
                  <w:lang w:val="en-US" w:eastAsia="de-DE"/>
                </w:rPr>
                <w:t>, SOL</w:t>
              </w:r>
            </w:ins>
            <w:r w:rsidR="00027784" w:rsidRPr="005630F6">
              <w:rPr>
                <w:color w:val="auto"/>
                <w:sz w:val="18"/>
                <w:szCs w:val="18"/>
                <w:lang w:val="en-US" w:eastAsia="de-DE"/>
                <w:rPrChange w:id="1623" w:author="KN-NZ-Presentation, Funktional" w:date="2017-06-14T08:49:00Z">
                  <w:rPr>
                    <w:color w:val="auto"/>
                    <w:sz w:val="18"/>
                    <w:szCs w:val="18"/>
                    <w:lang w:val="de-DE" w:eastAsia="de-DE"/>
                  </w:rPr>
                </w:rPrChange>
              </w:rPr>
              <w:t xml:space="preserve"> </w:t>
            </w:r>
            <w:r w:rsidR="00027784" w:rsidRPr="005630F6">
              <w:rPr>
                <w:color w:val="auto"/>
                <w:sz w:val="18"/>
                <w:szCs w:val="18"/>
                <w:lang w:val="en-US" w:eastAsia="de-DE"/>
                <w:rPrChange w:id="1624" w:author="KN-NZ-Presentation, Funktional" w:date="2017-06-14T08:49:00Z">
                  <w:rPr>
                    <w:color w:val="auto"/>
                    <w:sz w:val="18"/>
                    <w:szCs w:val="18"/>
                    <w:lang w:val="de-DE" w:eastAsia="de-DE"/>
                  </w:rPr>
                </w:rPrChange>
              </w:rPr>
              <w:br/>
            </w:r>
            <w:ins w:id="1625" w:author="KN-NZ-Presentation, Funktional" w:date="2017-06-14T08:49:00Z">
              <w:r>
                <w:rPr>
                  <w:sz w:val="18"/>
                  <w:szCs w:val="18"/>
                  <w:lang w:eastAsia="de-DE"/>
                </w:rPr>
                <w:t>n/a</w:t>
              </w:r>
            </w:ins>
            <w:del w:id="1626" w:author="KN-NZ-Presentation, Funktional" w:date="2017-06-14T08:49:00Z">
              <w:r w:rsidR="00027784" w:rsidRPr="005630F6" w:rsidDel="005630F6">
                <w:rPr>
                  <w:color w:val="auto"/>
                  <w:sz w:val="18"/>
                  <w:szCs w:val="18"/>
                  <w:lang w:val="en-US" w:eastAsia="de-DE"/>
                  <w:rPrChange w:id="1627" w:author="KN-NZ-Presentation, Funktional" w:date="2017-06-14T08:49:00Z">
                    <w:rPr>
                      <w:color w:val="auto"/>
                      <w:sz w:val="18"/>
                      <w:szCs w:val="18"/>
                      <w:lang w:val="de-DE" w:eastAsia="de-DE"/>
                    </w:rPr>
                  </w:rPrChange>
                </w:rPr>
                <w:delText>n.a.</w:delText>
              </w:r>
            </w:del>
            <w:r w:rsidR="00027784" w:rsidRPr="005630F6">
              <w:rPr>
                <w:color w:val="auto"/>
                <w:sz w:val="18"/>
                <w:szCs w:val="18"/>
                <w:lang w:val="en-US" w:eastAsia="de-DE"/>
                <w:rPrChange w:id="1628" w:author="KN-NZ-Presentation, Funktional" w:date="2017-06-14T08:49:00Z">
                  <w:rPr>
                    <w:color w:val="auto"/>
                    <w:sz w:val="18"/>
                    <w:szCs w:val="18"/>
                    <w:lang w:val="de-DE" w:eastAsia="de-DE"/>
                  </w:rPr>
                </w:rPrChange>
              </w:rPr>
              <w:br/>
            </w:r>
            <w:ins w:id="1629" w:author="KN-NZ-Presentation, Funktional" w:date="2017-06-14T08:49:00Z">
              <w:r>
                <w:rPr>
                  <w:sz w:val="18"/>
                  <w:szCs w:val="18"/>
                  <w:lang w:eastAsia="de-DE"/>
                </w:rPr>
                <w:t>n/a</w:t>
              </w:r>
            </w:ins>
            <w:del w:id="1630" w:author="KN-NZ-Presentation, Funktional" w:date="2017-06-14T08:49:00Z">
              <w:r w:rsidR="00027784" w:rsidRPr="005630F6" w:rsidDel="005630F6">
                <w:rPr>
                  <w:color w:val="auto"/>
                  <w:sz w:val="18"/>
                  <w:szCs w:val="18"/>
                  <w:lang w:val="en-US" w:eastAsia="de-DE"/>
                  <w:rPrChange w:id="1631" w:author="KN-NZ-Presentation, Funktional" w:date="2017-06-14T08:49:00Z">
                    <w:rPr>
                      <w:color w:val="auto"/>
                      <w:sz w:val="18"/>
                      <w:szCs w:val="18"/>
                      <w:lang w:val="de-DE" w:eastAsia="de-DE"/>
                    </w:rPr>
                  </w:rPrChange>
                </w:rPr>
                <w:delText>n.a.</w:delText>
              </w:r>
              <w:r w:rsidR="00027784" w:rsidRPr="005630F6" w:rsidDel="005630F6">
                <w:rPr>
                  <w:color w:val="auto"/>
                  <w:sz w:val="18"/>
                  <w:szCs w:val="18"/>
                  <w:lang w:val="en-US" w:eastAsia="de-DE"/>
                  <w:rPrChange w:id="1632" w:author="KN-NZ-Presentation, Funktional" w:date="2017-06-14T08:49:00Z">
                    <w:rPr>
                      <w:color w:val="auto"/>
                      <w:sz w:val="18"/>
                      <w:szCs w:val="18"/>
                      <w:lang w:val="de-DE" w:eastAsia="de-DE"/>
                    </w:rPr>
                  </w:rPrChange>
                </w:rPr>
                <w:br/>
              </w:r>
            </w:del>
          </w:p>
          <w:p w14:paraId="4F1BF907" w14:textId="57273A60" w:rsidR="00027784" w:rsidRPr="005630F6" w:rsidRDefault="005A1069" w:rsidP="00720472">
            <w:pPr>
              <w:pStyle w:val="Tabletext"/>
              <w:jc w:val="center"/>
              <w:rPr>
                <w:color w:val="auto"/>
                <w:sz w:val="18"/>
                <w:szCs w:val="18"/>
                <w:lang w:val="en-US" w:eastAsia="de-DE"/>
                <w:rPrChange w:id="1633" w:author="KN-NZ-Presentation, Funktional" w:date="2017-06-14T08:49:00Z">
                  <w:rPr>
                    <w:color w:val="auto"/>
                    <w:sz w:val="18"/>
                    <w:szCs w:val="18"/>
                    <w:lang w:val="de-DE" w:eastAsia="de-DE"/>
                  </w:rPr>
                </w:rPrChange>
              </w:rPr>
            </w:pPr>
            <w:commentRangeStart w:id="1634"/>
            <w:ins w:id="1635" w:author="KN-NZ-Presentation, Funktional" w:date="2017-06-14T08:57:00Z">
              <w:r w:rsidRPr="005A1069">
                <w:rPr>
                  <w:sz w:val="18"/>
                  <w:szCs w:val="18"/>
                  <w:highlight w:val="yellow"/>
                  <w:lang w:eastAsia="de-DE"/>
                  <w:rPrChange w:id="1636" w:author="KN-NZ-Presentation, Funktional" w:date="2017-06-14T08:57:00Z">
                    <w:rPr>
                      <w:sz w:val="18"/>
                      <w:szCs w:val="18"/>
                      <w:lang w:eastAsia="de-DE"/>
                    </w:rPr>
                  </w:rPrChange>
                </w:rPr>
                <w:t xml:space="preserve">SPS, </w:t>
              </w:r>
            </w:ins>
            <w:ins w:id="1637" w:author="KN-NZ-Presentation, Funktional" w:date="2017-06-14T08:55:00Z">
              <w:r w:rsidR="005630F6" w:rsidRPr="005A1069">
                <w:rPr>
                  <w:sz w:val="18"/>
                  <w:szCs w:val="18"/>
                  <w:highlight w:val="yellow"/>
                  <w:lang w:eastAsia="de-DE"/>
                  <w:rPrChange w:id="1638" w:author="KN-NZ-Presentation, Funktional" w:date="2017-06-14T08:57:00Z">
                    <w:rPr>
                      <w:sz w:val="18"/>
                      <w:szCs w:val="18"/>
                      <w:lang w:eastAsia="de-DE"/>
                    </w:rPr>
                  </w:rPrChange>
                </w:rPr>
                <w:t>PP</w:t>
              </w:r>
            </w:ins>
            <w:ins w:id="1639" w:author="KN-NZ-Presentation, Funktional" w:date="2017-06-14T08:57:00Z">
              <w:r w:rsidRPr="005A1069">
                <w:rPr>
                  <w:sz w:val="18"/>
                  <w:szCs w:val="18"/>
                  <w:vertAlign w:val="superscript"/>
                  <w:lang w:eastAsia="de-DE"/>
                  <w:rPrChange w:id="1640" w:author="KN-NZ-Presentation, Funktional" w:date="2017-06-14T08:57:00Z">
                    <w:rPr>
                      <w:sz w:val="18"/>
                      <w:szCs w:val="18"/>
                      <w:lang w:eastAsia="de-DE"/>
                    </w:rPr>
                  </w:rPrChange>
                </w:rPr>
                <w:t>(a)</w:t>
              </w:r>
            </w:ins>
            <w:del w:id="1641" w:author="KN-NZ-Presentation, Funktional" w:date="2017-06-14T08:49:00Z">
              <w:r w:rsidR="00027784" w:rsidRPr="005630F6" w:rsidDel="005630F6">
                <w:rPr>
                  <w:color w:val="auto"/>
                  <w:sz w:val="18"/>
                  <w:szCs w:val="18"/>
                  <w:lang w:val="en-US" w:eastAsia="de-DE"/>
                  <w:rPrChange w:id="1642" w:author="KN-NZ-Presentation, Funktional" w:date="2017-06-14T08:49:00Z">
                    <w:rPr>
                      <w:color w:val="auto"/>
                      <w:sz w:val="18"/>
                      <w:szCs w:val="18"/>
                      <w:lang w:val="de-DE" w:eastAsia="de-DE"/>
                    </w:rPr>
                  </w:rPrChange>
                </w:rPr>
                <w:delText>n.a</w:delText>
              </w:r>
            </w:del>
            <w:commentRangeEnd w:id="1634"/>
            <w:r w:rsidR="009618D6">
              <w:rPr>
                <w:rStyle w:val="CommentReference"/>
                <w:color w:val="auto"/>
              </w:rPr>
              <w:commentReference w:id="1634"/>
            </w:r>
            <w:del w:id="1643" w:author="KN-NZ-Presentation, Funktional" w:date="2017-06-14T08:49:00Z">
              <w:r w:rsidR="00027784" w:rsidRPr="005630F6" w:rsidDel="005630F6">
                <w:rPr>
                  <w:color w:val="auto"/>
                  <w:sz w:val="18"/>
                  <w:szCs w:val="18"/>
                  <w:lang w:val="en-US" w:eastAsia="de-DE"/>
                  <w:rPrChange w:id="1644" w:author="KN-NZ-Presentation, Funktional" w:date="2017-06-14T08:49:00Z">
                    <w:rPr>
                      <w:color w:val="auto"/>
                      <w:sz w:val="18"/>
                      <w:szCs w:val="18"/>
                      <w:lang w:val="de-DE" w:eastAsia="de-DE"/>
                    </w:rPr>
                  </w:rPrChange>
                </w:rPr>
                <w:delText>.</w:delText>
              </w:r>
            </w:del>
          </w:p>
        </w:tc>
        <w:tc>
          <w:tcPr>
            <w:tcW w:w="1274" w:type="dxa"/>
            <w:vAlign w:val="center"/>
          </w:tcPr>
          <w:p w14:paraId="7F2D6293" w14:textId="77777777" w:rsidR="00027784" w:rsidRPr="00645950" w:rsidRDefault="00027784" w:rsidP="00AA67B5">
            <w:pPr>
              <w:pStyle w:val="Tabletext"/>
              <w:jc w:val="center"/>
              <w:rPr>
                <w:color w:val="auto"/>
                <w:sz w:val="18"/>
                <w:szCs w:val="18"/>
                <w:lang w:eastAsia="de-DE"/>
              </w:rPr>
            </w:pPr>
            <w:r>
              <w:rPr>
                <w:color w:val="auto"/>
                <w:sz w:val="18"/>
                <w:szCs w:val="18"/>
                <w:lang w:eastAsia="de-DE"/>
              </w:rPr>
              <w:t>Regional</w:t>
            </w:r>
          </w:p>
        </w:tc>
        <w:tc>
          <w:tcPr>
            <w:tcW w:w="1541" w:type="dxa"/>
            <w:vAlign w:val="center"/>
          </w:tcPr>
          <w:p w14:paraId="163CB4AF" w14:textId="77777777" w:rsidR="00027784" w:rsidRPr="009618D6" w:rsidRDefault="00027784" w:rsidP="00027784">
            <w:pPr>
              <w:pStyle w:val="Tabletext"/>
              <w:jc w:val="center"/>
              <w:rPr>
                <w:ins w:id="1645" w:author="KN-NZ-Presentation, Funktional" w:date="2017-06-14T08:52:00Z"/>
                <w:color w:val="auto"/>
                <w:sz w:val="18"/>
                <w:szCs w:val="18"/>
                <w:lang w:val="en-US" w:eastAsia="de-DE"/>
                <w:rPrChange w:id="1646" w:author="Gewies, Stefan" w:date="2017-06-14T14:59:00Z">
                  <w:rPr>
                    <w:ins w:id="1647" w:author="KN-NZ-Presentation, Funktional" w:date="2017-06-14T08:52:00Z"/>
                    <w:color w:val="auto"/>
                    <w:sz w:val="18"/>
                    <w:szCs w:val="18"/>
                    <w:lang w:eastAsia="de-DE"/>
                  </w:rPr>
                </w:rPrChange>
              </w:rPr>
            </w:pPr>
            <w:ins w:id="1648" w:author="Gewies, Stefan" w:date="2017-06-06T14:48:00Z">
              <w:r w:rsidRPr="009618D6">
                <w:rPr>
                  <w:color w:val="auto"/>
                  <w:sz w:val="18"/>
                  <w:szCs w:val="18"/>
                  <w:lang w:val="en-US" w:eastAsia="de-DE"/>
                  <w:rPrChange w:id="1649" w:author="Gewies, Stefan" w:date="2017-06-14T14:59:00Z">
                    <w:rPr>
                      <w:color w:val="auto"/>
                      <w:sz w:val="18"/>
                      <w:szCs w:val="18"/>
                      <w:lang w:eastAsia="de-DE"/>
                    </w:rPr>
                  </w:rPrChange>
                </w:rPr>
                <w:t>No</w:t>
              </w:r>
            </w:ins>
          </w:p>
          <w:p w14:paraId="31EC4CA1" w14:textId="77777777" w:rsidR="005630F6" w:rsidRPr="005630F6" w:rsidRDefault="005630F6" w:rsidP="00027784">
            <w:pPr>
              <w:pStyle w:val="Tabletext"/>
              <w:jc w:val="center"/>
              <w:rPr>
                <w:ins w:id="1650" w:author="KN-NZ-Presentation, Funktional" w:date="2017-06-14T08:52:00Z"/>
                <w:color w:val="auto"/>
                <w:sz w:val="18"/>
                <w:szCs w:val="18"/>
                <w:lang w:val="en-US" w:eastAsia="de-DE"/>
                <w:rPrChange w:id="1651" w:author="KN-NZ-Presentation, Funktional" w:date="2017-06-14T08:55:00Z">
                  <w:rPr>
                    <w:ins w:id="1652" w:author="KN-NZ-Presentation, Funktional" w:date="2017-06-14T08:52:00Z"/>
                    <w:color w:val="auto"/>
                    <w:sz w:val="18"/>
                    <w:szCs w:val="18"/>
                    <w:lang w:eastAsia="de-DE"/>
                  </w:rPr>
                </w:rPrChange>
              </w:rPr>
            </w:pPr>
            <w:ins w:id="1653" w:author="KN-NZ-Presentation, Funktional" w:date="2017-06-14T08:52:00Z">
              <w:r w:rsidRPr="005630F6">
                <w:rPr>
                  <w:color w:val="auto"/>
                  <w:sz w:val="18"/>
                  <w:szCs w:val="18"/>
                  <w:lang w:val="en-US" w:eastAsia="de-DE"/>
                  <w:rPrChange w:id="1654" w:author="KN-NZ-Presentation, Funktional" w:date="2017-06-14T08:55:00Z">
                    <w:rPr>
                      <w:color w:val="auto"/>
                      <w:sz w:val="18"/>
                      <w:szCs w:val="18"/>
                      <w:lang w:eastAsia="de-DE"/>
                    </w:rPr>
                  </w:rPrChange>
                </w:rPr>
                <w:t>No</w:t>
              </w:r>
            </w:ins>
          </w:p>
          <w:p w14:paraId="4FAF6188" w14:textId="77777777" w:rsidR="005630F6" w:rsidRPr="005630F6" w:rsidRDefault="005630F6" w:rsidP="00027784">
            <w:pPr>
              <w:pStyle w:val="Tabletext"/>
              <w:jc w:val="center"/>
              <w:rPr>
                <w:ins w:id="1655" w:author="KN-NZ-Presentation, Funktional" w:date="2017-06-14T08:52:00Z"/>
                <w:color w:val="auto"/>
                <w:sz w:val="18"/>
                <w:szCs w:val="18"/>
                <w:lang w:val="en-US" w:eastAsia="de-DE"/>
                <w:rPrChange w:id="1656" w:author="KN-NZ-Presentation, Funktional" w:date="2017-06-14T08:55:00Z">
                  <w:rPr>
                    <w:ins w:id="1657" w:author="KN-NZ-Presentation, Funktional" w:date="2017-06-14T08:52:00Z"/>
                    <w:color w:val="auto"/>
                    <w:sz w:val="18"/>
                    <w:szCs w:val="18"/>
                    <w:lang w:eastAsia="de-DE"/>
                  </w:rPr>
                </w:rPrChange>
              </w:rPr>
            </w:pPr>
            <w:ins w:id="1658" w:author="KN-NZ-Presentation, Funktional" w:date="2017-06-14T08:52:00Z">
              <w:r w:rsidRPr="005630F6">
                <w:rPr>
                  <w:color w:val="auto"/>
                  <w:sz w:val="18"/>
                  <w:szCs w:val="18"/>
                  <w:lang w:val="en-US" w:eastAsia="de-DE"/>
                  <w:rPrChange w:id="1659" w:author="KN-NZ-Presentation, Funktional" w:date="2017-06-14T08:55:00Z">
                    <w:rPr>
                      <w:color w:val="auto"/>
                      <w:sz w:val="18"/>
                      <w:szCs w:val="18"/>
                      <w:lang w:eastAsia="de-DE"/>
                    </w:rPr>
                  </w:rPrChange>
                </w:rPr>
                <w:t>No</w:t>
              </w:r>
            </w:ins>
          </w:p>
          <w:p w14:paraId="4FED128A" w14:textId="77777777" w:rsidR="005630F6" w:rsidRPr="005630F6" w:rsidRDefault="005630F6" w:rsidP="00027784">
            <w:pPr>
              <w:pStyle w:val="Tabletext"/>
              <w:jc w:val="center"/>
              <w:rPr>
                <w:ins w:id="1660" w:author="KN-NZ-Presentation, Funktional" w:date="2017-06-14T08:52:00Z"/>
                <w:color w:val="auto"/>
                <w:sz w:val="18"/>
                <w:szCs w:val="18"/>
                <w:lang w:val="en-US" w:eastAsia="de-DE"/>
                <w:rPrChange w:id="1661" w:author="KN-NZ-Presentation, Funktional" w:date="2017-06-14T08:55:00Z">
                  <w:rPr>
                    <w:ins w:id="1662" w:author="KN-NZ-Presentation, Funktional" w:date="2017-06-14T08:52:00Z"/>
                    <w:color w:val="auto"/>
                    <w:sz w:val="18"/>
                    <w:szCs w:val="18"/>
                    <w:lang w:eastAsia="de-DE"/>
                  </w:rPr>
                </w:rPrChange>
              </w:rPr>
            </w:pPr>
            <w:ins w:id="1663" w:author="KN-NZ-Presentation, Funktional" w:date="2017-06-14T08:52:00Z">
              <w:r w:rsidRPr="005630F6">
                <w:rPr>
                  <w:color w:val="auto"/>
                  <w:sz w:val="18"/>
                  <w:szCs w:val="18"/>
                  <w:lang w:val="en-US" w:eastAsia="de-DE"/>
                  <w:rPrChange w:id="1664" w:author="KN-NZ-Presentation, Funktional" w:date="2017-06-14T08:55:00Z">
                    <w:rPr>
                      <w:color w:val="auto"/>
                      <w:sz w:val="18"/>
                      <w:szCs w:val="18"/>
                      <w:lang w:eastAsia="de-DE"/>
                    </w:rPr>
                  </w:rPrChange>
                </w:rPr>
                <w:t>No</w:t>
              </w:r>
            </w:ins>
          </w:p>
          <w:p w14:paraId="0E752BAA" w14:textId="2BB009E8" w:rsidR="005630F6" w:rsidRDefault="005630F6" w:rsidP="00027784">
            <w:pPr>
              <w:pStyle w:val="Tabletext"/>
              <w:jc w:val="center"/>
              <w:rPr>
                <w:ins w:id="1665" w:author="Gewies, Stefan" w:date="2017-06-06T14:47:00Z"/>
                <w:color w:val="auto"/>
                <w:sz w:val="18"/>
                <w:szCs w:val="18"/>
                <w:lang w:eastAsia="de-DE"/>
              </w:rPr>
            </w:pPr>
            <w:ins w:id="1666" w:author="KN-NZ-Presentation, Funktional" w:date="2017-06-14T08:54:00Z">
              <w:r w:rsidRPr="005630F6">
                <w:rPr>
                  <w:color w:val="auto"/>
                  <w:sz w:val="18"/>
                  <w:szCs w:val="18"/>
                  <w:lang w:val="en-US" w:eastAsia="de-DE"/>
                  <w:rPrChange w:id="1667" w:author="KN-NZ-Presentation, Funktional" w:date="2017-06-14T08:55:00Z">
                    <w:rPr>
                      <w:color w:val="auto"/>
                      <w:sz w:val="18"/>
                      <w:szCs w:val="18"/>
                      <w:lang w:val="de-DE" w:eastAsia="de-DE"/>
                    </w:rPr>
                  </w:rPrChange>
                </w:rPr>
                <w:t>No</w:t>
              </w:r>
            </w:ins>
            <w:ins w:id="1668" w:author="KN-NZ-Presentation, Funktional" w:date="2017-06-14T08:55:00Z">
              <w:r w:rsidRPr="005630F6">
                <w:rPr>
                  <w:color w:val="auto"/>
                  <w:sz w:val="18"/>
                  <w:szCs w:val="18"/>
                  <w:lang w:val="en-US" w:eastAsia="de-DE"/>
                  <w:rPrChange w:id="1669" w:author="KN-NZ-Presentation, Funktional" w:date="2017-06-14T08:55:00Z">
                    <w:rPr>
                      <w:color w:val="auto"/>
                      <w:sz w:val="18"/>
                      <w:szCs w:val="18"/>
                      <w:lang w:val="de-DE" w:eastAsia="de-DE"/>
                    </w:rPr>
                  </w:rPrChange>
                </w:rPr>
                <w:t xml:space="preserve">, </w:t>
              </w:r>
            </w:ins>
            <w:ins w:id="1670" w:author="KN-NZ-Presentation, Funktional" w:date="2017-06-14T08:52:00Z">
              <w:r w:rsidRPr="005630F6">
                <w:rPr>
                  <w:color w:val="auto"/>
                  <w:sz w:val="18"/>
                  <w:szCs w:val="18"/>
                  <w:lang w:val="en-US" w:eastAsia="de-DE"/>
                  <w:rPrChange w:id="1671" w:author="KN-NZ-Presentation, Funktional" w:date="2017-06-14T08:55:00Z">
                    <w:rPr>
                      <w:color w:val="auto"/>
                      <w:sz w:val="18"/>
                      <w:szCs w:val="18"/>
                      <w:lang w:eastAsia="de-DE"/>
                    </w:rPr>
                  </w:rPrChange>
                </w:rPr>
                <w:t>Yes</w:t>
              </w:r>
            </w:ins>
          </w:p>
        </w:tc>
      </w:tr>
      <w:tr w:rsidR="00027784" w:rsidRPr="00645950" w14:paraId="09528DDE" w14:textId="41FEDDE3" w:rsidTr="009F3FCC">
        <w:trPr>
          <w:tblHeader/>
          <w:jc w:val="center"/>
        </w:trPr>
        <w:tc>
          <w:tcPr>
            <w:tcW w:w="2561" w:type="dxa"/>
            <w:shd w:val="clear" w:color="auto" w:fill="FFFFFF" w:themeFill="background1"/>
            <w:vAlign w:val="center"/>
          </w:tcPr>
          <w:p w14:paraId="73201205" w14:textId="159F686A" w:rsidR="00027784" w:rsidRPr="00C06A78" w:rsidRDefault="00225878" w:rsidP="00AA50D4">
            <w:pPr>
              <w:pStyle w:val="Tabletext"/>
              <w:rPr>
                <w:sz w:val="18"/>
                <w:szCs w:val="18"/>
                <w:lang w:eastAsia="de-DE"/>
              </w:rPr>
            </w:pPr>
            <w:ins w:id="1672" w:author="KN-NZ-Presentation, Funktional" w:date="2017-06-14T09:09:00Z">
              <w:r>
                <w:rPr>
                  <w:sz w:val="18"/>
                  <w:szCs w:val="18"/>
                  <w:lang w:eastAsia="de-DE"/>
                </w:rPr>
                <w:t xml:space="preserve">Terrestrial </w:t>
              </w:r>
            </w:ins>
            <w:del w:id="1673" w:author="KN-NZ-Presentation, Funktional" w:date="2017-06-14T09:09:00Z">
              <w:r w:rsidR="00027784" w:rsidDel="00225878">
                <w:rPr>
                  <w:sz w:val="18"/>
                  <w:szCs w:val="18"/>
                  <w:lang w:eastAsia="de-DE"/>
                </w:rPr>
                <w:delText>Ground Based A</w:delText>
              </w:r>
            </w:del>
            <w:ins w:id="1674" w:author="KN-NZ-Presentation, Funktional" w:date="2017-06-14T09:09:00Z">
              <w:r>
                <w:rPr>
                  <w:sz w:val="18"/>
                  <w:szCs w:val="18"/>
                  <w:lang w:eastAsia="de-DE"/>
                </w:rPr>
                <w:t>a</w:t>
              </w:r>
            </w:ins>
            <w:r w:rsidR="00027784">
              <w:rPr>
                <w:sz w:val="18"/>
                <w:szCs w:val="18"/>
                <w:lang w:eastAsia="de-DE"/>
              </w:rPr>
              <w:t xml:space="preserve">ugmentation </w:t>
            </w:r>
            <w:del w:id="1675" w:author="KN-NZ-Presentation, Funktional" w:date="2017-06-14T09:09:00Z">
              <w:r w:rsidR="00027784" w:rsidDel="00225878">
                <w:rPr>
                  <w:sz w:val="18"/>
                  <w:szCs w:val="18"/>
                  <w:lang w:eastAsia="de-DE"/>
                </w:rPr>
                <w:delText>S</w:delText>
              </w:r>
            </w:del>
            <w:ins w:id="1676" w:author="KN-NZ-Presentation, Funktional" w:date="2017-06-14T09:09:00Z">
              <w:r>
                <w:rPr>
                  <w:sz w:val="18"/>
                  <w:szCs w:val="18"/>
                  <w:lang w:eastAsia="de-DE"/>
                </w:rPr>
                <w:t>s</w:t>
              </w:r>
            </w:ins>
            <w:r w:rsidR="00027784">
              <w:rPr>
                <w:sz w:val="18"/>
                <w:szCs w:val="18"/>
                <w:lang w:eastAsia="de-DE"/>
              </w:rPr>
              <w:t>ystems</w:t>
            </w:r>
            <w:del w:id="1677" w:author="KN-NZ-Presentation, Funktional" w:date="2017-06-14T09:09:00Z">
              <w:r w:rsidR="00027784" w:rsidDel="00225878">
                <w:rPr>
                  <w:sz w:val="18"/>
                  <w:szCs w:val="18"/>
                  <w:lang w:eastAsia="de-DE"/>
                </w:rPr>
                <w:delText xml:space="preserve"> (GBAS) </w:delText>
              </w:r>
            </w:del>
            <w:ins w:id="1678" w:author="KN-NZ-Presentation, Funktional" w:date="2017-06-14T09:09:00Z">
              <w:r>
                <w:rPr>
                  <w:sz w:val="18"/>
                  <w:szCs w:val="18"/>
                  <w:lang w:eastAsia="de-DE"/>
                </w:rPr>
                <w:t xml:space="preserve"> </w:t>
              </w:r>
            </w:ins>
            <w:r w:rsidR="00027784">
              <w:rPr>
                <w:sz w:val="18"/>
                <w:szCs w:val="18"/>
                <w:lang w:eastAsia="de-DE"/>
              </w:rPr>
              <w:t xml:space="preserve">– </w:t>
            </w:r>
            <w:del w:id="1679" w:author="KN-NZ-Presentation, Funktional" w:date="2017-06-14T09:08:00Z">
              <w:r w:rsidR="00027784" w:rsidDel="00225878">
                <w:rPr>
                  <w:sz w:val="18"/>
                  <w:szCs w:val="18"/>
                  <w:lang w:eastAsia="de-DE"/>
                </w:rPr>
                <w:delText>C-</w:delText>
              </w:r>
            </w:del>
            <w:ins w:id="1680" w:author="KN-NZ-Presentation, Funktional" w:date="2017-06-14T09:08:00Z">
              <w:r>
                <w:rPr>
                  <w:sz w:val="18"/>
                  <w:szCs w:val="18"/>
                  <w:lang w:eastAsia="de-DE"/>
                </w:rPr>
                <w:t xml:space="preserve">code based </w:t>
              </w:r>
            </w:ins>
            <w:r w:rsidR="00027784">
              <w:rPr>
                <w:sz w:val="18"/>
                <w:szCs w:val="18"/>
                <w:lang w:eastAsia="de-DE"/>
              </w:rPr>
              <w:t xml:space="preserve">DGNSS </w:t>
            </w:r>
          </w:p>
        </w:tc>
        <w:tc>
          <w:tcPr>
            <w:tcW w:w="2180" w:type="dxa"/>
            <w:vAlign w:val="center"/>
          </w:tcPr>
          <w:p w14:paraId="3060485F" w14:textId="77777777" w:rsidR="00027784" w:rsidRDefault="00027784" w:rsidP="00AA67B5">
            <w:pPr>
              <w:pStyle w:val="Tabletext"/>
              <w:jc w:val="center"/>
              <w:rPr>
                <w:sz w:val="18"/>
                <w:szCs w:val="18"/>
                <w:lang w:eastAsia="de-DE"/>
              </w:rPr>
            </w:pPr>
            <w:r>
              <w:rPr>
                <w:sz w:val="18"/>
                <w:szCs w:val="18"/>
                <w:lang w:eastAsia="de-DE"/>
              </w:rPr>
              <w:t>Provision of  GNSS-related correction and integrity data</w:t>
            </w:r>
          </w:p>
        </w:tc>
        <w:tc>
          <w:tcPr>
            <w:tcW w:w="1358" w:type="dxa"/>
            <w:vAlign w:val="center"/>
          </w:tcPr>
          <w:p w14:paraId="78C53668" w14:textId="2F773BA1" w:rsidR="00027784" w:rsidRPr="00AA67B5" w:rsidRDefault="00027784" w:rsidP="00AA67B5">
            <w:pPr>
              <w:pStyle w:val="Tabletext"/>
              <w:jc w:val="center"/>
              <w:rPr>
                <w:sz w:val="18"/>
                <w:szCs w:val="18"/>
                <w:lang w:eastAsia="de-DE"/>
              </w:rPr>
            </w:pPr>
            <w:r>
              <w:rPr>
                <w:sz w:val="18"/>
                <w:szCs w:val="18"/>
                <w:lang w:eastAsia="de-DE"/>
              </w:rPr>
              <w:t>IALA Beacon DGNSS</w:t>
            </w:r>
          </w:p>
        </w:tc>
        <w:tc>
          <w:tcPr>
            <w:tcW w:w="1414" w:type="dxa"/>
            <w:vAlign w:val="center"/>
          </w:tcPr>
          <w:p w14:paraId="40C52213" w14:textId="32281416" w:rsidR="00027784" w:rsidRPr="009362D7" w:rsidRDefault="005630F6" w:rsidP="00AA67B5">
            <w:pPr>
              <w:pStyle w:val="Tabletext"/>
              <w:jc w:val="center"/>
              <w:rPr>
                <w:sz w:val="18"/>
                <w:szCs w:val="18"/>
                <w:lang w:eastAsia="de-DE"/>
              </w:rPr>
            </w:pPr>
            <w:ins w:id="1681" w:author="KN-NZ-Presentation, Funktional" w:date="2017-06-14T08:49:00Z">
              <w:r>
                <w:rPr>
                  <w:sz w:val="18"/>
                  <w:szCs w:val="18"/>
                  <w:lang w:eastAsia="de-DE"/>
                </w:rPr>
                <w:t>n/a</w:t>
              </w:r>
            </w:ins>
            <w:del w:id="1682" w:author="KN-NZ-Presentation, Funktional" w:date="2017-06-14T08:49:00Z">
              <w:r w:rsidR="00027784" w:rsidDel="005630F6">
                <w:rPr>
                  <w:sz w:val="18"/>
                  <w:szCs w:val="18"/>
                  <w:lang w:eastAsia="de-DE"/>
                </w:rPr>
                <w:delText>n.a.</w:delText>
              </w:r>
            </w:del>
          </w:p>
        </w:tc>
        <w:tc>
          <w:tcPr>
            <w:tcW w:w="1274" w:type="dxa"/>
            <w:vAlign w:val="center"/>
          </w:tcPr>
          <w:p w14:paraId="65B91B20" w14:textId="32767B65" w:rsidR="00027784" w:rsidRPr="009362D7" w:rsidRDefault="00225878" w:rsidP="00AA50D4">
            <w:pPr>
              <w:pStyle w:val="Tabletext"/>
              <w:jc w:val="center"/>
              <w:rPr>
                <w:sz w:val="18"/>
                <w:szCs w:val="18"/>
                <w:lang w:eastAsia="de-DE"/>
              </w:rPr>
            </w:pPr>
            <w:ins w:id="1683" w:author="KN-NZ-Presentation, Funktional" w:date="2017-06-14T09:15:00Z">
              <w:r>
                <w:rPr>
                  <w:sz w:val="18"/>
                  <w:szCs w:val="18"/>
                  <w:lang w:eastAsia="de-DE"/>
                </w:rPr>
                <w:t>Regional</w:t>
              </w:r>
            </w:ins>
            <w:ins w:id="1684" w:author="KN-NZ-Presentation, Funktional" w:date="2017-06-14T09:16:00Z">
              <w:r>
                <w:rPr>
                  <w:sz w:val="18"/>
                  <w:szCs w:val="18"/>
                  <w:lang w:eastAsia="de-DE"/>
                </w:rPr>
                <w:t>,</w:t>
              </w:r>
            </w:ins>
            <w:ins w:id="1685" w:author="KN-NZ-Presentation, Funktional" w:date="2017-06-14T09:15:00Z">
              <w:r>
                <w:rPr>
                  <w:sz w:val="18"/>
                  <w:szCs w:val="18"/>
                  <w:lang w:eastAsia="de-DE"/>
                </w:rPr>
                <w:t xml:space="preserve"> </w:t>
              </w:r>
            </w:ins>
            <w:ins w:id="1686" w:author="KN-NZ-Presentation, Funktional" w:date="2017-06-14T09:14:00Z">
              <w:r>
                <w:rPr>
                  <w:sz w:val="18"/>
                  <w:szCs w:val="18"/>
                  <w:lang w:eastAsia="de-DE"/>
                </w:rPr>
                <w:t>Local</w:t>
              </w:r>
            </w:ins>
            <w:ins w:id="1687" w:author="KN-NZ-Presentation, Funktional" w:date="2017-06-14T09:37:00Z">
              <w:r w:rsidR="007846D0" w:rsidRPr="007846D0">
                <w:rPr>
                  <w:sz w:val="18"/>
                  <w:szCs w:val="18"/>
                  <w:vertAlign w:val="superscript"/>
                  <w:lang w:eastAsia="de-DE"/>
                  <w:rPrChange w:id="1688" w:author="KN-NZ-Presentation, Funktional" w:date="2017-06-14T09:37:00Z">
                    <w:rPr>
                      <w:sz w:val="18"/>
                      <w:szCs w:val="18"/>
                      <w:lang w:eastAsia="de-DE"/>
                    </w:rPr>
                  </w:rPrChange>
                </w:rPr>
                <w:t>(b)</w:t>
              </w:r>
            </w:ins>
            <w:del w:id="1689" w:author="KN-NZ-Presentation, Funktional" w:date="2017-06-14T09:15:00Z">
              <w:r w:rsidR="00027784" w:rsidDel="00225878">
                <w:rPr>
                  <w:sz w:val="18"/>
                  <w:szCs w:val="18"/>
                  <w:lang w:eastAsia="de-DE"/>
                </w:rPr>
                <w:br/>
                <w:delText>Regional</w:delText>
              </w:r>
            </w:del>
          </w:p>
        </w:tc>
        <w:tc>
          <w:tcPr>
            <w:tcW w:w="1541" w:type="dxa"/>
            <w:vAlign w:val="center"/>
          </w:tcPr>
          <w:p w14:paraId="27F25027" w14:textId="3A94A8A6" w:rsidR="00225878" w:rsidRDefault="00225878" w:rsidP="00027784">
            <w:pPr>
              <w:pStyle w:val="Tabletext"/>
              <w:jc w:val="center"/>
              <w:rPr>
                <w:ins w:id="1690" w:author="KN-NZ-Presentation, Funktional" w:date="2017-06-14T09:15:00Z"/>
                <w:sz w:val="18"/>
                <w:szCs w:val="18"/>
                <w:lang w:eastAsia="de-DE"/>
              </w:rPr>
            </w:pPr>
            <w:ins w:id="1691" w:author="KN-NZ-Presentation, Funktional" w:date="2017-06-14T09:15:00Z">
              <w:r>
                <w:rPr>
                  <w:sz w:val="18"/>
                  <w:szCs w:val="18"/>
                  <w:lang w:eastAsia="de-DE"/>
                </w:rPr>
                <w:t>No</w:t>
              </w:r>
            </w:ins>
            <w:ins w:id="1692" w:author="KN-NZ-Presentation, Funktional" w:date="2017-06-14T09:17:00Z">
              <w:r>
                <w:rPr>
                  <w:sz w:val="18"/>
                  <w:szCs w:val="18"/>
                  <w:lang w:eastAsia="de-DE"/>
                </w:rPr>
                <w:t>,</w:t>
              </w:r>
            </w:ins>
          </w:p>
          <w:p w14:paraId="69932DD2" w14:textId="0A42605B" w:rsidR="00027784" w:rsidRDefault="00225878" w:rsidP="00AA50D4">
            <w:pPr>
              <w:pStyle w:val="Tabletext"/>
              <w:jc w:val="center"/>
              <w:rPr>
                <w:ins w:id="1693" w:author="Gewies, Stefan" w:date="2017-06-06T14:47:00Z"/>
                <w:sz w:val="18"/>
                <w:szCs w:val="18"/>
                <w:lang w:eastAsia="de-DE"/>
              </w:rPr>
            </w:pPr>
            <w:ins w:id="1694" w:author="KN-NZ-Presentation, Funktional" w:date="2017-06-14T09:14:00Z">
              <w:r>
                <w:rPr>
                  <w:sz w:val="18"/>
                  <w:szCs w:val="18"/>
                  <w:lang w:eastAsia="de-DE"/>
                </w:rPr>
                <w:t>Yes</w:t>
              </w:r>
            </w:ins>
            <w:ins w:id="1695" w:author="Gewies, Stefan" w:date="2017-06-06T14:49:00Z">
              <w:del w:id="1696" w:author="KN-NZ-Presentation, Funktional" w:date="2017-06-14T09:15:00Z">
                <w:r w:rsidR="00027784" w:rsidDel="00225878">
                  <w:rPr>
                    <w:sz w:val="18"/>
                    <w:szCs w:val="18"/>
                    <w:lang w:eastAsia="de-DE"/>
                  </w:rPr>
                  <w:delText>No</w:delText>
                </w:r>
              </w:del>
            </w:ins>
          </w:p>
        </w:tc>
      </w:tr>
      <w:tr w:rsidR="00027784" w:rsidRPr="00645950" w14:paraId="65CE8C3A" w14:textId="08FB31C5" w:rsidTr="009F3FCC">
        <w:trPr>
          <w:tblHeader/>
          <w:jc w:val="center"/>
        </w:trPr>
        <w:tc>
          <w:tcPr>
            <w:tcW w:w="2561" w:type="dxa"/>
            <w:shd w:val="clear" w:color="auto" w:fill="FFFFFF" w:themeFill="background1"/>
            <w:vAlign w:val="center"/>
          </w:tcPr>
          <w:p w14:paraId="3F193F10" w14:textId="15F9A6A9" w:rsidR="00027784" w:rsidRPr="00C06A78" w:rsidRDefault="00225878" w:rsidP="00AA50D4">
            <w:pPr>
              <w:pStyle w:val="Tabletext"/>
              <w:rPr>
                <w:sz w:val="18"/>
                <w:szCs w:val="18"/>
                <w:lang w:eastAsia="de-DE"/>
              </w:rPr>
            </w:pPr>
            <w:ins w:id="1697" w:author="KN-NZ-Presentation, Funktional" w:date="2017-06-14T09:09:00Z">
              <w:r>
                <w:rPr>
                  <w:sz w:val="18"/>
                  <w:szCs w:val="18"/>
                  <w:lang w:eastAsia="de-DE"/>
                </w:rPr>
                <w:t xml:space="preserve">Terrestrial augmentation systems – phase based DGNSS </w:t>
              </w:r>
            </w:ins>
            <w:del w:id="1698" w:author="KN-NZ-Presentation, Funktional" w:date="2017-06-14T09:09:00Z">
              <w:r w:rsidR="00027784" w:rsidDel="00225878">
                <w:rPr>
                  <w:sz w:val="18"/>
                  <w:szCs w:val="18"/>
                  <w:lang w:eastAsia="de-DE"/>
                </w:rPr>
                <w:delText xml:space="preserve">Ground Based Augmentation Systems (GBAS) – </w:delText>
              </w:r>
            </w:del>
            <w:del w:id="1699" w:author="KN-NZ-Presentation, Funktional" w:date="2017-06-14T09:08:00Z">
              <w:r w:rsidR="00027784" w:rsidDel="00225878">
                <w:rPr>
                  <w:sz w:val="18"/>
                  <w:szCs w:val="18"/>
                  <w:lang w:eastAsia="de-DE"/>
                </w:rPr>
                <w:delText>RTK</w:delText>
              </w:r>
            </w:del>
          </w:p>
        </w:tc>
        <w:tc>
          <w:tcPr>
            <w:tcW w:w="2180" w:type="dxa"/>
            <w:vAlign w:val="center"/>
          </w:tcPr>
          <w:p w14:paraId="4695123E" w14:textId="77777777" w:rsidR="00027784" w:rsidRDefault="00027784" w:rsidP="00560A89">
            <w:pPr>
              <w:pStyle w:val="Tabletext"/>
              <w:jc w:val="center"/>
              <w:rPr>
                <w:sz w:val="18"/>
                <w:szCs w:val="18"/>
                <w:lang w:eastAsia="de-DE"/>
              </w:rPr>
            </w:pPr>
            <w:r>
              <w:rPr>
                <w:sz w:val="18"/>
                <w:szCs w:val="18"/>
                <w:lang w:eastAsia="de-DE"/>
              </w:rPr>
              <w:t>Provision of  GNSS-related augmentation and integrity data</w:t>
            </w:r>
          </w:p>
        </w:tc>
        <w:tc>
          <w:tcPr>
            <w:tcW w:w="1358" w:type="dxa"/>
            <w:vAlign w:val="center"/>
          </w:tcPr>
          <w:p w14:paraId="5FE9AEA9" w14:textId="38E01C0D" w:rsidR="00027784" w:rsidRPr="00645950" w:rsidRDefault="00027784" w:rsidP="00AA67B5">
            <w:pPr>
              <w:pStyle w:val="Tabletext"/>
              <w:jc w:val="center"/>
              <w:rPr>
                <w:color w:val="auto"/>
                <w:sz w:val="18"/>
                <w:szCs w:val="18"/>
                <w:lang w:eastAsia="de-DE"/>
              </w:rPr>
            </w:pPr>
            <w:r>
              <w:rPr>
                <w:color w:val="auto"/>
                <w:sz w:val="18"/>
                <w:szCs w:val="18"/>
                <w:lang w:eastAsia="de-DE"/>
              </w:rPr>
              <w:t>MGBAS</w:t>
            </w:r>
            <w:ins w:id="1700" w:author="KN-NZ-Presentation, Funktional" w:date="2017-06-14T09:06:00Z">
              <w:r w:rsidR="00225878">
                <w:rPr>
                  <w:color w:val="auto"/>
                  <w:sz w:val="18"/>
                  <w:szCs w:val="18"/>
                  <w:lang w:eastAsia="de-DE"/>
                </w:rPr>
                <w:t xml:space="preserve"> RTK</w:t>
              </w:r>
            </w:ins>
          </w:p>
        </w:tc>
        <w:tc>
          <w:tcPr>
            <w:tcW w:w="1414" w:type="dxa"/>
            <w:vAlign w:val="center"/>
          </w:tcPr>
          <w:p w14:paraId="22DE76F1" w14:textId="3A39BCC0" w:rsidR="00027784" w:rsidRPr="009362D7" w:rsidRDefault="005630F6" w:rsidP="00AA67B5">
            <w:pPr>
              <w:pStyle w:val="Tabletext"/>
              <w:jc w:val="center"/>
              <w:rPr>
                <w:sz w:val="18"/>
                <w:szCs w:val="18"/>
                <w:lang w:eastAsia="de-DE"/>
              </w:rPr>
            </w:pPr>
            <w:ins w:id="1701" w:author="KN-NZ-Presentation, Funktional" w:date="2017-06-14T08:49:00Z">
              <w:r>
                <w:rPr>
                  <w:sz w:val="18"/>
                  <w:szCs w:val="18"/>
                  <w:lang w:eastAsia="de-DE"/>
                </w:rPr>
                <w:t>n/a</w:t>
              </w:r>
            </w:ins>
            <w:del w:id="1702" w:author="KN-NZ-Presentation, Funktional" w:date="2017-06-14T08:49:00Z">
              <w:r w:rsidR="00027784" w:rsidDel="005630F6">
                <w:rPr>
                  <w:sz w:val="18"/>
                  <w:szCs w:val="18"/>
                  <w:lang w:eastAsia="de-DE"/>
                </w:rPr>
                <w:delText>n.a.</w:delText>
              </w:r>
            </w:del>
          </w:p>
        </w:tc>
        <w:tc>
          <w:tcPr>
            <w:tcW w:w="1274" w:type="dxa"/>
            <w:vAlign w:val="center"/>
          </w:tcPr>
          <w:p w14:paraId="4B85C475" w14:textId="67F4B952" w:rsidR="00027784" w:rsidRPr="009362D7" w:rsidRDefault="00027784" w:rsidP="00AA67B5">
            <w:pPr>
              <w:pStyle w:val="Tabletext"/>
              <w:jc w:val="center"/>
              <w:rPr>
                <w:sz w:val="18"/>
                <w:szCs w:val="18"/>
                <w:lang w:eastAsia="de-DE"/>
              </w:rPr>
            </w:pPr>
            <w:r>
              <w:rPr>
                <w:sz w:val="18"/>
                <w:szCs w:val="18"/>
                <w:lang w:eastAsia="de-DE"/>
              </w:rPr>
              <w:t>Local</w:t>
            </w:r>
            <w:ins w:id="1703" w:author="KN-NZ-Presentation, Funktional" w:date="2017-06-14T09:37:00Z">
              <w:r w:rsidR="007846D0" w:rsidRPr="007846D0">
                <w:rPr>
                  <w:sz w:val="18"/>
                  <w:szCs w:val="18"/>
                  <w:vertAlign w:val="superscript"/>
                  <w:lang w:eastAsia="de-DE"/>
                  <w:rPrChange w:id="1704" w:author="KN-NZ-Presentation, Funktional" w:date="2017-06-14T09:37:00Z">
                    <w:rPr>
                      <w:sz w:val="18"/>
                      <w:szCs w:val="18"/>
                      <w:lang w:eastAsia="de-DE"/>
                    </w:rPr>
                  </w:rPrChange>
                </w:rPr>
                <w:t>(b)</w:t>
              </w:r>
            </w:ins>
          </w:p>
        </w:tc>
        <w:tc>
          <w:tcPr>
            <w:tcW w:w="1541" w:type="dxa"/>
            <w:vAlign w:val="center"/>
          </w:tcPr>
          <w:p w14:paraId="27B0F87B" w14:textId="68034D52" w:rsidR="00027784" w:rsidRDefault="00027784" w:rsidP="00027784">
            <w:pPr>
              <w:pStyle w:val="Tabletext"/>
              <w:jc w:val="center"/>
              <w:rPr>
                <w:ins w:id="1705" w:author="Gewies, Stefan" w:date="2017-06-06T14:47:00Z"/>
                <w:sz w:val="18"/>
                <w:szCs w:val="18"/>
                <w:lang w:eastAsia="de-DE"/>
              </w:rPr>
            </w:pPr>
            <w:ins w:id="1706" w:author="Gewies, Stefan" w:date="2017-06-06T14:49:00Z">
              <w:r>
                <w:rPr>
                  <w:sz w:val="18"/>
                  <w:szCs w:val="18"/>
                  <w:lang w:eastAsia="de-DE"/>
                </w:rPr>
                <w:t>Yes</w:t>
              </w:r>
            </w:ins>
          </w:p>
        </w:tc>
      </w:tr>
      <w:tr w:rsidR="00027784" w:rsidRPr="00645950" w14:paraId="14757624" w14:textId="77777777" w:rsidTr="009F3FCC">
        <w:trPr>
          <w:tblHeader/>
          <w:jc w:val="center"/>
          <w:ins w:id="1707" w:author="Gewies, Stefan" w:date="2017-06-06T14:49:00Z"/>
        </w:trPr>
        <w:tc>
          <w:tcPr>
            <w:tcW w:w="2561" w:type="dxa"/>
            <w:shd w:val="clear" w:color="auto" w:fill="FFFFFF" w:themeFill="background1"/>
            <w:vAlign w:val="center"/>
          </w:tcPr>
          <w:p w14:paraId="1B193004" w14:textId="2728F06F" w:rsidR="00027784" w:rsidRDefault="00027784" w:rsidP="00970260">
            <w:pPr>
              <w:pStyle w:val="Tabletext"/>
              <w:rPr>
                <w:ins w:id="1708" w:author="Gewies, Stefan" w:date="2017-06-06T14:49:00Z"/>
                <w:sz w:val="18"/>
                <w:szCs w:val="18"/>
                <w:lang w:eastAsia="de-DE"/>
              </w:rPr>
            </w:pPr>
            <w:ins w:id="1709" w:author="Gewies, Stefan" w:date="2017-06-06T14:49:00Z">
              <w:r>
                <w:rPr>
                  <w:sz w:val="18"/>
                  <w:szCs w:val="18"/>
                  <w:lang w:eastAsia="de-DE"/>
                </w:rPr>
                <w:lastRenderedPageBreak/>
                <w:t>Systems that support Precise Point Positioning (PPP)</w:t>
              </w:r>
            </w:ins>
          </w:p>
        </w:tc>
        <w:tc>
          <w:tcPr>
            <w:tcW w:w="2180" w:type="dxa"/>
            <w:vAlign w:val="center"/>
          </w:tcPr>
          <w:p w14:paraId="3053CF83" w14:textId="541D5A5C" w:rsidR="00027784" w:rsidRDefault="00027784" w:rsidP="00560A89">
            <w:pPr>
              <w:pStyle w:val="Tabletext"/>
              <w:jc w:val="center"/>
              <w:rPr>
                <w:ins w:id="1710" w:author="Gewies, Stefan" w:date="2017-06-06T14:49:00Z"/>
                <w:sz w:val="18"/>
                <w:szCs w:val="18"/>
                <w:lang w:eastAsia="de-DE"/>
              </w:rPr>
            </w:pPr>
            <w:ins w:id="1711" w:author="Gewies, Stefan" w:date="2017-06-06T14:49:00Z">
              <w:r>
                <w:rPr>
                  <w:sz w:val="18"/>
                  <w:szCs w:val="18"/>
                  <w:lang w:eastAsia="de-DE"/>
                </w:rPr>
                <w:t>Provision of  GNSS-related correction and integrity data</w:t>
              </w:r>
            </w:ins>
          </w:p>
        </w:tc>
        <w:tc>
          <w:tcPr>
            <w:tcW w:w="1358" w:type="dxa"/>
            <w:vAlign w:val="center"/>
          </w:tcPr>
          <w:p w14:paraId="1A4CA810" w14:textId="18189C59" w:rsidR="00027784" w:rsidRDefault="00B47C9A" w:rsidP="00AA67B5">
            <w:pPr>
              <w:pStyle w:val="Tabletext"/>
              <w:jc w:val="center"/>
              <w:rPr>
                <w:ins w:id="1712" w:author="Gewies, Stefan" w:date="2017-06-06T14:49:00Z"/>
                <w:color w:val="auto"/>
                <w:sz w:val="18"/>
                <w:szCs w:val="18"/>
                <w:lang w:eastAsia="de-DE"/>
              </w:rPr>
            </w:pPr>
            <w:ins w:id="1713" w:author="Gewies, Stefan" w:date="2017-06-07T09:57:00Z">
              <w:r>
                <w:rPr>
                  <w:color w:val="auto"/>
                  <w:sz w:val="18"/>
                  <w:szCs w:val="18"/>
                  <w:lang w:eastAsia="de-DE"/>
                </w:rPr>
                <w:t>IGS</w:t>
              </w:r>
            </w:ins>
          </w:p>
        </w:tc>
        <w:tc>
          <w:tcPr>
            <w:tcW w:w="1414" w:type="dxa"/>
            <w:vAlign w:val="center"/>
          </w:tcPr>
          <w:p w14:paraId="09D82EA1" w14:textId="55A8836D" w:rsidR="00027784" w:rsidRDefault="00B47C9A" w:rsidP="00AA67B5">
            <w:pPr>
              <w:pStyle w:val="Tabletext"/>
              <w:jc w:val="center"/>
              <w:rPr>
                <w:ins w:id="1714" w:author="Gewies, Stefan" w:date="2017-06-06T14:49:00Z"/>
                <w:sz w:val="18"/>
                <w:szCs w:val="18"/>
                <w:lang w:eastAsia="de-DE"/>
              </w:rPr>
            </w:pPr>
            <w:ins w:id="1715" w:author="Gewies, Stefan" w:date="2017-06-07T09:57:00Z">
              <w:r>
                <w:rPr>
                  <w:sz w:val="18"/>
                  <w:szCs w:val="18"/>
                  <w:lang w:eastAsia="de-DE"/>
                </w:rPr>
                <w:t>RTS</w:t>
              </w:r>
            </w:ins>
          </w:p>
        </w:tc>
        <w:tc>
          <w:tcPr>
            <w:tcW w:w="1274" w:type="dxa"/>
            <w:vAlign w:val="center"/>
          </w:tcPr>
          <w:p w14:paraId="45818E89" w14:textId="05206753" w:rsidR="00027784" w:rsidRDefault="00027784" w:rsidP="00AA67B5">
            <w:pPr>
              <w:pStyle w:val="Tabletext"/>
              <w:jc w:val="center"/>
              <w:rPr>
                <w:ins w:id="1716" w:author="Gewies, Stefan" w:date="2017-06-06T14:49:00Z"/>
                <w:sz w:val="18"/>
                <w:szCs w:val="18"/>
                <w:lang w:eastAsia="de-DE"/>
              </w:rPr>
            </w:pPr>
            <w:ins w:id="1717" w:author="Gewies, Stefan" w:date="2017-06-06T14:49:00Z">
              <w:r>
                <w:rPr>
                  <w:sz w:val="18"/>
                  <w:szCs w:val="18"/>
                  <w:lang w:eastAsia="de-DE"/>
                </w:rPr>
                <w:t>Global</w:t>
              </w:r>
            </w:ins>
          </w:p>
        </w:tc>
        <w:tc>
          <w:tcPr>
            <w:tcW w:w="1541" w:type="dxa"/>
            <w:vAlign w:val="center"/>
          </w:tcPr>
          <w:p w14:paraId="1645F284" w14:textId="4E517CAE" w:rsidR="00027784" w:rsidRDefault="00027784" w:rsidP="00027784">
            <w:pPr>
              <w:pStyle w:val="Tabletext"/>
              <w:jc w:val="center"/>
              <w:rPr>
                <w:ins w:id="1718" w:author="Gewies, Stefan" w:date="2017-06-06T14:49:00Z"/>
                <w:sz w:val="18"/>
                <w:szCs w:val="18"/>
                <w:lang w:eastAsia="de-DE"/>
              </w:rPr>
            </w:pPr>
            <w:ins w:id="1719" w:author="Gewies, Stefan" w:date="2017-06-06T14:49:00Z">
              <w:r>
                <w:rPr>
                  <w:sz w:val="18"/>
                  <w:szCs w:val="18"/>
                  <w:lang w:eastAsia="de-DE"/>
                </w:rPr>
                <w:t>Yes</w:t>
              </w:r>
            </w:ins>
          </w:p>
        </w:tc>
      </w:tr>
      <w:tr w:rsidR="00027784" w:rsidRPr="00645950" w14:paraId="2E2A0D33" w14:textId="77777777" w:rsidTr="009F3FCC">
        <w:trPr>
          <w:tblHeader/>
          <w:jc w:val="center"/>
          <w:ins w:id="1720" w:author="Gewies, Stefan" w:date="2017-06-06T14:49:00Z"/>
        </w:trPr>
        <w:tc>
          <w:tcPr>
            <w:tcW w:w="2561" w:type="dxa"/>
            <w:shd w:val="clear" w:color="auto" w:fill="FFFFFF" w:themeFill="background1"/>
            <w:vAlign w:val="center"/>
          </w:tcPr>
          <w:p w14:paraId="1775EE06" w14:textId="11956ABA" w:rsidR="00027784" w:rsidRDefault="00027784" w:rsidP="00970260">
            <w:pPr>
              <w:pStyle w:val="Tabletext"/>
              <w:rPr>
                <w:ins w:id="1721" w:author="Gewies, Stefan" w:date="2017-06-06T14:49:00Z"/>
                <w:sz w:val="18"/>
                <w:szCs w:val="18"/>
                <w:lang w:eastAsia="de-DE"/>
              </w:rPr>
            </w:pPr>
            <w:ins w:id="1722" w:author="Gewies, Stefan" w:date="2017-06-06T14:49:00Z">
              <w:r>
                <w:rPr>
                  <w:sz w:val="18"/>
                  <w:szCs w:val="18"/>
                  <w:lang w:eastAsia="de-DE"/>
                </w:rPr>
                <w:t>Radar Beacon (RACON)</w:t>
              </w:r>
            </w:ins>
          </w:p>
        </w:tc>
        <w:tc>
          <w:tcPr>
            <w:tcW w:w="2180" w:type="dxa"/>
            <w:vAlign w:val="center"/>
          </w:tcPr>
          <w:p w14:paraId="22391E58" w14:textId="12B6F819" w:rsidR="00027784" w:rsidRDefault="00027784" w:rsidP="00560A89">
            <w:pPr>
              <w:pStyle w:val="Tabletext"/>
              <w:jc w:val="center"/>
              <w:rPr>
                <w:ins w:id="1723" w:author="Gewies, Stefan" w:date="2017-06-06T14:49:00Z"/>
                <w:sz w:val="18"/>
                <w:szCs w:val="18"/>
                <w:lang w:eastAsia="de-DE"/>
              </w:rPr>
            </w:pPr>
            <w:ins w:id="1724" w:author="Gewies, Stefan" w:date="2017-06-06T14:49:00Z">
              <w:r>
                <w:rPr>
                  <w:color w:val="auto"/>
                  <w:sz w:val="18"/>
                  <w:szCs w:val="18"/>
                  <w:lang w:eastAsia="de-DE"/>
                </w:rPr>
                <w:t>Radio detection and ranging</w:t>
              </w:r>
            </w:ins>
          </w:p>
        </w:tc>
        <w:tc>
          <w:tcPr>
            <w:tcW w:w="1358" w:type="dxa"/>
            <w:vAlign w:val="center"/>
          </w:tcPr>
          <w:p w14:paraId="044DD85C" w14:textId="10589AF8" w:rsidR="00027784" w:rsidRDefault="00027784" w:rsidP="00AA67B5">
            <w:pPr>
              <w:pStyle w:val="Tabletext"/>
              <w:jc w:val="center"/>
              <w:rPr>
                <w:ins w:id="1725" w:author="Gewies, Stefan" w:date="2017-06-06T14:49:00Z"/>
                <w:color w:val="auto"/>
                <w:sz w:val="18"/>
                <w:szCs w:val="18"/>
                <w:lang w:eastAsia="de-DE"/>
              </w:rPr>
            </w:pPr>
            <w:ins w:id="1726" w:author="Gewies, Stefan" w:date="2017-06-06T14:49:00Z">
              <w:r>
                <w:rPr>
                  <w:sz w:val="18"/>
                  <w:szCs w:val="18"/>
                  <w:lang w:eastAsia="de-DE"/>
                </w:rPr>
                <w:t>Lighthouses,</w:t>
              </w:r>
              <w:r>
                <w:rPr>
                  <w:sz w:val="18"/>
                  <w:szCs w:val="18"/>
                  <w:lang w:eastAsia="de-DE"/>
                </w:rPr>
                <w:br/>
                <w:t>Navigation buoys</w:t>
              </w:r>
            </w:ins>
          </w:p>
        </w:tc>
        <w:tc>
          <w:tcPr>
            <w:tcW w:w="1414" w:type="dxa"/>
            <w:vAlign w:val="center"/>
          </w:tcPr>
          <w:p w14:paraId="3971F25A" w14:textId="3F988D13" w:rsidR="00027784" w:rsidRDefault="005630F6" w:rsidP="00AA67B5">
            <w:pPr>
              <w:pStyle w:val="Tabletext"/>
              <w:jc w:val="center"/>
              <w:rPr>
                <w:ins w:id="1727" w:author="Gewies, Stefan" w:date="2017-06-06T14:49:00Z"/>
                <w:sz w:val="18"/>
                <w:szCs w:val="18"/>
                <w:lang w:eastAsia="de-DE"/>
              </w:rPr>
            </w:pPr>
            <w:ins w:id="1728" w:author="KN-NZ-Presentation, Funktional" w:date="2017-06-14T08:49:00Z">
              <w:r>
                <w:rPr>
                  <w:sz w:val="18"/>
                  <w:szCs w:val="18"/>
                  <w:lang w:eastAsia="de-DE"/>
                </w:rPr>
                <w:t>n/a</w:t>
              </w:r>
            </w:ins>
            <w:ins w:id="1729" w:author="Gewies, Stefan" w:date="2017-06-06T14:49:00Z">
              <w:del w:id="1730" w:author="KN-NZ-Presentation, Funktional" w:date="2017-06-14T08:49:00Z">
                <w:r w:rsidR="00027784" w:rsidDel="005630F6">
                  <w:rPr>
                    <w:sz w:val="18"/>
                    <w:szCs w:val="18"/>
                    <w:lang w:eastAsia="de-DE"/>
                  </w:rPr>
                  <w:delText>n.a.</w:delText>
                </w:r>
              </w:del>
            </w:ins>
          </w:p>
        </w:tc>
        <w:tc>
          <w:tcPr>
            <w:tcW w:w="1274" w:type="dxa"/>
            <w:vAlign w:val="center"/>
          </w:tcPr>
          <w:p w14:paraId="636B319F" w14:textId="0B928036" w:rsidR="00027784" w:rsidRDefault="00027784" w:rsidP="00AA67B5">
            <w:pPr>
              <w:pStyle w:val="Tabletext"/>
              <w:jc w:val="center"/>
              <w:rPr>
                <w:ins w:id="1731" w:author="Gewies, Stefan" w:date="2017-06-06T14:49:00Z"/>
                <w:sz w:val="18"/>
                <w:szCs w:val="18"/>
                <w:lang w:eastAsia="de-DE"/>
              </w:rPr>
            </w:pPr>
            <w:ins w:id="1732" w:author="Gewies, Stefan" w:date="2017-06-06T14:49:00Z">
              <w:r>
                <w:rPr>
                  <w:sz w:val="18"/>
                  <w:szCs w:val="18"/>
                  <w:lang w:eastAsia="de-DE"/>
                </w:rPr>
                <w:t>Local</w:t>
              </w:r>
            </w:ins>
          </w:p>
        </w:tc>
        <w:tc>
          <w:tcPr>
            <w:tcW w:w="1541" w:type="dxa"/>
            <w:vAlign w:val="center"/>
          </w:tcPr>
          <w:p w14:paraId="225B932E" w14:textId="1F0EB07D" w:rsidR="00027784" w:rsidRDefault="00027784" w:rsidP="00027784">
            <w:pPr>
              <w:pStyle w:val="Tabletext"/>
              <w:jc w:val="center"/>
              <w:rPr>
                <w:ins w:id="1733" w:author="Gewies, Stefan" w:date="2017-06-06T14:49:00Z"/>
                <w:sz w:val="18"/>
                <w:szCs w:val="18"/>
                <w:lang w:eastAsia="de-DE"/>
              </w:rPr>
            </w:pPr>
            <w:ins w:id="1734" w:author="Gewies, Stefan" w:date="2017-06-06T14:49:00Z">
              <w:r>
                <w:rPr>
                  <w:sz w:val="18"/>
                  <w:szCs w:val="18"/>
                  <w:lang w:eastAsia="de-DE"/>
                </w:rPr>
                <w:t>no</w:t>
              </w:r>
            </w:ins>
          </w:p>
        </w:tc>
      </w:tr>
    </w:tbl>
    <w:p w14:paraId="6A5DF346" w14:textId="117DD918" w:rsidR="00027784" w:rsidRDefault="005630F6" w:rsidP="00027784">
      <w:pPr>
        <w:pStyle w:val="Bullet1text"/>
        <w:ind w:left="0"/>
        <w:rPr>
          <w:ins w:id="1735" w:author="KN-NZ-Presentation, Funktional" w:date="2017-06-14T08:57:00Z"/>
          <w:sz w:val="18"/>
          <w:szCs w:val="18"/>
        </w:rPr>
      </w:pPr>
      <w:bookmarkStart w:id="1736" w:name="_Toc474226958"/>
      <w:ins w:id="1737" w:author="KN-NZ-Presentation, Funktional" w:date="2017-06-14T08:49:00Z">
        <w:r>
          <w:rPr>
            <w:sz w:val="18"/>
            <w:szCs w:val="18"/>
            <w:lang w:eastAsia="de-DE"/>
          </w:rPr>
          <w:t>n/a</w:t>
        </w:r>
      </w:ins>
      <w:ins w:id="1738" w:author="Gewies, Stefan" w:date="2017-06-07T08:51:00Z">
        <w:del w:id="1739" w:author="KN-NZ-Presentation, Funktional" w:date="2017-06-14T08:49:00Z">
          <w:r w:rsidR="00B95B84" w:rsidDel="005630F6">
            <w:rPr>
              <w:sz w:val="18"/>
              <w:szCs w:val="18"/>
            </w:rPr>
            <w:delText>n</w:delText>
          </w:r>
        </w:del>
      </w:ins>
      <w:ins w:id="1740" w:author="Gewies, Stefan" w:date="2017-06-07T08:57:00Z">
        <w:del w:id="1741" w:author="KN-NZ-Presentation, Funktional" w:date="2017-06-14T08:49:00Z">
          <w:r w:rsidR="00B95B84" w:rsidDel="005630F6">
            <w:rPr>
              <w:sz w:val="18"/>
              <w:szCs w:val="18"/>
            </w:rPr>
            <w:delText>.</w:delText>
          </w:r>
        </w:del>
      </w:ins>
      <w:ins w:id="1742" w:author="Gewies, Stefan" w:date="2017-06-07T08:51:00Z">
        <w:del w:id="1743" w:author="KN-NZ-Presentation, Funktional" w:date="2017-06-14T08:49:00Z">
          <w:r w:rsidR="008C4F5A" w:rsidDel="005630F6">
            <w:rPr>
              <w:sz w:val="18"/>
              <w:szCs w:val="18"/>
            </w:rPr>
            <w:delText>a</w:delText>
          </w:r>
        </w:del>
      </w:ins>
      <w:ins w:id="1744" w:author="Gewies, Stefan" w:date="2017-06-07T08:57:00Z">
        <w:del w:id="1745" w:author="KN-NZ-Presentation, Funktional" w:date="2017-06-14T08:49:00Z">
          <w:r w:rsidR="00B95B84" w:rsidDel="005630F6">
            <w:rPr>
              <w:sz w:val="18"/>
              <w:szCs w:val="18"/>
            </w:rPr>
            <w:delText>.</w:delText>
          </w:r>
        </w:del>
        <w:r w:rsidR="00B95B84">
          <w:rPr>
            <w:sz w:val="18"/>
            <w:szCs w:val="18"/>
          </w:rPr>
          <w:t xml:space="preserve"> </w:t>
        </w:r>
        <w:del w:id="1746" w:author="KN-NZ-Presentation, Funktional" w:date="2017-06-13T12:39:00Z">
          <w:r w:rsidR="00B95B84" w:rsidDel="006608D0">
            <w:rPr>
              <w:sz w:val="18"/>
              <w:szCs w:val="18"/>
            </w:rPr>
            <w:delText>-</w:delText>
          </w:r>
        </w:del>
      </w:ins>
      <w:ins w:id="1747" w:author="KN-NZ-Presentation, Funktional" w:date="2017-06-13T12:39:00Z">
        <w:r w:rsidR="006608D0">
          <w:rPr>
            <w:sz w:val="18"/>
            <w:szCs w:val="18"/>
          </w:rPr>
          <w:t>–</w:t>
        </w:r>
      </w:ins>
      <w:ins w:id="1748" w:author="Gewies, Stefan" w:date="2017-06-07T08:57:00Z">
        <w:r w:rsidR="00B95B84">
          <w:rPr>
            <w:sz w:val="18"/>
            <w:szCs w:val="18"/>
          </w:rPr>
          <w:t xml:space="preserve"> </w:t>
        </w:r>
      </w:ins>
      <w:ins w:id="1749" w:author="Gewies, Stefan" w:date="2017-06-07T08:51:00Z">
        <w:r w:rsidR="008C4F5A">
          <w:rPr>
            <w:sz w:val="18"/>
            <w:szCs w:val="18"/>
          </w:rPr>
          <w:t>not applicable</w:t>
        </w:r>
      </w:ins>
    </w:p>
    <w:p w14:paraId="16F74C9E" w14:textId="31DD2CFD" w:rsidR="005A1069" w:rsidRPr="007846D0" w:rsidRDefault="007846D0">
      <w:pPr>
        <w:pStyle w:val="Bullet1text"/>
        <w:numPr>
          <w:ilvl w:val="0"/>
          <w:numId w:val="98"/>
        </w:numPr>
        <w:rPr>
          <w:ins w:id="1750" w:author="KN-NZ-Presentation, Funktional" w:date="2017-06-14T09:37:00Z"/>
          <w:color w:val="000000" w:themeColor="text1"/>
          <w:highlight w:val="yellow"/>
          <w:rPrChange w:id="1751" w:author="KN-NZ-Presentation, Funktional" w:date="2017-06-14T09:46:00Z">
            <w:rPr>
              <w:ins w:id="1752" w:author="KN-NZ-Presentation, Funktional" w:date="2017-06-14T09:37:00Z"/>
              <w:sz w:val="18"/>
              <w:szCs w:val="18"/>
            </w:rPr>
          </w:rPrChange>
        </w:rPr>
        <w:pPrChange w:id="1753" w:author="KN-NZ-Presentation, Funktional" w:date="2017-06-14T08:57:00Z">
          <w:pPr>
            <w:pStyle w:val="Bullet1text"/>
            <w:ind w:left="0"/>
          </w:pPr>
        </w:pPrChange>
      </w:pPr>
      <w:ins w:id="1754" w:author="KN-NZ-Presentation, Funktional" w:date="2017-06-14T09:39:00Z">
        <w:r w:rsidRPr="007846D0">
          <w:rPr>
            <w:sz w:val="18"/>
            <w:szCs w:val="18"/>
            <w:highlight w:val="yellow"/>
            <w:rPrChange w:id="1755" w:author="KN-NZ-Presentation, Funktional" w:date="2017-06-14T09:46:00Z">
              <w:rPr>
                <w:sz w:val="18"/>
                <w:szCs w:val="18"/>
              </w:rPr>
            </w:rPrChange>
          </w:rPr>
          <w:t>P</w:t>
        </w:r>
      </w:ins>
      <w:ins w:id="1756" w:author="KN-NZ-Presentation, Funktional" w:date="2017-06-14T08:57:00Z">
        <w:r w:rsidR="005A1069" w:rsidRPr="007846D0">
          <w:rPr>
            <w:sz w:val="18"/>
            <w:szCs w:val="18"/>
            <w:highlight w:val="yellow"/>
            <w:rPrChange w:id="1757" w:author="KN-NZ-Presentation, Funktional" w:date="2017-06-14T09:46:00Z">
              <w:rPr>
                <w:sz w:val="18"/>
                <w:szCs w:val="18"/>
              </w:rPr>
            </w:rPrChange>
          </w:rPr>
          <w:t>lan</w:t>
        </w:r>
      </w:ins>
      <w:ins w:id="1758" w:author="KN-NZ-Presentation, Funktional" w:date="2017-06-14T09:47:00Z">
        <w:r>
          <w:rPr>
            <w:sz w:val="18"/>
            <w:szCs w:val="18"/>
            <w:highlight w:val="yellow"/>
          </w:rPr>
          <w:t>n</w:t>
        </w:r>
      </w:ins>
      <w:ins w:id="1759" w:author="KN-NZ-Presentation, Funktional" w:date="2017-06-14T08:57:00Z">
        <w:r w:rsidR="005A1069" w:rsidRPr="007846D0">
          <w:rPr>
            <w:sz w:val="18"/>
            <w:szCs w:val="18"/>
            <w:highlight w:val="yellow"/>
            <w:rPrChange w:id="1760" w:author="KN-NZ-Presentation, Funktional" w:date="2017-06-14T09:46:00Z">
              <w:rPr>
                <w:sz w:val="18"/>
                <w:szCs w:val="18"/>
              </w:rPr>
            </w:rPrChange>
          </w:rPr>
          <w:t xml:space="preserve">ed </w:t>
        </w:r>
      </w:ins>
      <w:ins w:id="1761" w:author="KN-NZ-Presentation, Funktional" w:date="2017-06-14T08:58:00Z">
        <w:r w:rsidR="005A1069" w:rsidRPr="007846D0">
          <w:rPr>
            <w:sz w:val="18"/>
            <w:szCs w:val="18"/>
            <w:highlight w:val="yellow"/>
            <w:rPrChange w:id="1762" w:author="KN-NZ-Presentation, Funktional" w:date="2017-06-14T09:46:00Z">
              <w:rPr>
                <w:sz w:val="18"/>
                <w:szCs w:val="18"/>
              </w:rPr>
            </w:rPrChange>
          </w:rPr>
          <w:t>but not reali</w:t>
        </w:r>
      </w:ins>
      <w:ins w:id="1763" w:author="KN-NZ-Presentation, Funktional" w:date="2017-06-14T09:47:00Z">
        <w:r>
          <w:rPr>
            <w:sz w:val="18"/>
            <w:szCs w:val="18"/>
            <w:highlight w:val="yellow"/>
          </w:rPr>
          <w:t>s</w:t>
        </w:r>
      </w:ins>
      <w:ins w:id="1764" w:author="KN-NZ-Presentation, Funktional" w:date="2017-06-14T08:58:00Z">
        <w:r w:rsidR="005A1069" w:rsidRPr="007846D0">
          <w:rPr>
            <w:sz w:val="18"/>
            <w:szCs w:val="18"/>
            <w:highlight w:val="yellow"/>
            <w:rPrChange w:id="1765" w:author="KN-NZ-Presentation, Funktional" w:date="2017-06-14T09:46:00Z">
              <w:rPr>
                <w:sz w:val="18"/>
                <w:szCs w:val="18"/>
              </w:rPr>
            </w:rPrChange>
          </w:rPr>
          <w:t>ed service</w:t>
        </w:r>
      </w:ins>
    </w:p>
    <w:p w14:paraId="0668AE28" w14:textId="13DDD89B" w:rsidR="007846D0" w:rsidRPr="007846D0" w:rsidRDefault="007846D0">
      <w:pPr>
        <w:pStyle w:val="Bullet1text"/>
        <w:numPr>
          <w:ilvl w:val="0"/>
          <w:numId w:val="98"/>
        </w:numPr>
        <w:rPr>
          <w:ins w:id="1766" w:author="Gewies, Stefan" w:date="2017-06-06T14:50:00Z"/>
          <w:sz w:val="18"/>
          <w:szCs w:val="18"/>
          <w:rPrChange w:id="1767" w:author="KN-NZ-Presentation, Funktional" w:date="2017-06-14T09:38:00Z">
            <w:rPr>
              <w:ins w:id="1768" w:author="Gewies, Stefan" w:date="2017-06-06T14:50:00Z"/>
              <w:color w:val="000000" w:themeColor="text1"/>
            </w:rPr>
          </w:rPrChange>
        </w:rPr>
        <w:pPrChange w:id="1769" w:author="KN-NZ-Presentation, Funktional" w:date="2017-06-14T08:57:00Z">
          <w:pPr>
            <w:pStyle w:val="Bullet1text"/>
            <w:ind w:left="0"/>
          </w:pPr>
        </w:pPrChange>
      </w:pPr>
      <w:ins w:id="1770" w:author="KN-NZ-Presentation, Funktional" w:date="2017-06-14T09:38:00Z">
        <w:r w:rsidRPr="007846D0">
          <w:rPr>
            <w:sz w:val="18"/>
            <w:szCs w:val="18"/>
            <w:rPrChange w:id="1771" w:author="KN-NZ-Presentation, Funktional" w:date="2017-06-14T09:38:00Z">
              <w:rPr>
                <w:color w:val="000000" w:themeColor="text1"/>
              </w:rPr>
            </w:rPrChange>
          </w:rPr>
          <w:t xml:space="preserve">Different communication channels </w:t>
        </w:r>
      </w:ins>
      <w:ins w:id="1772" w:author="KN-NZ-Presentation, Funktional" w:date="2017-06-14T09:41:00Z">
        <w:r>
          <w:rPr>
            <w:sz w:val="18"/>
            <w:szCs w:val="18"/>
          </w:rPr>
          <w:t xml:space="preserve">provided by </w:t>
        </w:r>
      </w:ins>
      <w:ins w:id="1773" w:author="KN-NZ-Presentation, Funktional" w:date="2017-06-14T09:39:00Z">
        <w:r>
          <w:rPr>
            <w:sz w:val="18"/>
            <w:szCs w:val="18"/>
          </w:rPr>
          <w:t>e.g.</w:t>
        </w:r>
      </w:ins>
      <w:ins w:id="1774" w:author="KN-NZ-Presentation, Funktional" w:date="2017-06-14T09:38:00Z">
        <w:r w:rsidRPr="007846D0">
          <w:rPr>
            <w:sz w:val="18"/>
            <w:szCs w:val="18"/>
            <w:rPrChange w:id="1775" w:author="KN-NZ-Presentation, Funktional" w:date="2017-06-14T09:38:00Z">
              <w:rPr>
                <w:color w:val="000000" w:themeColor="text1"/>
              </w:rPr>
            </w:rPrChange>
          </w:rPr>
          <w:t xml:space="preserve"> AIS or VDES could be used</w:t>
        </w:r>
      </w:ins>
    </w:p>
    <w:p w14:paraId="0A44D695" w14:textId="7DE074EF" w:rsidR="00027784" w:rsidRDefault="00027784" w:rsidP="00027784">
      <w:pPr>
        <w:pStyle w:val="Bullet1text"/>
        <w:ind w:left="0"/>
        <w:rPr>
          <w:ins w:id="1776" w:author="Gewies, Stefan" w:date="2017-06-06T14:49:00Z"/>
        </w:rPr>
      </w:pPr>
      <w:ins w:id="1777" w:author="Gewies, Stefan" w:date="2017-06-06T14:49:00Z">
        <w:r>
          <w:rPr>
            <w:color w:val="000000" w:themeColor="text1"/>
          </w:rPr>
          <w:t xml:space="preserve">Beside the systems and services mentioned in </w:t>
        </w:r>
      </w:ins>
      <w:ins w:id="1778" w:author="KN-NZ-Presentation, Funktional" w:date="2017-06-14T08:49:00Z">
        <w:r w:rsidR="005630F6">
          <w:rPr>
            <w:color w:val="000000" w:themeColor="text1"/>
          </w:rPr>
          <w:t>Table 4</w:t>
        </w:r>
      </w:ins>
      <w:ins w:id="1779" w:author="Gewies, Stefan" w:date="2017-06-06T14:49:00Z">
        <w:del w:id="1780" w:author="KN-NZ-Presentation, Funktional" w:date="2017-06-14T08:50:00Z">
          <w:r w:rsidDel="005630F6">
            <w:rPr>
              <w:color w:val="000000" w:themeColor="text1"/>
            </w:rPr>
            <w:fldChar w:fldCharType="begin"/>
          </w:r>
          <w:r w:rsidDel="005630F6">
            <w:rPr>
              <w:color w:val="000000" w:themeColor="text1"/>
            </w:rPr>
            <w:delInstrText xml:space="preserve"> REF _Ref477383871 \r \h </w:delInstrText>
          </w:r>
        </w:del>
      </w:ins>
      <w:del w:id="1781" w:author="KN-NZ-Presentation, Funktional" w:date="2017-06-14T08:50:00Z">
        <w:r w:rsidDel="005630F6">
          <w:rPr>
            <w:color w:val="000000" w:themeColor="text1"/>
          </w:rPr>
        </w:r>
      </w:del>
      <w:ins w:id="1782" w:author="Gewies, Stefan" w:date="2017-06-06T14:49:00Z">
        <w:del w:id="1783" w:author="KN-NZ-Presentation, Funktional" w:date="2017-06-14T08:50:00Z">
          <w:r w:rsidDel="005630F6">
            <w:rPr>
              <w:color w:val="000000" w:themeColor="text1"/>
            </w:rPr>
            <w:fldChar w:fldCharType="separate"/>
          </w:r>
        </w:del>
      </w:ins>
      <w:ins w:id="1784" w:author="Gewies, Stefan" w:date="2017-06-12T08:31:00Z">
        <w:del w:id="1785" w:author="KN-NZ-Presentation, Funktional" w:date="2017-06-14T08:50:00Z">
          <w:r w:rsidR="00DA7852" w:rsidRPr="00902846" w:rsidDel="005630F6">
            <w:rPr>
              <w:b/>
              <w:bCs/>
              <w:color w:val="000000" w:themeColor="text1"/>
              <w:lang w:val="en-US"/>
              <w:rPrChange w:id="1786" w:author="Gewies, Stefan" w:date="2017-06-12T08:58:00Z">
                <w:rPr>
                  <w:b/>
                  <w:bCs/>
                  <w:color w:val="000000" w:themeColor="text1"/>
                  <w:lang w:val="de-DE"/>
                </w:rPr>
              </w:rPrChange>
            </w:rPr>
            <w:delText xml:space="preserve">Fehler! </w:delText>
          </w:r>
          <w:r w:rsidR="00DA7852" w:rsidRPr="005630F6" w:rsidDel="005630F6">
            <w:rPr>
              <w:b/>
              <w:bCs/>
              <w:color w:val="000000" w:themeColor="text1"/>
              <w:lang w:val="en-US"/>
              <w:rPrChange w:id="1787" w:author="KN-NZ-Presentation, Funktional" w:date="2017-06-14T08:50:00Z">
                <w:rPr>
                  <w:b/>
                  <w:bCs/>
                  <w:color w:val="000000" w:themeColor="text1"/>
                  <w:lang w:val="de-DE"/>
                </w:rPr>
              </w:rPrChange>
            </w:rPr>
            <w:delText>Verweisquelle konnte nicht gefunden werden.</w:delText>
          </w:r>
        </w:del>
      </w:ins>
      <w:ins w:id="1788" w:author="Gewies, Stefan" w:date="2017-06-06T14:49:00Z">
        <w:del w:id="1789" w:author="KN-NZ-Presentation, Funktional" w:date="2017-06-14T08:50:00Z">
          <w:r w:rsidDel="005630F6">
            <w:rPr>
              <w:color w:val="000000" w:themeColor="text1"/>
            </w:rPr>
            <w:fldChar w:fldCharType="end"/>
          </w:r>
        </w:del>
        <w:r w:rsidRPr="005630F6">
          <w:rPr>
            <w:color w:val="000000" w:themeColor="text1"/>
            <w:lang w:val="en-US"/>
            <w:rPrChange w:id="1790" w:author="KN-NZ-Presentation, Funktional" w:date="2017-06-14T08:50:00Z">
              <w:rPr>
                <w:color w:val="000000" w:themeColor="text1"/>
              </w:rPr>
            </w:rPrChange>
          </w:rPr>
          <w:t xml:space="preserve"> </w:t>
        </w:r>
        <w:del w:id="1791" w:author="KN-NZ-Presentation, Funktional" w:date="2017-06-14T08:50:00Z">
          <w:r w:rsidR="006608D0" w:rsidRPr="005630F6" w:rsidDel="005630F6">
            <w:rPr>
              <w:color w:val="000000" w:themeColor="text1"/>
              <w:lang w:val="en-US"/>
              <w:rPrChange w:id="1792" w:author="KN-NZ-Presentation, Funktional" w:date="2017-06-14T08:50:00Z">
                <w:rPr>
                  <w:color w:val="000000" w:themeColor="text1"/>
                  <w:lang w:val="de-DE"/>
                </w:rPr>
              </w:rPrChange>
            </w:rPr>
            <w:delText>A</w:delText>
          </w:r>
        </w:del>
      </w:ins>
      <w:ins w:id="1793" w:author="KN-NZ-Presentation, Funktional" w:date="2017-06-14T08:50:00Z">
        <w:r w:rsidR="005630F6">
          <w:rPr>
            <w:color w:val="000000" w:themeColor="text1"/>
            <w:lang w:val="en-US"/>
          </w:rPr>
          <w:t>a</w:t>
        </w:r>
      </w:ins>
      <w:ins w:id="1794" w:author="Gewies, Stefan" w:date="2017-06-06T14:49:00Z">
        <w:r w:rsidRPr="005630F6">
          <w:rPr>
            <w:color w:val="000000" w:themeColor="text1"/>
            <w:lang w:val="en-US"/>
            <w:rPrChange w:id="1795" w:author="KN-NZ-Presentation, Funktional" w:date="2017-06-14T08:50:00Z">
              <w:rPr>
                <w:color w:val="000000" w:themeColor="text1"/>
              </w:rPr>
            </w:rPrChange>
          </w:rPr>
          <w:t xml:space="preserve">nd </w:t>
        </w:r>
        <w:del w:id="1796" w:author="KN-NZ-Presentation, Funktional" w:date="2017-06-14T08:50:00Z">
          <w:r w:rsidDel="005630F6">
            <w:rPr>
              <w:color w:val="000000" w:themeColor="text1"/>
            </w:rPr>
            <w:fldChar w:fldCharType="begin"/>
          </w:r>
          <w:r w:rsidRPr="005630F6" w:rsidDel="005630F6">
            <w:rPr>
              <w:color w:val="000000" w:themeColor="text1"/>
              <w:lang w:val="en-US"/>
              <w:rPrChange w:id="1797" w:author="KN-NZ-Presentation, Funktional" w:date="2017-06-14T08:50:00Z">
                <w:rPr>
                  <w:color w:val="000000" w:themeColor="text1"/>
                </w:rPr>
              </w:rPrChange>
            </w:rPr>
            <w:delInstrText xml:space="preserve"> REF _Ref477383880 \r \h </w:delInstrText>
          </w:r>
        </w:del>
      </w:ins>
      <w:del w:id="1798" w:author="KN-NZ-Presentation, Funktional" w:date="2017-06-14T08:50:00Z">
        <w:r w:rsidDel="005630F6">
          <w:rPr>
            <w:color w:val="000000" w:themeColor="text1"/>
          </w:rPr>
        </w:r>
      </w:del>
      <w:ins w:id="1799" w:author="Gewies, Stefan" w:date="2017-06-06T14:49:00Z">
        <w:del w:id="1800" w:author="KN-NZ-Presentation, Funktional" w:date="2017-06-14T08:50:00Z">
          <w:r w:rsidDel="005630F6">
            <w:rPr>
              <w:color w:val="000000" w:themeColor="text1"/>
            </w:rPr>
            <w:fldChar w:fldCharType="separate"/>
          </w:r>
        </w:del>
      </w:ins>
      <w:ins w:id="1801" w:author="Gewies, Stefan" w:date="2017-06-12T08:31:00Z">
        <w:del w:id="1802" w:author="KN-NZ-Presentation, Funktional" w:date="2017-06-14T08:50:00Z">
          <w:r w:rsidR="00DA7852" w:rsidRPr="005630F6" w:rsidDel="005630F6">
            <w:rPr>
              <w:b/>
              <w:bCs/>
              <w:color w:val="000000" w:themeColor="text1"/>
              <w:lang w:val="en-US"/>
              <w:rPrChange w:id="1803" w:author="KN-NZ-Presentation, Funktional" w:date="2017-06-14T08:50:00Z">
                <w:rPr>
                  <w:b/>
                  <w:bCs/>
                  <w:color w:val="000000" w:themeColor="text1"/>
                  <w:lang w:val="de-DE"/>
                </w:rPr>
              </w:rPrChange>
            </w:rPr>
            <w:delText>Fehler! Verweisquelle konnte nicht gefunden werden.</w:delText>
          </w:r>
        </w:del>
      </w:ins>
      <w:ins w:id="1804" w:author="Gewies, Stefan" w:date="2017-06-06T14:49:00Z">
        <w:del w:id="1805" w:author="KN-NZ-Presentation, Funktional" w:date="2017-06-14T08:50:00Z">
          <w:r w:rsidDel="005630F6">
            <w:rPr>
              <w:color w:val="000000" w:themeColor="text1"/>
            </w:rPr>
            <w:fldChar w:fldCharType="end"/>
          </w:r>
          <w:r w:rsidRPr="005630F6" w:rsidDel="005630F6">
            <w:rPr>
              <w:color w:val="000000" w:themeColor="text1"/>
              <w:lang w:val="en-US"/>
              <w:rPrChange w:id="1806" w:author="KN-NZ-Presentation, Funktional" w:date="2017-06-14T08:50:00Z">
                <w:rPr>
                  <w:color w:val="000000" w:themeColor="text1"/>
                </w:rPr>
              </w:rPrChange>
            </w:rPr>
            <w:delText xml:space="preserve"> </w:delText>
          </w:r>
        </w:del>
      </w:ins>
      <w:ins w:id="1807" w:author="KN-NZ-Presentation, Funktional" w:date="2017-06-14T08:50:00Z">
        <w:r w:rsidR="005630F6">
          <w:rPr>
            <w:color w:val="000000" w:themeColor="text1"/>
          </w:rPr>
          <w:t xml:space="preserve">Table 5 </w:t>
        </w:r>
      </w:ins>
      <w:ins w:id="1808" w:author="KN-NZ-Presentation, Funktional" w:date="2017-06-14T09:47:00Z">
        <w:r w:rsidR="006F7DAE">
          <w:rPr>
            <w:color w:val="000000" w:themeColor="text1"/>
          </w:rPr>
          <w:t>t</w:t>
        </w:r>
      </w:ins>
      <w:ins w:id="1809" w:author="Gewies, Stefan" w:date="2017-06-06T14:49:00Z">
        <w:del w:id="1810" w:author="KN-NZ-Presentation, Funktional" w:date="2017-06-14T09:47:00Z">
          <w:r w:rsidR="006608D0" w:rsidDel="006F7DAE">
            <w:rPr>
              <w:color w:val="000000" w:themeColor="text1"/>
            </w:rPr>
            <w:delText>T</w:delText>
          </w:r>
        </w:del>
        <w:r>
          <w:rPr>
            <w:color w:val="000000" w:themeColor="text1"/>
          </w:rPr>
          <w:t xml:space="preserve">here are commercial systems </w:t>
        </w:r>
      </w:ins>
      <w:ins w:id="1811" w:author="KN-NZ-Presentation, Funktional" w:date="2017-06-14T09:47:00Z">
        <w:r w:rsidR="006F7DAE">
          <w:rPr>
            <w:color w:val="000000" w:themeColor="text1"/>
          </w:rPr>
          <w:t xml:space="preserve">and services </w:t>
        </w:r>
      </w:ins>
      <w:ins w:id="1812" w:author="Gewies, Stefan" w:date="2017-06-06T14:49:00Z">
        <w:r>
          <w:rPr>
            <w:color w:val="000000" w:themeColor="text1"/>
          </w:rPr>
          <w:t>available which can provide high-accuracy positioning and ranging.</w:t>
        </w:r>
      </w:ins>
    </w:p>
    <w:p w14:paraId="3FE6711A" w14:textId="77777777" w:rsidR="00A7572B" w:rsidRDefault="00A7572B" w:rsidP="00A7572B">
      <w:pPr>
        <w:pStyle w:val="Bullet1text"/>
      </w:pPr>
    </w:p>
    <w:p w14:paraId="3702C0E2" w14:textId="443BA6AE" w:rsidR="00623B4E" w:rsidRDefault="00027784" w:rsidP="00623B4E">
      <w:pPr>
        <w:pStyle w:val="Heading1"/>
        <w:rPr>
          <w:ins w:id="1813" w:author="Gewies, Stefan" w:date="2017-06-06T15:15:00Z"/>
        </w:rPr>
      </w:pPr>
      <w:ins w:id="1814" w:author="Gewies, Stefan" w:date="2017-06-06T14:50:00Z">
        <w:del w:id="1815" w:author="KN-NZ-Presentation, Funktional" w:date="2017-06-14T10:03:00Z">
          <w:r w:rsidDel="00D24517">
            <w:delText xml:space="preserve">Available </w:delText>
          </w:r>
        </w:del>
      </w:ins>
      <w:ins w:id="1816" w:author="Noack, Thoralf" w:date="2017-05-29T16:40:00Z">
        <w:r w:rsidR="00623B4E">
          <w:t>Methods</w:t>
        </w:r>
      </w:ins>
      <w:ins w:id="1817" w:author="Gewies, Stefan" w:date="2017-06-06T15:06:00Z">
        <w:r w:rsidR="00804B9D">
          <w:t xml:space="preserve"> for high-accuracy positioning and ranging</w:t>
        </w:r>
      </w:ins>
    </w:p>
    <w:p w14:paraId="54B467B5" w14:textId="75EF631E" w:rsidR="00804B9D" w:rsidRPr="00173942" w:rsidDel="00804B9D" w:rsidRDefault="00804B9D" w:rsidP="009F3FCC">
      <w:pPr>
        <w:pStyle w:val="Heading1separatationline"/>
        <w:rPr>
          <w:ins w:id="1818" w:author="Noack, Thoralf" w:date="2017-05-29T16:40:00Z"/>
          <w:del w:id="1819" w:author="Gewies, Stefan" w:date="2017-06-06T15:15:00Z"/>
        </w:rPr>
      </w:pPr>
    </w:p>
    <w:p w14:paraId="0DACD779" w14:textId="733CF295" w:rsidR="00623B4E" w:rsidRDefault="00623B4E" w:rsidP="009F3FCC">
      <w:pPr>
        <w:pStyle w:val="Heading1separatationline"/>
        <w:rPr>
          <w:ins w:id="1820" w:author="Noack, Thoralf" w:date="2017-05-29T16:40:00Z"/>
        </w:rPr>
      </w:pPr>
    </w:p>
    <w:p w14:paraId="532C085C" w14:textId="77777777" w:rsidR="00623B4E" w:rsidRDefault="00623B4E" w:rsidP="009F3FCC">
      <w:pPr>
        <w:pStyle w:val="Heading2"/>
        <w:rPr>
          <w:ins w:id="1821" w:author="Gewies, Stefan" w:date="2017-06-06T15:15:00Z"/>
        </w:rPr>
      </w:pPr>
      <w:ins w:id="1822" w:author="Noack, Thoralf" w:date="2017-05-29T16:40:00Z">
        <w:r w:rsidRPr="00D25BD2">
          <w:t>Laser Ranging</w:t>
        </w:r>
      </w:ins>
    </w:p>
    <w:p w14:paraId="08568C33" w14:textId="0A55B5F1" w:rsidR="00804B9D" w:rsidRPr="00173942" w:rsidDel="00804B9D" w:rsidRDefault="00804B9D" w:rsidP="009F3FCC">
      <w:pPr>
        <w:pStyle w:val="Heading2separationline"/>
        <w:rPr>
          <w:ins w:id="1823" w:author="Noack, Thoralf" w:date="2017-05-29T16:41:00Z"/>
          <w:del w:id="1824" w:author="Gewies, Stefan" w:date="2017-06-06T15:15:00Z"/>
        </w:rPr>
      </w:pPr>
    </w:p>
    <w:p w14:paraId="0AE2B327" w14:textId="5B498A36" w:rsidR="00623B4E" w:rsidRPr="00623B4E" w:rsidRDefault="00623B4E" w:rsidP="009F3FCC">
      <w:pPr>
        <w:pStyle w:val="Heading2separationline"/>
        <w:rPr>
          <w:ins w:id="1825" w:author="Noack, Thoralf" w:date="2017-05-29T16:40:00Z"/>
        </w:rPr>
      </w:pPr>
      <w:ins w:id="1826" w:author="Noack, Thoralf" w:date="2017-05-29T16:40:00Z">
        <w:r w:rsidRPr="00D25BD2">
          <w:t xml:space="preserve"> </w:t>
        </w:r>
      </w:ins>
    </w:p>
    <w:p w14:paraId="35FF91BF" w14:textId="2C120F40" w:rsidR="00623B4E" w:rsidRDefault="00623B4E" w:rsidP="00623B4E">
      <w:pPr>
        <w:pStyle w:val="BodyText"/>
        <w:jc w:val="both"/>
        <w:rPr>
          <w:ins w:id="1827" w:author="Noack, Thoralf" w:date="2017-05-29T16:40:00Z"/>
          <w:i/>
          <w:iCs/>
          <w:lang w:val="en"/>
        </w:rPr>
      </w:pPr>
      <w:ins w:id="1828" w:author="Noack, Thoralf" w:date="2017-05-29T16:40:00Z">
        <w:r>
          <w:rPr>
            <w:iCs/>
            <w:lang w:val="en"/>
          </w:rPr>
          <w:t>L</w:t>
        </w:r>
        <w:r w:rsidRPr="00083528">
          <w:rPr>
            <w:iCs/>
            <w:lang w:val="en"/>
          </w:rPr>
          <w:t xml:space="preserve">aser ranging </w:t>
        </w:r>
        <w:r>
          <w:rPr>
            <w:iCs/>
            <w:lang w:val="en"/>
          </w:rPr>
          <w:t xml:space="preserve">is a method where </w:t>
        </w:r>
        <w:r w:rsidRPr="00083528">
          <w:rPr>
            <w:iCs/>
            <w:lang w:val="en"/>
          </w:rPr>
          <w:t xml:space="preserve">a bundled light beam </w:t>
        </w:r>
        <w:r>
          <w:rPr>
            <w:iCs/>
            <w:lang w:val="en"/>
          </w:rPr>
          <w:t xml:space="preserve">is used </w:t>
        </w:r>
        <w:r w:rsidRPr="00083528">
          <w:rPr>
            <w:iCs/>
            <w:lang w:val="en"/>
          </w:rPr>
          <w:t>to measure the distance between an emitter of the light beam and a</w:t>
        </w:r>
      </w:ins>
      <w:ins w:id="1829" w:author="KN-NZ-Presentation, Funktional" w:date="2017-06-14T10:06:00Z">
        <w:r w:rsidR="006013F8">
          <w:rPr>
            <w:iCs/>
            <w:lang w:val="en"/>
          </w:rPr>
          <w:t>n</w:t>
        </w:r>
      </w:ins>
      <w:ins w:id="1830" w:author="Noack, Thoralf" w:date="2017-05-29T16:40:00Z">
        <w:r w:rsidRPr="00083528">
          <w:rPr>
            <w:iCs/>
            <w:lang w:val="en"/>
          </w:rPr>
          <w:t xml:space="preserve"> </w:t>
        </w:r>
        <w:del w:id="1831" w:author="KN-NZ-Presentation, Funktional" w:date="2017-06-14T10:06:00Z">
          <w:r w:rsidRPr="00083528" w:rsidDel="006013F8">
            <w:rPr>
              <w:iCs/>
              <w:lang w:val="en"/>
            </w:rPr>
            <w:delText xml:space="preserve">dedicated </w:delText>
          </w:r>
        </w:del>
        <w:proofErr w:type="gramStart"/>
        <w:r w:rsidRPr="00083528">
          <w:rPr>
            <w:iCs/>
            <w:lang w:val="en"/>
          </w:rPr>
          <w:t>object which</w:t>
        </w:r>
        <w:proofErr w:type="gramEnd"/>
        <w:r w:rsidRPr="00083528">
          <w:rPr>
            <w:iCs/>
            <w:lang w:val="en"/>
          </w:rPr>
          <w:t xml:space="preserve"> reflects the light beam. </w:t>
        </w:r>
        <w:del w:id="1832" w:author="KN-NZ-Presentation, Funktional" w:date="2017-06-14T10:08:00Z">
          <w:r w:rsidRPr="00083528" w:rsidDel="00ED2049">
            <w:rPr>
              <w:iCs/>
              <w:lang w:val="en"/>
            </w:rPr>
            <w:delText xml:space="preserve">The main purpose of laser ranging consists </w:delText>
          </w:r>
        </w:del>
        <w:del w:id="1833" w:author="KN-NZ-Presentation, Funktional" w:date="2017-06-14T10:06:00Z">
          <w:r w:rsidRPr="00083528" w:rsidDel="006013F8">
            <w:rPr>
              <w:iCs/>
              <w:lang w:val="en"/>
            </w:rPr>
            <w:delText>in</w:delText>
          </w:r>
        </w:del>
        <w:del w:id="1834" w:author="KN-NZ-Presentation, Funktional" w:date="2017-06-14T10:08:00Z">
          <w:r w:rsidRPr="00083528" w:rsidDel="00ED2049">
            <w:rPr>
              <w:iCs/>
              <w:lang w:val="en"/>
            </w:rPr>
            <w:delText xml:space="preserve"> </w:delText>
          </w:r>
        </w:del>
        <w:del w:id="1835" w:author="KN-NZ-Presentation, Funktional" w:date="2017-06-14T10:07:00Z">
          <w:r w:rsidRPr="00083528" w:rsidDel="00ED2049">
            <w:rPr>
              <w:iCs/>
              <w:lang w:val="en"/>
            </w:rPr>
            <w:delText xml:space="preserve">the </w:delText>
          </w:r>
        </w:del>
        <w:del w:id="1836" w:author="KN-NZ-Presentation, Funktional" w:date="2017-06-14T10:08:00Z">
          <w:r w:rsidRPr="00083528" w:rsidDel="00ED2049">
            <w:rPr>
              <w:iCs/>
              <w:lang w:val="en"/>
            </w:rPr>
            <w:delText xml:space="preserve">estimation of the distance between </w:delText>
          </w:r>
          <w:r w:rsidDel="00ED2049">
            <w:rPr>
              <w:iCs/>
              <w:lang w:val="en"/>
            </w:rPr>
            <w:delText xml:space="preserve">the </w:delText>
          </w:r>
          <w:r w:rsidRPr="00083528" w:rsidDel="00ED2049">
            <w:rPr>
              <w:iCs/>
              <w:lang w:val="en"/>
            </w:rPr>
            <w:delText xml:space="preserve">emitter and </w:delText>
          </w:r>
          <w:r w:rsidDel="00ED2049">
            <w:rPr>
              <w:iCs/>
              <w:lang w:val="en"/>
            </w:rPr>
            <w:delText xml:space="preserve">a </w:delText>
          </w:r>
          <w:r w:rsidRPr="00083528" w:rsidDel="00ED2049">
            <w:rPr>
              <w:iCs/>
              <w:lang w:val="en"/>
            </w:rPr>
            <w:delText>reflector.</w:delText>
          </w:r>
          <w:r w:rsidDel="00ED2049">
            <w:rPr>
              <w:iCs/>
              <w:lang w:val="en"/>
            </w:rPr>
            <w:delText xml:space="preserve"> </w:delText>
          </w:r>
        </w:del>
        <w:r>
          <w:rPr>
            <w:iCs/>
            <w:lang w:val="en"/>
          </w:rPr>
          <w:t xml:space="preserve">With respect to </w:t>
        </w:r>
        <w:del w:id="1837" w:author="KN-NZ-Presentation, Funktional" w:date="2017-06-14T10:05:00Z">
          <w:r w:rsidDel="006013F8">
            <w:rPr>
              <w:iCs/>
              <w:lang w:val="en"/>
            </w:rPr>
            <w:delText xml:space="preserve">the </w:delText>
          </w:r>
        </w:del>
      </w:ins>
      <w:proofErr w:type="gramStart"/>
      <w:ins w:id="1838" w:author="KN-NZ-Presentation, Funktional" w:date="2017-06-14T10:05:00Z">
        <w:r w:rsidR="006013F8">
          <w:rPr>
            <w:iCs/>
            <w:lang w:val="en"/>
          </w:rPr>
          <w:t xml:space="preserve">navigational </w:t>
        </w:r>
      </w:ins>
      <w:ins w:id="1839" w:author="Noack, Thoralf" w:date="2017-05-29T16:40:00Z">
        <w:del w:id="1840" w:author="KN-NZ-Presentation, Funktional" w:date="2017-06-14T10:04:00Z">
          <w:r w:rsidDel="006013F8">
            <w:rPr>
              <w:iCs/>
              <w:lang w:val="en"/>
            </w:rPr>
            <w:delText>use cases</w:delText>
          </w:r>
        </w:del>
      </w:ins>
      <w:ins w:id="1841" w:author="KN-NZ-Presentation, Funktional" w:date="2017-06-14T10:04:00Z">
        <w:r w:rsidR="006013F8">
          <w:rPr>
            <w:iCs/>
            <w:lang w:val="en"/>
          </w:rPr>
          <w:t>applications</w:t>
        </w:r>
      </w:ins>
      <w:proofErr w:type="gramEnd"/>
      <w:ins w:id="1842" w:author="Noack, Thoralf" w:date="2017-05-29T16:40:00Z">
        <w:del w:id="1843" w:author="KN-NZ-Presentation, Funktional" w:date="2017-06-14T10:36:00Z">
          <w:r w:rsidDel="00090BC8">
            <w:rPr>
              <w:iCs/>
              <w:lang w:val="en"/>
            </w:rPr>
            <w:delText xml:space="preserve"> </w:delText>
          </w:r>
        </w:del>
        <w:del w:id="1844" w:author="KN-NZ-Presentation, Funktional" w:date="2017-06-14T10:04:00Z">
          <w:r w:rsidDel="006013F8">
            <w:rPr>
              <w:iCs/>
              <w:lang w:val="en"/>
            </w:rPr>
            <w:delText xml:space="preserve">of the guideline </w:delText>
          </w:r>
        </w:del>
        <w:del w:id="1845" w:author="KN-NZ-Presentation, Funktional" w:date="2017-06-14T10:05:00Z">
          <w:r w:rsidDel="006013F8">
            <w:rPr>
              <w:iCs/>
              <w:lang w:val="en"/>
            </w:rPr>
            <w:delText xml:space="preserve">and the dedicated application potential </w:delText>
          </w:r>
        </w:del>
        <w:del w:id="1846" w:author="KN-NZ-Presentation, Funktional" w:date="2017-06-14T10:36:00Z">
          <w:r w:rsidDel="00090BC8">
            <w:delText>possible d</w:delText>
          </w:r>
          <w:r w:rsidRPr="00197666" w:rsidDel="00090BC8">
            <w:delText xml:space="preserve">istance measurements </w:delText>
          </w:r>
          <w:r w:rsidDel="00090BC8">
            <w:delText xml:space="preserve">methods </w:delText>
          </w:r>
          <w:r w:rsidRPr="00197666" w:rsidDel="00090BC8">
            <w:delText xml:space="preserve">comprise </w:delText>
          </w:r>
          <w:r w:rsidDel="00090BC8">
            <w:delText>the</w:delText>
          </w:r>
        </w:del>
        <w:r>
          <w:t xml:space="preserve"> </w:t>
        </w:r>
        <w:r w:rsidRPr="00197666">
          <w:t>runtime measurement</w:t>
        </w:r>
      </w:ins>
      <w:ins w:id="1847" w:author="KN-NZ-Presentation, Funktional" w:date="2017-06-14T10:36:00Z">
        <w:r w:rsidR="00090BC8">
          <w:t xml:space="preserve">s </w:t>
        </w:r>
      </w:ins>
      <w:ins w:id="1848" w:author="Noack, Thoralf" w:date="2017-05-29T16:40:00Z">
        <w:del w:id="1849" w:author="KN-NZ-Presentation, Funktional" w:date="2017-06-14T10:36:00Z">
          <w:r w:rsidRPr="00197666" w:rsidDel="00090BC8">
            <w:delText xml:space="preserve">, </w:delText>
          </w:r>
          <w:r w:rsidDel="00090BC8">
            <w:delText xml:space="preserve">the measurement of the </w:delText>
          </w:r>
          <w:r w:rsidRPr="00197666" w:rsidDel="00090BC8">
            <w:delText>phase relation or laser triangulation of light waves</w:delText>
          </w:r>
        </w:del>
      </w:ins>
      <w:ins w:id="1850" w:author="KN-NZ-Presentation, Funktional" w:date="2017-06-14T10:36:00Z">
        <w:r w:rsidR="00090BC8">
          <w:t>are used to calculated a range between emitter and object.</w:t>
        </w:r>
      </w:ins>
      <w:ins w:id="1851" w:author="Noack, Thoralf" w:date="2017-05-29T16:40:00Z">
        <w:del w:id="1852" w:author="KN-NZ-Presentation, Funktional" w:date="2017-06-14T10:37:00Z">
          <w:r w:rsidDel="00090BC8">
            <w:delText>.</w:delText>
          </w:r>
        </w:del>
        <w:r>
          <w:t xml:space="preserve"> </w:t>
        </w:r>
        <w:r w:rsidRPr="00197666">
          <w:t xml:space="preserve"> </w:t>
        </w:r>
        <w:r w:rsidRPr="00D25BD2">
          <w:rPr>
            <w:iCs/>
            <w:lang w:val="en"/>
          </w:rPr>
          <w:t xml:space="preserve">   </w:t>
        </w:r>
      </w:ins>
    </w:p>
    <w:p w14:paraId="2887172B" w14:textId="137574C2" w:rsidR="00623B4E" w:rsidRPr="00197666" w:rsidRDefault="00623B4E" w:rsidP="00623B4E">
      <w:pPr>
        <w:pStyle w:val="BodyText"/>
        <w:jc w:val="both"/>
        <w:rPr>
          <w:ins w:id="1853" w:author="Noack, Thoralf" w:date="2017-05-29T16:40:00Z"/>
        </w:rPr>
      </w:pPr>
      <w:ins w:id="1854" w:author="Noack, Thoralf" w:date="2017-05-29T16:40:00Z">
        <w:del w:id="1855" w:author="KN-NZ-Presentation, Funktional" w:date="2017-06-14T10:10:00Z">
          <w:r w:rsidDel="00ED2049">
            <w:delText xml:space="preserve">In case </w:delText>
          </w:r>
        </w:del>
        <w:del w:id="1856" w:author="KN-NZ-Presentation, Funktional" w:date="2017-06-14T10:09:00Z">
          <w:r w:rsidDel="00ED2049">
            <w:delText xml:space="preserve">of </w:delText>
          </w:r>
        </w:del>
        <w:del w:id="1857" w:author="KN-NZ-Presentation, Funktional" w:date="2017-06-14T10:10:00Z">
          <w:r w:rsidRPr="00197666" w:rsidDel="00ED2049">
            <w:delText>a</w:delText>
          </w:r>
        </w:del>
      </w:ins>
      <w:ins w:id="1858" w:author="KN-NZ-Presentation, Funktional" w:date="2017-06-14T10:10:00Z">
        <w:r w:rsidR="00ED2049">
          <w:t>For</w:t>
        </w:r>
      </w:ins>
      <w:ins w:id="1859" w:author="Noack, Thoralf" w:date="2017-05-29T16:40:00Z">
        <w:r w:rsidRPr="00197666">
          <w:t xml:space="preserve"> </w:t>
        </w:r>
        <w:del w:id="1860" w:author="KN-NZ-Presentation, Funktional" w:date="2017-06-14T10:09:00Z">
          <w:r w:rsidRPr="00197666" w:rsidDel="00ED2049">
            <w:delText xml:space="preserve">pure </w:delText>
          </w:r>
        </w:del>
        <w:proofErr w:type="gramStart"/>
        <w:r w:rsidRPr="00197666">
          <w:rPr>
            <w:i/>
          </w:rPr>
          <w:t>runtime measurement</w:t>
        </w:r>
        <w:proofErr w:type="gramEnd"/>
        <w:r>
          <w:rPr>
            <w:i/>
          </w:rPr>
          <w:t xml:space="preserve"> </w:t>
        </w:r>
        <w:del w:id="1861" w:author="KN-NZ-Presentation, Funktional" w:date="2017-06-14T10:09:00Z">
          <w:r w:rsidDel="00ED2049">
            <w:delText xml:space="preserve">only </w:delText>
          </w:r>
        </w:del>
        <w:r w:rsidRPr="00197666">
          <w:t xml:space="preserve">a light pulse is emitted and the time is measured until the ray of light is reflected to the </w:t>
        </w:r>
        <w:r>
          <w:t>emitter</w:t>
        </w:r>
        <w:r w:rsidRPr="00197666">
          <w:t xml:space="preserve">. The distance L can be estimated by L = c* </w:t>
        </w:r>
        <w:proofErr w:type="spellStart"/>
        <w:r w:rsidRPr="00197666">
          <w:t>Δt</w:t>
        </w:r>
        <w:proofErr w:type="spellEnd"/>
        <w:r w:rsidRPr="00197666">
          <w:t xml:space="preserve">/2*n (with c = speed of light, </w:t>
        </w:r>
        <w:proofErr w:type="spellStart"/>
        <w:proofErr w:type="gramStart"/>
        <w:r w:rsidRPr="00197666">
          <w:t>Δt</w:t>
        </w:r>
        <w:proofErr w:type="spellEnd"/>
        <w:proofErr w:type="gramEnd"/>
        <w:r w:rsidRPr="00197666">
          <w:t xml:space="preserve"> = measured runtime, </w:t>
        </w:r>
        <w:del w:id="1862" w:author="Gewies, Stefan" w:date="2017-06-07T09:49:00Z">
          <w:r w:rsidRPr="00197666" w:rsidDel="009F3FCC">
            <w:delText xml:space="preserve"> </w:delText>
          </w:r>
        </w:del>
        <w:r w:rsidRPr="00197666">
          <w:t xml:space="preserve">n – refraction index). </w:t>
        </w:r>
        <w:r>
          <w:t xml:space="preserve">The runtime measurement has a very short reaction time and covers a measurement range </w:t>
        </w:r>
        <w:del w:id="1863" w:author="KN-NZ-Presentation, Funktional" w:date="2017-06-14T10:13:00Z">
          <w:r w:rsidDel="00ED2049">
            <w:delText>of around one met</w:delText>
          </w:r>
        </w:del>
        <w:del w:id="1864" w:author="KN-NZ-Presentation, Funktional" w:date="2017-06-12T21:24:00Z">
          <w:r w:rsidDel="007F4A38">
            <w:delText>er</w:delText>
          </w:r>
        </w:del>
      </w:ins>
      <w:ins w:id="1865" w:author="KN-NZ-Presentation, Funktional" w:date="2017-06-14T10:13:00Z">
        <w:r w:rsidR="00ED2049">
          <w:t>up to</w:t>
        </w:r>
      </w:ins>
      <w:ins w:id="1866" w:author="Noack, Thoralf" w:date="2017-05-29T16:40:00Z">
        <w:del w:id="1867" w:author="KN-NZ-Presentation, Funktional" w:date="2017-06-14T10:13:00Z">
          <w:r w:rsidDel="00ED2049">
            <w:delText xml:space="preserve"> to</w:delText>
          </w:r>
        </w:del>
        <w:r>
          <w:t xml:space="preserve"> tens of kilometres.</w:t>
        </w:r>
      </w:ins>
      <w:ins w:id="1868" w:author="KN-NZ-Presentation, Funktional" w:date="2017-06-14T10:15:00Z">
        <w:r w:rsidR="00061382">
          <w:t xml:space="preserve"> </w:t>
        </w:r>
      </w:ins>
      <w:ins w:id="1869" w:author="KN-NZ-Presentation, Funktional" w:date="2017-06-14T10:19:00Z">
        <w:r w:rsidR="00C12E1A">
          <w:t>The</w:t>
        </w:r>
      </w:ins>
      <w:ins w:id="1870" w:author="KN-NZ-Presentation, Funktional" w:date="2017-06-14T10:18:00Z">
        <w:r w:rsidR="00C12E1A" w:rsidRPr="00C12E1A">
          <w:t xml:space="preserve"> accuracy is in the range of a few centimetres.</w:t>
        </w:r>
      </w:ins>
      <w:ins w:id="1871" w:author="Noack, Thoralf" w:date="2017-05-29T16:40:00Z">
        <w:del w:id="1872" w:author="KN-NZ-Presentation, Funktional" w:date="2017-06-14T10:14:00Z">
          <w:r w:rsidDel="00ED2049">
            <w:delText xml:space="preserve"> </w:delText>
          </w:r>
          <w:r w:rsidRPr="00197666" w:rsidDel="00ED2049">
            <w:delText xml:space="preserve">  </w:delText>
          </w:r>
        </w:del>
      </w:ins>
    </w:p>
    <w:p w14:paraId="61908ABC" w14:textId="4572116B" w:rsidR="00623B4E" w:rsidRPr="00993127" w:rsidDel="002B6BFE" w:rsidRDefault="00623B4E" w:rsidP="00623B4E">
      <w:pPr>
        <w:pStyle w:val="BodyText"/>
        <w:jc w:val="both"/>
        <w:rPr>
          <w:ins w:id="1873" w:author="Noack, Thoralf" w:date="2017-05-29T16:40:00Z"/>
          <w:del w:id="1874" w:author="KN-NZ-Presentation, Funktional" w:date="2017-06-14T10:37:00Z"/>
        </w:rPr>
      </w:pPr>
      <w:ins w:id="1875" w:author="Noack, Thoralf" w:date="2017-05-29T16:40:00Z">
        <w:del w:id="1876" w:author="KN-NZ-Presentation, Funktional" w:date="2017-06-14T10:37:00Z">
          <w:r w:rsidRPr="00993127" w:rsidDel="002B6BFE">
            <w:delText xml:space="preserve">By the measurement of </w:delText>
          </w:r>
          <w:r w:rsidRPr="00993127" w:rsidDel="002B6BFE">
            <w:rPr>
              <w:i/>
            </w:rPr>
            <w:delText xml:space="preserve">phase relations </w:delText>
          </w:r>
          <w:r w:rsidRPr="00993127" w:rsidDel="002B6BFE">
            <w:delText xml:space="preserve">only the relative change of the distance between the </w:delText>
          </w:r>
        </w:del>
        <w:del w:id="1877" w:author="KN-NZ-Presentation, Funktional" w:date="2017-06-14T10:20:00Z">
          <w:r w:rsidRPr="00993127" w:rsidDel="00C12E1A">
            <w:delText>measurement object</w:delText>
          </w:r>
        </w:del>
        <w:del w:id="1878" w:author="KN-NZ-Presentation, Funktional" w:date="2017-06-14T10:37:00Z">
          <w:r w:rsidRPr="00993127" w:rsidDel="002B6BFE">
            <w:delText xml:space="preserve"> and the reference object </w:delText>
          </w:r>
        </w:del>
        <w:del w:id="1879" w:author="KN-NZ-Presentation, Funktional" w:date="2017-06-14T10:22:00Z">
          <w:r w:rsidRPr="00993127" w:rsidDel="00C12E1A">
            <w:delText xml:space="preserve">or a reference mirror installed at the measurement object </w:delText>
          </w:r>
        </w:del>
        <w:del w:id="1880" w:author="KN-NZ-Presentation, Funktional" w:date="2017-06-14T10:37:00Z">
          <w:r w:rsidRPr="00993127" w:rsidDel="002B6BFE">
            <w:delText xml:space="preserve">will be estimated. </w:delText>
          </w:r>
        </w:del>
        <w:del w:id="1881" w:author="KN-NZ-Presentation, Funktional" w:date="2017-06-14T10:23:00Z">
          <w:r w:rsidRPr="00090BC8" w:rsidDel="00C12E1A">
            <w:rPr>
              <w:highlight w:val="yellow"/>
              <w:rPrChange w:id="1882" w:author="KN-NZ-Presentation, Funktional" w:date="2017-06-14T10:29:00Z">
                <w:rPr/>
              </w:rPrChange>
            </w:rPr>
            <w:delText>Insofar t</w:delText>
          </w:r>
        </w:del>
        <w:del w:id="1883" w:author="KN-NZ-Presentation, Funktional" w:date="2017-06-14T10:37:00Z">
          <w:r w:rsidRPr="00090BC8" w:rsidDel="002B6BFE">
            <w:rPr>
              <w:highlight w:val="yellow"/>
              <w:rPrChange w:id="1884" w:author="KN-NZ-Presentation, Funktional" w:date="2017-06-14T10:29:00Z">
                <w:rPr/>
              </w:rPrChange>
            </w:rPr>
            <w:delText>his measurement approach requires a permanent movement between the emitter and the measured object. Based on the measurement principle of a laser interferometer the distance L can be estimated by L = c /2*(n*T+*Δt) with c = speed of light, n = numbers of the periodical cycles, T = wavelength of the used light,</w:delText>
          </w:r>
        </w:del>
      </w:ins>
      <w:ins w:id="1885" w:author="Noack, Thoralf" w:date="2017-05-29T16:41:00Z">
        <w:del w:id="1886" w:author="KN-NZ-Presentation, Funktional" w:date="2017-06-14T10:37:00Z">
          <w:r w:rsidRPr="00090BC8" w:rsidDel="002B6BFE">
            <w:rPr>
              <w:highlight w:val="yellow"/>
              <w:rPrChange w:id="1887" w:author="KN-NZ-Presentation, Funktional" w:date="2017-06-14T10:29:00Z">
                <w:rPr/>
              </w:rPrChange>
            </w:rPr>
            <w:delText xml:space="preserve"> </w:delText>
          </w:r>
        </w:del>
      </w:ins>
      <w:ins w:id="1888" w:author="Noack, Thoralf" w:date="2017-05-29T16:40:00Z">
        <w:del w:id="1889" w:author="KN-NZ-Presentation, Funktional" w:date="2017-06-14T10:37:00Z">
          <w:r w:rsidRPr="00090BC8" w:rsidDel="002B6BFE">
            <w:rPr>
              <w:highlight w:val="yellow"/>
              <w:rPrChange w:id="1890" w:author="KN-NZ-Presentation, Funktional" w:date="2017-06-14T10:29:00Z">
                <w:rPr/>
              </w:rPrChange>
            </w:rPr>
            <w:delText>Δt = time of phase modulation).</w:delText>
          </w:r>
          <w:r w:rsidRPr="00993127" w:rsidDel="002B6BFE">
            <w:delText xml:space="preserve"> The measurement range is frequency-depende</w:delText>
          </w:r>
        </w:del>
        <w:del w:id="1891" w:author="KN-NZ-Presentation, Funktional" w:date="2017-06-14T10:30:00Z">
          <w:r w:rsidRPr="00993127" w:rsidDel="00090BC8">
            <w:delText>d</w:delText>
          </w:r>
        </w:del>
        <w:del w:id="1892" w:author="KN-NZ-Presentation, Funktional" w:date="2017-06-14T10:37:00Z">
          <w:r w:rsidRPr="00993127" w:rsidDel="002B6BFE">
            <w:delText xml:space="preserve"> and limited to a maximum of a few hundreds of m.</w:delText>
          </w:r>
        </w:del>
      </w:ins>
    </w:p>
    <w:p w14:paraId="21743633" w14:textId="2EA23038" w:rsidR="00466FC9" w:rsidRDefault="00623B4E">
      <w:pPr>
        <w:pStyle w:val="BodyText"/>
        <w:jc w:val="both"/>
        <w:rPr>
          <w:ins w:id="1893" w:author="Gewies, Stefan" w:date="2017-06-11T21:51:00Z"/>
        </w:rPr>
        <w:pPrChange w:id="1894" w:author="Gewies, Stefan" w:date="2017-06-09T15:19:00Z">
          <w:pPr>
            <w:pStyle w:val="Heading2separationline"/>
          </w:pPr>
        </w:pPrChange>
      </w:pPr>
      <w:ins w:id="1895" w:author="Noack, Thoralf" w:date="2017-05-29T16:40:00Z">
        <w:del w:id="1896" w:author="KN-NZ-Presentation, Funktional" w:date="2017-06-14T10:37:00Z">
          <w:r w:rsidRPr="00993127" w:rsidDel="002B6BFE">
            <w:rPr>
              <w:i/>
              <w:lang w:val="en-US"/>
            </w:rPr>
            <w:delText>Laser triangulation</w:delText>
          </w:r>
          <w:r w:rsidRPr="00993127" w:rsidDel="002B6BFE">
            <w:rPr>
              <w:lang w:val="en-US"/>
            </w:rPr>
            <w:delText xml:space="preserve"> is an</w:delText>
          </w:r>
          <w:r w:rsidDel="002B6BFE">
            <w:rPr>
              <w:lang w:val="en-US"/>
            </w:rPr>
            <w:delText>other</w:delText>
          </w:r>
          <w:r w:rsidRPr="00993127" w:rsidDel="002B6BFE">
            <w:rPr>
              <w:lang w:val="en-US"/>
            </w:rPr>
            <w:delText xml:space="preserve"> appropriate technique for range </w:delText>
          </w:r>
          <w:r w:rsidRPr="00197666" w:rsidDel="002B6BFE">
            <w:rPr>
              <w:lang w:val="en-US"/>
            </w:rPr>
            <w:delText xml:space="preserve">measurements on moved objects. In combination with a camera, a photodiode or a charge-coupled device sensor (CCD) the change in the angle is measured. Based on the change in position the range between the sensor and the measured object can be estimated using trigonometric functions. </w:delText>
          </w:r>
          <w:r w:rsidRPr="00197666" w:rsidDel="002B6BFE">
            <w:delText xml:space="preserve">The measurement range is limited to distances </w:delText>
          </w:r>
          <w:r w:rsidDel="002B6BFE">
            <w:delText xml:space="preserve">up to </w:delText>
          </w:r>
          <w:r w:rsidRPr="00197666" w:rsidDel="002B6BFE">
            <w:delText>100 m and depends on the surface of the measured object as well as the intensity of the laser-beam.</w:delText>
          </w:r>
        </w:del>
      </w:ins>
      <w:ins w:id="1897" w:author="KN-NZ-Presentation, Funktional" w:date="2017-06-14T10:37:00Z">
        <w:r w:rsidR="002B6BFE">
          <w:t xml:space="preserve">Mirrors </w:t>
        </w:r>
      </w:ins>
      <w:ins w:id="1898" w:author="KN-NZ-Presentation, Funktional" w:date="2017-06-14T10:38:00Z">
        <w:r w:rsidR="002B6BFE">
          <w:t xml:space="preserve">and prisms </w:t>
        </w:r>
        <w:proofErr w:type="gramStart"/>
        <w:r w:rsidR="002B6BFE">
          <w:t>can be used</w:t>
        </w:r>
        <w:proofErr w:type="gramEnd"/>
        <w:r w:rsidR="002B6BFE">
          <w:t xml:space="preserve"> as dedicated reference objects</w:t>
        </w:r>
      </w:ins>
      <w:ins w:id="1899" w:author="KN-NZ-Presentation, Funktional" w:date="2017-06-14T10:39:00Z">
        <w:r w:rsidR="002B6BFE">
          <w:t xml:space="preserve"> to improve reflection capability of the object and enhance accuracy.</w:t>
        </w:r>
      </w:ins>
      <w:ins w:id="1900" w:author="KN-NZ-Presentation, Funktional" w:date="2017-06-14T10:37:00Z">
        <w:r w:rsidR="002B6BFE">
          <w:t xml:space="preserve"> </w:t>
        </w:r>
      </w:ins>
    </w:p>
    <w:p w14:paraId="5269EC86" w14:textId="02501720" w:rsidR="00804B9D" w:rsidDel="000D6C91" w:rsidRDefault="00804B9D">
      <w:pPr>
        <w:pStyle w:val="BodyText"/>
        <w:jc w:val="both"/>
        <w:rPr>
          <w:ins w:id="1901" w:author="Gewies, Stefan" w:date="2017-06-06T15:14:00Z"/>
          <w:del w:id="1902" w:author="Engler, Evelin" w:date="2017-06-09T12:54:00Z"/>
        </w:rPr>
        <w:pPrChange w:id="1903" w:author="Gewies, Stefan" w:date="2017-06-09T15:19:00Z">
          <w:pPr>
            <w:pStyle w:val="Heading2"/>
          </w:pPr>
        </w:pPrChange>
      </w:pPr>
      <w:ins w:id="1904" w:author="Gewies, Stefan" w:date="2017-06-06T15:13:00Z">
        <w:del w:id="1905" w:author="Engler, Evelin" w:date="2017-06-09T12:54:00Z">
          <w:r w:rsidDel="000D6C91">
            <w:delText>RTK</w:delText>
          </w:r>
        </w:del>
      </w:ins>
    </w:p>
    <w:p w14:paraId="35917DB1" w14:textId="77777777" w:rsidR="00804B9D" w:rsidRDefault="00804B9D">
      <w:pPr>
        <w:pStyle w:val="BodyText"/>
        <w:jc w:val="both"/>
        <w:rPr>
          <w:ins w:id="1906" w:author="Gewies, Stefan" w:date="2017-06-06T15:15:00Z"/>
        </w:rPr>
        <w:pPrChange w:id="1907" w:author="Gewies, Stefan" w:date="2017-06-09T15:19:00Z">
          <w:pPr>
            <w:pStyle w:val="Heading2separationline"/>
          </w:pPr>
        </w:pPrChange>
      </w:pPr>
    </w:p>
    <w:p w14:paraId="450F3DBE" w14:textId="77777777" w:rsidR="000D6C91" w:rsidRDefault="000D6C91" w:rsidP="000D6C91">
      <w:pPr>
        <w:pStyle w:val="Heading2"/>
        <w:rPr>
          <w:ins w:id="1908" w:author="Engler, Evelin" w:date="2017-06-09T12:54:00Z"/>
        </w:rPr>
      </w:pPr>
      <w:ins w:id="1909" w:author="Engler, Evelin" w:date="2017-06-09T12:54:00Z">
        <w:r>
          <w:lastRenderedPageBreak/>
          <w:t>DGNSS and RTK</w:t>
        </w:r>
      </w:ins>
    </w:p>
    <w:p w14:paraId="74C0823A" w14:textId="77777777" w:rsidR="000D6C91" w:rsidRDefault="000D6C91" w:rsidP="000D6C91">
      <w:pPr>
        <w:pStyle w:val="Heading2separationline"/>
        <w:rPr>
          <w:ins w:id="1910" w:author="Engler, Evelin" w:date="2017-06-09T12:54:00Z"/>
        </w:rPr>
      </w:pPr>
    </w:p>
    <w:p w14:paraId="00A88C55" w14:textId="77777777" w:rsidR="00D5303B" w:rsidRDefault="000D6C91" w:rsidP="00AA50D4">
      <w:pPr>
        <w:pStyle w:val="BodyText"/>
        <w:jc w:val="both"/>
        <w:rPr>
          <w:ins w:id="1911" w:author="KN-NZ-Presentation, Funktional" w:date="2017-06-14T11:03:00Z"/>
          <w:lang w:val="en"/>
        </w:rPr>
      </w:pPr>
      <w:ins w:id="1912" w:author="Engler, Evelin" w:date="2017-06-09T12:54:00Z">
        <w:del w:id="1913" w:author="KN-NZ-Presentation, Funktional" w:date="2017-06-14T10:42:00Z">
          <w:r w:rsidRPr="0054330D" w:rsidDel="002B6BFE">
            <w:rPr>
              <w:lang w:val="en"/>
            </w:rPr>
            <w:delText xml:space="preserve">Real Time Kinematic (RTK) </w:delText>
          </w:r>
          <w:r w:rsidDel="002B6BFE">
            <w:rPr>
              <w:lang w:val="en"/>
            </w:rPr>
            <w:delText xml:space="preserve">is a </w:delText>
          </w:r>
          <w:r w:rsidDel="002B6BFE">
            <w:rPr>
              <w:lang w:val="en"/>
            </w:rPr>
            <w:fldChar w:fldCharType="begin"/>
          </w:r>
          <w:r w:rsidDel="002B6BFE">
            <w:rPr>
              <w:lang w:val="en"/>
            </w:rPr>
            <w:delInstrText xml:space="preserve"> HYPERLINK "http://www.navipedia.net/index.php/Differential_GNSS" \o "Differential GNSS" </w:delInstrText>
          </w:r>
          <w:r w:rsidDel="002B6BFE">
            <w:rPr>
              <w:lang w:val="en"/>
            </w:rPr>
            <w:fldChar w:fldCharType="separate"/>
          </w:r>
          <w:r w:rsidRPr="0054330D" w:rsidDel="002B6BFE">
            <w:delText>differential GNSS</w:delText>
          </w:r>
          <w:r w:rsidDel="002B6BFE">
            <w:rPr>
              <w:lang w:val="en"/>
            </w:rPr>
            <w:fldChar w:fldCharType="end"/>
          </w:r>
          <w:r w:rsidDel="002B6BFE">
            <w:rPr>
              <w:lang w:val="en"/>
            </w:rPr>
            <w:delText xml:space="preserve"> technique </w:delText>
          </w:r>
        </w:del>
        <w:del w:id="1914" w:author="KN-NZ-Presentation, Funktional" w:date="2017-06-14T10:40:00Z">
          <w:r w:rsidDel="002B6BFE">
            <w:rPr>
              <w:lang w:val="en"/>
            </w:rPr>
            <w:delText xml:space="preserve">(DGNSS) </w:delText>
          </w:r>
        </w:del>
        <w:del w:id="1915" w:author="KN-NZ-Presentation, Funktional" w:date="2017-06-14T10:42:00Z">
          <w:r w:rsidDel="002B6BFE">
            <w:rPr>
              <w:lang w:val="en"/>
            </w:rPr>
            <w:delText>enabling</w:delText>
          </w:r>
        </w:del>
        <w:del w:id="1916" w:author="KN-NZ-Presentation, Funktional" w:date="2017-06-14T10:40:00Z">
          <w:r w:rsidDel="002B6BFE">
            <w:rPr>
              <w:lang w:val="en"/>
            </w:rPr>
            <w:delText xml:space="preserve"> that </w:delText>
          </w:r>
        </w:del>
        <w:del w:id="1917" w:author="KN-NZ-Presentation, Funktional" w:date="2017-06-14T10:42:00Z">
          <w:r w:rsidDel="002B6BFE">
            <w:rPr>
              <w:lang w:val="en"/>
            </w:rPr>
            <w:delText xml:space="preserve">position </w:delText>
          </w:r>
        </w:del>
        <w:del w:id="1918" w:author="KN-NZ-Presentation, Funktional" w:date="2017-06-14T10:41:00Z">
          <w:r w:rsidDel="002B6BFE">
            <w:rPr>
              <w:lang w:val="en"/>
            </w:rPr>
            <w:delText>may</w:delText>
          </w:r>
        </w:del>
        <w:del w:id="1919" w:author="KN-NZ-Presentation, Funktional" w:date="2017-06-14T10:42:00Z">
          <w:r w:rsidDel="002B6BFE">
            <w:rPr>
              <w:lang w:val="en"/>
            </w:rPr>
            <w:delText xml:space="preserve"> be determined with high performance in vicinity of a base station (real or virtual reference station). </w:delText>
          </w:r>
        </w:del>
        <w:del w:id="1920" w:author="KN-NZ-Presentation, Funktional" w:date="2017-06-14T10:41:00Z">
          <w:r w:rsidDel="002B6BFE">
            <w:rPr>
              <w:lang w:val="en"/>
            </w:rPr>
            <w:delText xml:space="preserve"> </w:delText>
          </w:r>
        </w:del>
        <w:del w:id="1921" w:author="KN-NZ-Presentation, Funktional" w:date="2017-06-14T10:42:00Z">
          <w:r w:rsidDel="002B6BFE">
            <w:rPr>
              <w:lang w:val="en"/>
            </w:rPr>
            <w:delText xml:space="preserve">Generally, </w:delText>
          </w:r>
        </w:del>
        <w:r>
          <w:rPr>
            <w:lang w:val="en"/>
          </w:rPr>
          <w:t xml:space="preserve">DGNSS </w:t>
        </w:r>
        <w:del w:id="1922" w:author="KN-NZ-Presentation, Funktional" w:date="2017-06-14T10:42:00Z">
          <w:r w:rsidDel="002B6BFE">
            <w:rPr>
              <w:lang w:val="en"/>
            </w:rPr>
            <w:delText>stands</w:delText>
          </w:r>
        </w:del>
      </w:ins>
      <w:ins w:id="1923" w:author="KN-NZ-Presentation, Funktional" w:date="2017-06-14T10:42:00Z">
        <w:r w:rsidR="002B6BFE">
          <w:rPr>
            <w:lang w:val="en"/>
          </w:rPr>
          <w:t>includes</w:t>
        </w:r>
      </w:ins>
      <w:ins w:id="1924" w:author="Engler, Evelin" w:date="2017-06-09T12:54:00Z">
        <w:del w:id="1925" w:author="KN-NZ-Presentation, Funktional" w:date="2017-06-14T10:43:00Z">
          <w:r w:rsidDel="002B6BFE">
            <w:rPr>
              <w:lang w:val="en"/>
            </w:rPr>
            <w:delText xml:space="preserve"> for</w:delText>
          </w:r>
        </w:del>
      </w:ins>
      <w:ins w:id="1926" w:author="KN-NZ-Presentation, Funktional" w:date="2017-06-14T10:43:00Z">
        <w:r w:rsidR="002B6BFE">
          <w:rPr>
            <w:lang w:val="en"/>
          </w:rPr>
          <w:t xml:space="preserve"> </w:t>
        </w:r>
      </w:ins>
      <w:ins w:id="1927" w:author="Engler, Evelin" w:date="2017-06-09T12:54:00Z">
        <w:del w:id="1928" w:author="KN-NZ-Presentation, Funktional" w:date="2017-06-14T10:43:00Z">
          <w:r w:rsidDel="002B6BFE">
            <w:rPr>
              <w:lang w:val="en"/>
            </w:rPr>
            <w:delText xml:space="preserve"> </w:delText>
          </w:r>
        </w:del>
        <w:r>
          <w:rPr>
            <w:lang w:val="en"/>
          </w:rPr>
          <w:t>several techniques</w:t>
        </w:r>
        <w:del w:id="1929" w:author="KN-NZ-Presentation, Funktional" w:date="2017-06-14T10:44:00Z">
          <w:r w:rsidDel="002B6BFE">
            <w:rPr>
              <w:lang w:val="en"/>
            </w:rPr>
            <w:delText>,</w:delText>
          </w:r>
        </w:del>
        <w:proofErr w:type="gramStart"/>
        <w:r>
          <w:rPr>
            <w:lang w:val="en"/>
          </w:rPr>
          <w:t xml:space="preserve"> which</w:t>
        </w:r>
        <w:proofErr w:type="gramEnd"/>
        <w:r w:rsidRPr="0054330D">
          <w:rPr>
            <w:lang w:val="en"/>
          </w:rPr>
          <w:t xml:space="preserve"> </w:t>
        </w:r>
        <w:del w:id="1930" w:author="KN-NZ-Presentation, Funktional" w:date="2017-06-14T10:43:00Z">
          <w:r w:rsidRPr="0054330D" w:rsidDel="002B6BFE">
            <w:rPr>
              <w:lang w:val="en"/>
            </w:rPr>
            <w:delText xml:space="preserve">have one thing in common: </w:delText>
          </w:r>
          <w:r w:rsidDel="002B6BFE">
            <w:rPr>
              <w:lang w:val="en"/>
            </w:rPr>
            <w:delText xml:space="preserve"> to </w:delText>
          </w:r>
        </w:del>
        <w:r>
          <w:rPr>
            <w:lang w:val="en"/>
          </w:rPr>
          <w:t>increase accuracy and integrity of user position by decreasing the influence of ranging errors</w:t>
        </w:r>
        <w:del w:id="1931" w:author="KN-NZ-Presentation, Funktional" w:date="2017-06-14T10:44:00Z">
          <w:r w:rsidDel="002B6BFE">
            <w:rPr>
              <w:lang w:val="en"/>
            </w:rPr>
            <w:delText xml:space="preserve"> with the help of GNSS augmentation services</w:delText>
          </w:r>
        </w:del>
        <w:r>
          <w:rPr>
            <w:lang w:val="en"/>
          </w:rPr>
          <w:t xml:space="preserve">. </w:t>
        </w:r>
      </w:ins>
    </w:p>
    <w:p w14:paraId="1850F3F8" w14:textId="2BC2B7F7" w:rsidR="000D6C91" w:rsidRDefault="000D6C91">
      <w:pPr>
        <w:pStyle w:val="BodyText"/>
        <w:jc w:val="both"/>
        <w:rPr>
          <w:ins w:id="1932" w:author="Engler, Evelin" w:date="2017-06-09T12:54:00Z"/>
          <w:lang w:val="en"/>
        </w:rPr>
      </w:pPr>
      <w:ins w:id="1933" w:author="Engler, Evelin" w:date="2017-06-09T12:54:00Z">
        <w:r>
          <w:rPr>
            <w:lang w:val="en"/>
          </w:rPr>
          <w:t xml:space="preserve">IALA Beacon DGNSS is </w:t>
        </w:r>
      </w:ins>
      <w:ins w:id="1934" w:author="KN-NZ-Presentation, Funktional" w:date="2017-06-14T10:45:00Z">
        <w:r w:rsidR="002B6BFE">
          <w:rPr>
            <w:lang w:val="en"/>
          </w:rPr>
          <w:t xml:space="preserve">a </w:t>
        </w:r>
      </w:ins>
      <w:ins w:id="1935" w:author="Engler, Evelin" w:date="2017-06-09T12:54:00Z">
        <w:del w:id="1936" w:author="KN-NZ-Presentation, Funktional" w:date="2017-06-14T10:44:00Z">
          <w:r w:rsidDel="002B6BFE">
            <w:rPr>
              <w:lang w:val="en"/>
            </w:rPr>
            <w:delText>a well-known</w:delText>
          </w:r>
        </w:del>
      </w:ins>
      <w:ins w:id="1937" w:author="KN-NZ-Presentation, Funktional" w:date="2017-06-14T10:44:00Z">
        <w:r w:rsidR="002B6BFE">
          <w:rPr>
            <w:lang w:val="en"/>
          </w:rPr>
          <w:t>dedicated</w:t>
        </w:r>
      </w:ins>
      <w:ins w:id="1938" w:author="Engler, Evelin" w:date="2017-06-09T12:54:00Z">
        <w:r>
          <w:rPr>
            <w:lang w:val="en"/>
          </w:rPr>
          <w:t xml:space="preserve"> </w:t>
        </w:r>
      </w:ins>
      <w:ins w:id="1939" w:author="KN-NZ-Presentation, Funktional" w:date="2017-06-14T11:15:00Z">
        <w:r w:rsidR="00473280">
          <w:rPr>
            <w:lang w:val="en"/>
          </w:rPr>
          <w:t xml:space="preserve">code based </w:t>
        </w:r>
      </w:ins>
      <w:ins w:id="1940" w:author="Engler, Evelin" w:date="2017-06-09T12:54:00Z">
        <w:r>
          <w:rPr>
            <w:lang w:val="en"/>
          </w:rPr>
          <w:t xml:space="preserve">maritime service providing range and range rate corrections for each GNSS signal received at a reference station. </w:t>
        </w:r>
        <w:del w:id="1941" w:author="Gewies, Stefan" w:date="2017-06-10T23:36:00Z">
          <w:r w:rsidDel="004248EE">
            <w:rPr>
              <w:lang w:val="en"/>
            </w:rPr>
            <w:delText xml:space="preserve"> </w:delText>
          </w:r>
        </w:del>
        <w:r>
          <w:rPr>
            <w:lang w:val="en"/>
          </w:rPr>
          <w:t xml:space="preserve">The augmentation data </w:t>
        </w:r>
        <w:del w:id="1942" w:author="KN-NZ-Presentation, Funktional" w:date="2017-06-14T10:46:00Z">
          <w:r w:rsidDel="002B6BFE">
            <w:rPr>
              <w:lang w:val="en"/>
            </w:rPr>
            <w:delText xml:space="preserve">set </w:delText>
          </w:r>
        </w:del>
        <w:r>
          <w:rPr>
            <w:lang w:val="en"/>
          </w:rPr>
          <w:t xml:space="preserve">is transmitted to users </w:t>
        </w:r>
        <w:proofErr w:type="gramStart"/>
        <w:r>
          <w:rPr>
            <w:lang w:val="en"/>
          </w:rPr>
          <w:t xml:space="preserve">in </w:t>
        </w:r>
      </w:ins>
      <w:ins w:id="1943" w:author="KN-NZ-Presentation, Funktional" w:date="2017-06-14T10:45:00Z">
        <w:r w:rsidR="002B6BFE">
          <w:rPr>
            <w:lang w:val="en"/>
          </w:rPr>
          <w:t xml:space="preserve">the </w:t>
        </w:r>
      </w:ins>
      <w:ins w:id="1944" w:author="Engler, Evelin" w:date="2017-06-09T12:54:00Z">
        <w:r>
          <w:rPr>
            <w:lang w:val="en"/>
          </w:rPr>
          <w:t>vicinity of</w:t>
        </w:r>
        <w:proofErr w:type="gramEnd"/>
        <w:r>
          <w:rPr>
            <w:lang w:val="en"/>
          </w:rPr>
          <w:t xml:space="preserve"> reference station to enable them </w:t>
        </w:r>
        <w:del w:id="1945" w:author="KN-NZ-Presentation, Funktional" w:date="2017-06-14T10:45:00Z">
          <w:r w:rsidDel="002B6BFE">
            <w:rPr>
              <w:lang w:val="en"/>
            </w:rPr>
            <w:delText>the</w:delText>
          </w:r>
        </w:del>
      </w:ins>
      <w:ins w:id="1946" w:author="KN-NZ-Presentation, Funktional" w:date="2017-06-14T10:45:00Z">
        <w:r w:rsidR="002B6BFE">
          <w:rPr>
            <w:lang w:val="en"/>
          </w:rPr>
          <w:t>to</w:t>
        </w:r>
      </w:ins>
      <w:ins w:id="1947" w:author="Engler, Evelin" w:date="2017-06-09T12:54:00Z">
        <w:r>
          <w:rPr>
            <w:lang w:val="en"/>
          </w:rPr>
          <w:t xml:space="preserve"> correc</w:t>
        </w:r>
        <w:del w:id="1948" w:author="KN-NZ-Presentation, Funktional" w:date="2017-06-14T10:45:00Z">
          <w:r w:rsidDel="002B6BFE">
            <w:rPr>
              <w:lang w:val="en"/>
            </w:rPr>
            <w:delText>tion</w:delText>
          </w:r>
        </w:del>
      </w:ins>
      <w:ins w:id="1949" w:author="KN-NZ-Presentation, Funktional" w:date="2017-06-14T10:45:00Z">
        <w:r w:rsidR="002B6BFE">
          <w:rPr>
            <w:lang w:val="en"/>
          </w:rPr>
          <w:t>t</w:t>
        </w:r>
      </w:ins>
      <w:ins w:id="1950" w:author="Engler, Evelin" w:date="2017-06-09T12:54:00Z">
        <w:r>
          <w:rPr>
            <w:lang w:val="en"/>
          </w:rPr>
          <w:t xml:space="preserve"> </w:t>
        </w:r>
        <w:del w:id="1951" w:author="KN-NZ-Presentation, Funktional" w:date="2017-06-14T10:46:00Z">
          <w:r w:rsidDel="002B6BFE">
            <w:rPr>
              <w:lang w:val="en"/>
            </w:rPr>
            <w:delText>of</w:delText>
          </w:r>
        </w:del>
      </w:ins>
      <w:ins w:id="1952" w:author="KN-NZ-Presentation, Funktional" w:date="2017-06-14T10:46:00Z">
        <w:r w:rsidR="002B6BFE">
          <w:rPr>
            <w:lang w:val="en"/>
          </w:rPr>
          <w:t>the</w:t>
        </w:r>
      </w:ins>
      <w:ins w:id="1953" w:author="Engler, Evelin" w:date="2017-06-09T12:54:00Z">
        <w:r>
          <w:rPr>
            <w:lang w:val="en"/>
          </w:rPr>
          <w:t xml:space="preserve"> own range measurements. </w:t>
        </w:r>
      </w:ins>
      <w:ins w:id="1954" w:author="KN-NZ-Presentation, Funktional" w:date="2017-06-14T10:48:00Z">
        <w:r w:rsidR="00FD29AC">
          <w:rPr>
            <w:lang w:val="en"/>
          </w:rPr>
          <w:t xml:space="preserve">Due to </w:t>
        </w:r>
      </w:ins>
      <w:ins w:id="1955" w:author="Engler, Evelin" w:date="2017-06-09T12:54:00Z">
        <w:del w:id="1956" w:author="KN-NZ-Presentation, Funktional" w:date="2017-06-14T10:47:00Z">
          <w:r w:rsidDel="002B6BFE">
            <w:rPr>
              <w:lang w:val="en"/>
            </w:rPr>
            <w:delText>In general, the s</w:delText>
          </w:r>
        </w:del>
      </w:ins>
      <w:ins w:id="1957" w:author="KN-NZ-Presentation, Funktional" w:date="2017-06-14T10:48:00Z">
        <w:r w:rsidR="00FD29AC">
          <w:rPr>
            <w:lang w:val="en"/>
          </w:rPr>
          <w:t>s</w:t>
        </w:r>
      </w:ins>
      <w:ins w:id="1958" w:author="Engler, Evelin" w:date="2017-06-09T12:54:00Z">
        <w:r>
          <w:rPr>
            <w:lang w:val="en"/>
          </w:rPr>
          <w:t>patial decorrelation</w:t>
        </w:r>
      </w:ins>
      <w:ins w:id="1959" w:author="KN-NZ-Presentation, Funktional" w:date="2017-06-14T10:51:00Z">
        <w:r w:rsidR="00FD29AC">
          <w:rPr>
            <w:lang w:val="en"/>
          </w:rPr>
          <w:t xml:space="preserve"> of propagation e</w:t>
        </w:r>
      </w:ins>
      <w:ins w:id="1960" w:author="KN-NZ-Presentation, Funktional" w:date="2017-06-14T10:52:00Z">
        <w:r w:rsidR="00FD29AC">
          <w:rPr>
            <w:lang w:val="en"/>
          </w:rPr>
          <w:t>ffects</w:t>
        </w:r>
      </w:ins>
      <w:ins w:id="1961" w:author="KN-NZ-Presentation, Funktional" w:date="2017-06-14T10:48:00Z">
        <w:r w:rsidR="00FD29AC">
          <w:rPr>
            <w:lang w:val="en"/>
          </w:rPr>
          <w:t>,</w:t>
        </w:r>
      </w:ins>
      <w:ins w:id="1962" w:author="Engler, Evelin" w:date="2017-06-09T12:54:00Z">
        <w:r>
          <w:rPr>
            <w:lang w:val="en"/>
          </w:rPr>
          <w:t xml:space="preserve"> </w:t>
        </w:r>
      </w:ins>
      <w:ins w:id="1963" w:author="KN-NZ-Presentation, Funktional" w:date="2017-06-14T10:48:00Z">
        <w:r w:rsidR="00FD29AC">
          <w:rPr>
            <w:lang w:val="en"/>
          </w:rPr>
          <w:t xml:space="preserve">the accuracy </w:t>
        </w:r>
      </w:ins>
      <w:ins w:id="1964" w:author="Engler, Evelin" w:date="2017-06-09T12:54:00Z">
        <w:r>
          <w:rPr>
            <w:lang w:val="en"/>
          </w:rPr>
          <w:t xml:space="preserve">of </w:t>
        </w:r>
        <w:del w:id="1965" w:author="KN-NZ-Presentation, Funktional" w:date="2017-06-14T10:49:00Z">
          <w:r w:rsidDel="00FD29AC">
            <w:rPr>
              <w:lang w:val="en"/>
            </w:rPr>
            <w:delText xml:space="preserve">propagation errors is the main reason that the effectiveness of </w:delText>
          </w:r>
        </w:del>
        <w:r>
          <w:rPr>
            <w:lang w:val="en"/>
          </w:rPr>
          <w:t xml:space="preserve">correction techniques decreases with increasing distance </w:t>
        </w:r>
        <w:del w:id="1966" w:author="KN-NZ-Presentation, Funktional" w:date="2017-06-14T10:49:00Z">
          <w:r w:rsidDel="00FD29AC">
            <w:rPr>
              <w:lang w:val="en"/>
            </w:rPr>
            <w:delText>between</w:delText>
          </w:r>
        </w:del>
      </w:ins>
      <w:ins w:id="1967" w:author="KN-NZ-Presentation, Funktional" w:date="2017-06-14T10:49:00Z">
        <w:r w:rsidR="00FD29AC">
          <w:rPr>
            <w:lang w:val="en"/>
          </w:rPr>
          <w:t>from the</w:t>
        </w:r>
      </w:ins>
      <w:ins w:id="1968" w:author="Engler, Evelin" w:date="2017-06-09T12:54:00Z">
        <w:r>
          <w:rPr>
            <w:lang w:val="en"/>
          </w:rPr>
          <w:t xml:space="preserve"> reference station</w:t>
        </w:r>
        <w:del w:id="1969" w:author="KN-NZ-Presentation, Funktional" w:date="2017-06-14T10:49:00Z">
          <w:r w:rsidDel="00FD29AC">
            <w:rPr>
              <w:lang w:val="en"/>
            </w:rPr>
            <w:delText xml:space="preserve"> and user</w:delText>
          </w:r>
        </w:del>
        <w:r>
          <w:rPr>
            <w:lang w:val="en"/>
          </w:rPr>
          <w:t xml:space="preserve">. </w:t>
        </w:r>
      </w:ins>
      <w:ins w:id="1970" w:author="KN-NZ-Presentation, Funktional" w:date="2017-06-14T10:59:00Z">
        <w:r w:rsidR="00D5303B">
          <w:rPr>
            <w:lang w:val="en"/>
          </w:rPr>
          <w:t xml:space="preserve">Although </w:t>
        </w:r>
      </w:ins>
      <w:ins w:id="1971" w:author="Engler, Evelin" w:date="2017-06-09T12:54:00Z">
        <w:del w:id="1972" w:author="KN-NZ-Presentation, Funktional" w:date="2017-06-14T10:59:00Z">
          <w:r w:rsidDel="00D5303B">
            <w:rPr>
              <w:lang w:val="en"/>
            </w:rPr>
            <w:delText xml:space="preserve"> </w:delText>
          </w:r>
        </w:del>
      </w:ins>
      <w:ins w:id="1973" w:author="KN-NZ-Presentation, Funktional" w:date="2017-06-14T10:59:00Z">
        <w:r w:rsidR="00D5303B">
          <w:rPr>
            <w:lang w:val="en"/>
          </w:rPr>
          <w:t>t</w:t>
        </w:r>
      </w:ins>
      <w:ins w:id="1974" w:author="KN-NZ-Presentation, Funktional" w:date="2017-06-14T10:53:00Z">
        <w:r w:rsidR="00FD29AC">
          <w:rPr>
            <w:lang w:val="en"/>
          </w:rPr>
          <w:t>he coverage area of IALA Beacon DGNSS is usually a</w:t>
        </w:r>
      </w:ins>
      <w:ins w:id="1975" w:author="Engler, Evelin" w:date="2017-06-09T12:54:00Z">
        <w:del w:id="1976" w:author="KN-NZ-Presentation, Funktional" w:date="2017-06-14T10:53:00Z">
          <w:r w:rsidDel="00FD29AC">
            <w:rPr>
              <w:lang w:val="en"/>
            </w:rPr>
            <w:delText>A circle with a radius of</w:delText>
          </w:r>
        </w:del>
        <w:r>
          <w:rPr>
            <w:lang w:val="en"/>
          </w:rPr>
          <w:t xml:space="preserve"> few 100 km </w:t>
        </w:r>
        <w:del w:id="1977" w:author="KN-NZ-Presentation, Funktional" w:date="2017-06-14T10:53:00Z">
          <w:r w:rsidDel="00FD29AC">
            <w:rPr>
              <w:lang w:val="en"/>
            </w:rPr>
            <w:delText>around</w:delText>
          </w:r>
        </w:del>
      </w:ins>
      <w:ins w:id="1978" w:author="KN-NZ-Presentation, Funktional" w:date="2017-06-14T10:53:00Z">
        <w:r w:rsidR="00FD29AC">
          <w:rPr>
            <w:lang w:val="en"/>
          </w:rPr>
          <w:t>from</w:t>
        </w:r>
      </w:ins>
      <w:ins w:id="1979" w:author="Engler, Evelin" w:date="2017-06-09T12:54:00Z">
        <w:r>
          <w:rPr>
            <w:lang w:val="en"/>
          </w:rPr>
          <w:t xml:space="preserve"> a reference station</w:t>
        </w:r>
      </w:ins>
      <w:ins w:id="1980" w:author="KN-NZ-Presentation, Funktional" w:date="2017-06-14T10:58:00Z">
        <w:r w:rsidR="00D5303B">
          <w:rPr>
            <w:lang w:val="en"/>
          </w:rPr>
          <w:t>,</w:t>
        </w:r>
      </w:ins>
      <w:ins w:id="1981" w:author="KN-NZ-Presentation, Funktional" w:date="2017-06-14T10:56:00Z">
        <w:r w:rsidR="00FD29AC">
          <w:rPr>
            <w:lang w:val="en"/>
          </w:rPr>
          <w:t xml:space="preserve"> </w:t>
        </w:r>
      </w:ins>
      <w:ins w:id="1982" w:author="KN-NZ-Presentation, Funktional" w:date="2017-06-14T10:58:00Z">
        <w:r w:rsidR="00D5303B">
          <w:rPr>
            <w:lang w:val="en"/>
          </w:rPr>
          <w:t>s</w:t>
        </w:r>
      </w:ins>
      <w:ins w:id="1983" w:author="KN-NZ-Presentation, Funktional" w:date="2017-06-14T10:57:00Z">
        <w:r w:rsidR="00D5303B" w:rsidRPr="0054330D">
          <w:rPr>
            <w:lang w:val="en"/>
          </w:rPr>
          <w:t>ub-</w:t>
        </w:r>
        <w:proofErr w:type="spellStart"/>
        <w:r w:rsidR="00D5303B" w:rsidRPr="0054330D">
          <w:rPr>
            <w:lang w:val="en"/>
          </w:rPr>
          <w:t>met</w:t>
        </w:r>
      </w:ins>
      <w:ins w:id="1984" w:author="KN-NZ-Presentation, Funktional" w:date="2017-06-14T10:58:00Z">
        <w:r w:rsidR="00D5303B">
          <w:rPr>
            <w:lang w:val="en"/>
          </w:rPr>
          <w:t>re</w:t>
        </w:r>
      </w:ins>
      <w:proofErr w:type="spellEnd"/>
      <w:ins w:id="1985" w:author="KN-NZ-Presentation, Funktional" w:date="2017-06-14T10:57:00Z">
        <w:r w:rsidR="00D5303B" w:rsidRPr="0054330D">
          <w:rPr>
            <w:lang w:val="en"/>
          </w:rPr>
          <w:t xml:space="preserve"> accuracies may be possible</w:t>
        </w:r>
        <w:r w:rsidR="00D5303B">
          <w:rPr>
            <w:lang w:val="en"/>
          </w:rPr>
          <w:t xml:space="preserve"> </w:t>
        </w:r>
      </w:ins>
      <w:ins w:id="1986" w:author="KN-NZ-Presentation, Funktional" w:date="2017-06-14T10:58:00Z">
        <w:r w:rsidR="00D5303B">
          <w:rPr>
            <w:lang w:val="en"/>
          </w:rPr>
          <w:t xml:space="preserve">at </w:t>
        </w:r>
      </w:ins>
      <w:ins w:id="1987" w:author="KN-NZ-Presentation, Funktional" w:date="2017-06-14T10:57:00Z">
        <w:r w:rsidR="00D5303B">
          <w:rPr>
            <w:lang w:val="en"/>
          </w:rPr>
          <w:t>close</w:t>
        </w:r>
      </w:ins>
      <w:ins w:id="1988" w:author="KN-NZ-Presentation, Funktional" w:date="2017-06-14T10:58:00Z">
        <w:r w:rsidR="00D5303B">
          <w:rPr>
            <w:lang w:val="en"/>
          </w:rPr>
          <w:t xml:space="preserve"> distance</w:t>
        </w:r>
      </w:ins>
      <w:ins w:id="1989" w:author="KN-NZ-Presentation, Funktional" w:date="2017-06-14T11:00:00Z">
        <w:r w:rsidR="00D5303B">
          <w:rPr>
            <w:lang w:val="en"/>
          </w:rPr>
          <w:t>s</w:t>
        </w:r>
      </w:ins>
      <w:ins w:id="1990" w:author="KN-NZ-Presentation, Funktional" w:date="2017-06-14T10:58:00Z">
        <w:r w:rsidR="00D5303B">
          <w:rPr>
            <w:lang w:val="en"/>
          </w:rPr>
          <w:t>.</w:t>
        </w:r>
      </w:ins>
      <w:ins w:id="1991" w:author="Engler, Evelin" w:date="2017-06-09T12:54:00Z">
        <w:del w:id="1992" w:author="KN-NZ-Presentation, Funktional" w:date="2017-06-14T10:55:00Z">
          <w:r w:rsidDel="00FD29AC">
            <w:rPr>
              <w:lang w:val="en"/>
            </w:rPr>
            <w:delText xml:space="preserve"> specifies the coverage area of currently established IALA beacon DGNSS on the premise that position accuracies better than 10 met</w:delText>
          </w:r>
        </w:del>
        <w:del w:id="1993" w:author="KN-NZ-Presentation, Funktional" w:date="2017-06-12T21:24:00Z">
          <w:r w:rsidDel="007F4A38">
            <w:rPr>
              <w:lang w:val="en"/>
            </w:rPr>
            <w:delText>er</w:delText>
          </w:r>
        </w:del>
        <w:del w:id="1994" w:author="KN-NZ-Presentation, Funktional" w:date="2017-06-14T10:55:00Z">
          <w:r w:rsidDel="00FD29AC">
            <w:rPr>
              <w:lang w:val="en"/>
            </w:rPr>
            <w:delText xml:space="preserve"> are sufficient.</w:delText>
          </w:r>
        </w:del>
        <w:del w:id="1995" w:author="KN-NZ-Presentation, Funktional" w:date="2017-06-14T10:56:00Z">
          <w:r w:rsidDel="00FD29AC">
            <w:rPr>
              <w:lang w:val="en"/>
            </w:rPr>
            <w:delText xml:space="preserve"> </w:delText>
          </w:r>
        </w:del>
        <w:del w:id="1996" w:author="KN-NZ-Presentation, Funktional" w:date="2017-06-14T11:00:00Z">
          <w:r w:rsidDel="00D5303B">
            <w:rPr>
              <w:lang w:val="en"/>
            </w:rPr>
            <w:delText xml:space="preserve"> </w:delText>
          </w:r>
          <w:r w:rsidRPr="0054330D" w:rsidDel="00D5303B">
            <w:rPr>
              <w:lang w:val="en"/>
            </w:rPr>
            <w:delText>Only in direct neighbourhood to a</w:delText>
          </w:r>
          <w:r w:rsidDel="00D5303B">
            <w:rPr>
              <w:lang w:val="en"/>
            </w:rPr>
            <w:delText>n</w:delText>
          </w:r>
          <w:r w:rsidRPr="0054330D" w:rsidDel="00D5303B">
            <w:rPr>
              <w:lang w:val="en"/>
            </w:rPr>
            <w:delText xml:space="preserve"> IALA </w:delText>
          </w:r>
          <w:r w:rsidDel="00D5303B">
            <w:rPr>
              <w:lang w:val="en"/>
            </w:rPr>
            <w:delText>B</w:delText>
          </w:r>
          <w:r w:rsidRPr="0054330D" w:rsidDel="00D5303B">
            <w:rPr>
              <w:lang w:val="en"/>
            </w:rPr>
            <w:delText xml:space="preserve">eacon DGNSS station positioning with sub-meter accuracies may be possible. </w:delText>
          </w:r>
        </w:del>
      </w:ins>
    </w:p>
    <w:p w14:paraId="76505F03" w14:textId="1E65A70E" w:rsidR="00E74836" w:rsidRDefault="002B6BFE" w:rsidP="000D6C91">
      <w:pPr>
        <w:pStyle w:val="BodyText"/>
        <w:jc w:val="both"/>
        <w:rPr>
          <w:ins w:id="1997" w:author="KN-NZ-Presentation, Funktional" w:date="2017-06-14T11:31:00Z"/>
          <w:lang w:val="en"/>
        </w:rPr>
      </w:pPr>
      <w:ins w:id="1998" w:author="KN-NZ-Presentation, Funktional" w:date="2017-06-14T10:42:00Z">
        <w:r w:rsidRPr="0054330D">
          <w:rPr>
            <w:lang w:val="en"/>
          </w:rPr>
          <w:t xml:space="preserve">Real Time Kinematic (RTK) </w:t>
        </w:r>
        <w:r>
          <w:rPr>
            <w:lang w:val="en"/>
          </w:rPr>
          <w:t xml:space="preserve">is a </w:t>
        </w:r>
      </w:ins>
      <w:ins w:id="1999" w:author="KN-NZ-Presentation, Funktional" w:date="2017-06-14T11:06:00Z">
        <w:r w:rsidR="00D5303B">
          <w:rPr>
            <w:lang w:val="en"/>
          </w:rPr>
          <w:t xml:space="preserve">phase based </w:t>
        </w:r>
      </w:ins>
      <w:ins w:id="2000" w:author="KN-NZ-Presentation, Funktional" w:date="2017-06-14T10:42:00Z">
        <w:r>
          <w:rPr>
            <w:lang w:val="en"/>
          </w:rPr>
          <w:fldChar w:fldCharType="begin"/>
        </w:r>
        <w:r>
          <w:rPr>
            <w:lang w:val="en"/>
          </w:rPr>
          <w:instrText xml:space="preserve"> HYPERLINK "http://www.navipedia.net/index.php/Differential_GNSS" \o "Differential GNSS" </w:instrText>
        </w:r>
        <w:r>
          <w:rPr>
            <w:lang w:val="en"/>
          </w:rPr>
          <w:fldChar w:fldCharType="separate"/>
        </w:r>
        <w:r w:rsidRPr="0054330D">
          <w:t>differential GNSS</w:t>
        </w:r>
        <w:r>
          <w:rPr>
            <w:lang w:val="en"/>
          </w:rPr>
          <w:fldChar w:fldCharType="end"/>
        </w:r>
        <w:r>
          <w:rPr>
            <w:lang w:val="en"/>
          </w:rPr>
          <w:t xml:space="preserve"> technique </w:t>
        </w:r>
      </w:ins>
      <w:ins w:id="2001" w:author="KN-NZ-Presentation, Funktional" w:date="2017-06-14T11:12:00Z">
        <w:r w:rsidR="00473280">
          <w:rPr>
            <w:lang w:val="en"/>
          </w:rPr>
          <w:t xml:space="preserve">providing </w:t>
        </w:r>
      </w:ins>
      <w:ins w:id="2002" w:author="Engler, Evelin" w:date="2017-06-09T12:54:00Z">
        <w:del w:id="2003" w:author="KN-NZ-Presentation, Funktional" w:date="2017-06-14T11:12:00Z">
          <w:r w:rsidR="000D6C91" w:rsidDel="00473280">
            <w:rPr>
              <w:lang w:val="en"/>
            </w:rPr>
            <w:delText xml:space="preserve">RTK reference stations broadcast its well-known location together with the </w:delText>
          </w:r>
        </w:del>
        <w:r w:rsidR="000D6C91">
          <w:rPr>
            <w:lang w:val="en"/>
          </w:rPr>
          <w:t xml:space="preserve">code and carrier measurements for all in-view satellites </w:t>
        </w:r>
        <w:del w:id="2004" w:author="KN-NZ-Presentation, Funktional" w:date="2017-06-14T11:14:00Z">
          <w:r w:rsidR="000D6C91" w:rsidDel="00473280">
            <w:rPr>
              <w:lang w:val="en"/>
            </w:rPr>
            <w:delText>to the users</w:delText>
          </w:r>
        </w:del>
      </w:ins>
      <w:ins w:id="2005" w:author="KN-NZ-Presentation, Funktional" w:date="2017-06-14T11:14:00Z">
        <w:r w:rsidR="00473280">
          <w:rPr>
            <w:lang w:val="en"/>
          </w:rPr>
          <w:t>at a reference station</w:t>
        </w:r>
      </w:ins>
      <w:ins w:id="2006" w:author="Engler, Evelin" w:date="2017-06-09T12:54:00Z">
        <w:r w:rsidR="000D6C91">
          <w:rPr>
            <w:lang w:val="en"/>
          </w:rPr>
          <w:t xml:space="preserve">. </w:t>
        </w:r>
        <w:del w:id="2007" w:author="Gewies, Stefan" w:date="2017-06-10T23:42:00Z">
          <w:r w:rsidR="000D6C91" w:rsidDel="004248EE">
            <w:rPr>
              <w:lang w:val="en"/>
            </w:rPr>
            <w:delText xml:space="preserve"> </w:delText>
          </w:r>
        </w:del>
        <w:r w:rsidR="000D6C91">
          <w:rPr>
            <w:lang w:val="en"/>
          </w:rPr>
          <w:t>Carrier phase measurements have the advantage that their noise (few mm) is much smaller than the noise of range measurements (~1</w:t>
        </w:r>
      </w:ins>
      <w:ins w:id="2008" w:author="Gewies, Stefan" w:date="2017-06-10T23:42:00Z">
        <w:r w:rsidR="00584931">
          <w:rPr>
            <w:lang w:val="en"/>
          </w:rPr>
          <w:t> </w:t>
        </w:r>
      </w:ins>
      <w:ins w:id="2009" w:author="Engler, Evelin" w:date="2017-06-09T12:54:00Z">
        <w:r w:rsidR="000D6C91">
          <w:rPr>
            <w:lang w:val="en"/>
          </w:rPr>
          <w:t xml:space="preserve">m). </w:t>
        </w:r>
        <w:del w:id="2010" w:author="Gewies, Stefan" w:date="2017-06-10T23:48:00Z">
          <w:r w:rsidR="000D6C91" w:rsidDel="00584931">
            <w:rPr>
              <w:lang w:val="en"/>
            </w:rPr>
            <w:delText xml:space="preserve"> </w:delText>
          </w:r>
        </w:del>
        <w:r w:rsidR="000D6C91">
          <w:rPr>
            <w:lang w:val="en"/>
          </w:rPr>
          <w:t>However, for carrier phase based positioning it is necessary to determine the phase ambiguities</w:t>
        </w:r>
      </w:ins>
      <w:ins w:id="2011" w:author="KN-NZ-Presentation, Funktional" w:date="2017-06-14T11:30:00Z">
        <w:r w:rsidR="00E74836">
          <w:rPr>
            <w:lang w:val="en"/>
          </w:rPr>
          <w:t xml:space="preserve"> (fixed solution)</w:t>
        </w:r>
      </w:ins>
      <w:ins w:id="2012" w:author="Engler, Evelin" w:date="2017-06-09T12:54:00Z">
        <w:del w:id="2013" w:author="KN-NZ-Presentation, Funktional" w:date="2017-06-14T11:30:00Z">
          <w:r w:rsidR="000D6C91" w:rsidDel="00E74836">
            <w:rPr>
              <w:lang w:val="en"/>
            </w:rPr>
            <w:delText xml:space="preserve">. </w:delText>
          </w:r>
          <w:r w:rsidR="000D6C91" w:rsidRPr="000A09E8" w:rsidDel="00E74836">
            <w:rPr>
              <w:highlight w:val="cyan"/>
              <w:lang w:val="en"/>
              <w:rPrChange w:id="2014" w:author="KN-NZ-Presentation, Funktional" w:date="2017-06-14T11:25:00Z">
                <w:rPr>
                  <w:lang w:val="en"/>
                </w:rPr>
              </w:rPrChange>
            </w:rPr>
            <w:delText>It makes sense to use observables cleaned up from other error influences, e.g. single or double differenced observable. The determination of single difference observables transforms the problem of absolute positioning into one of relative positioning (between-receiver) with eliminating common-mode errors such as satellite clock and ephemeris errors as well as ionospheric and tropospheric propagation errors. If the distance between reference and user station is in the order of few kilometers, the residual of common-mode errors in single-differenced observables becomes negligible.  Forming between-receiver, between-satellite double- differenced observables serves the additional elimination of relative receiver clock bias.  Consequently, double-differenced observables are a sufficient terms for ambiguity fixing of carrier phases.   The use of linear combinations derived from dual- or multiple-frequency measurements improves e.g. the mitigation of ionospheric propagation effects and speeds up the process of ambiguity fixing.</w:delText>
          </w:r>
        </w:del>
      </w:ins>
      <w:ins w:id="2015" w:author="KN-NZ-Presentation, Funktional" w:date="2017-06-14T11:30:00Z">
        <w:r w:rsidR="00E74836">
          <w:rPr>
            <w:lang w:val="en"/>
          </w:rPr>
          <w:t>.</w:t>
        </w:r>
      </w:ins>
      <w:ins w:id="2016" w:author="Engler, Evelin" w:date="2017-06-09T12:54:00Z">
        <w:r w:rsidR="000D6C91">
          <w:rPr>
            <w:lang w:val="en"/>
          </w:rPr>
          <w:t xml:space="preserve"> RTK with fixed ambiguities enables position accuracies better than 0.1 m. With unfixed ambiguities, the inaccuracy of position may achieve few </w:t>
        </w:r>
        <w:proofErr w:type="spellStart"/>
        <w:r w:rsidR="000D6C91">
          <w:rPr>
            <w:lang w:val="en"/>
          </w:rPr>
          <w:t>met</w:t>
        </w:r>
        <w:del w:id="2017" w:author="KN-NZ-Presentation, Funktional" w:date="2017-06-14T11:31:00Z">
          <w:r w:rsidR="000D6C91" w:rsidDel="00E74836">
            <w:rPr>
              <w:lang w:val="en"/>
            </w:rPr>
            <w:delText>e</w:delText>
          </w:r>
        </w:del>
        <w:r w:rsidR="000D6C91">
          <w:rPr>
            <w:lang w:val="en"/>
          </w:rPr>
          <w:t>r</w:t>
        </w:r>
      </w:ins>
      <w:ins w:id="2018" w:author="KN-NZ-Presentation, Funktional" w:date="2017-06-14T11:31:00Z">
        <w:r w:rsidR="00E74836">
          <w:rPr>
            <w:lang w:val="en"/>
          </w:rPr>
          <w:t>e</w:t>
        </w:r>
      </w:ins>
      <w:ins w:id="2019" w:author="Engler, Evelin" w:date="2017-06-09T12:54:00Z">
        <w:r w:rsidR="000D6C91">
          <w:rPr>
            <w:lang w:val="en"/>
          </w:rPr>
          <w:t>s</w:t>
        </w:r>
        <w:proofErr w:type="spellEnd"/>
        <w:r w:rsidR="000D6C91">
          <w:rPr>
            <w:lang w:val="en"/>
          </w:rPr>
          <w:t xml:space="preserve">. </w:t>
        </w:r>
        <w:del w:id="2020" w:author="Gewies, Stefan" w:date="2017-06-10T23:42:00Z">
          <w:r w:rsidR="000D6C91" w:rsidDel="00584931">
            <w:rPr>
              <w:lang w:val="en"/>
            </w:rPr>
            <w:delText xml:space="preserve"> </w:delText>
          </w:r>
        </w:del>
        <w:del w:id="2021" w:author="KN-NZ-Presentation, Funktional" w:date="2017-06-14T11:33:00Z">
          <w:r w:rsidR="000D6C91" w:rsidDel="00AA50D4">
            <w:rPr>
              <w:lang w:val="en"/>
            </w:rPr>
            <w:delText xml:space="preserve">Therefore </w:delText>
          </w:r>
        </w:del>
        <w:r w:rsidR="000D6C91">
          <w:rPr>
            <w:lang w:val="en"/>
          </w:rPr>
          <w:t xml:space="preserve">RTK-based position techniques </w:t>
        </w:r>
        <w:del w:id="2022" w:author="KN-NZ-Presentation, Funktional" w:date="2017-06-14T11:33:00Z">
          <w:r w:rsidR="000D6C91" w:rsidDel="00AA50D4">
            <w:rPr>
              <w:lang w:val="en"/>
            </w:rPr>
            <w:delText>work better</w:delText>
          </w:r>
        </w:del>
      </w:ins>
      <w:ins w:id="2023" w:author="KN-NZ-Presentation, Funktional" w:date="2017-06-14T11:33:00Z">
        <w:r w:rsidR="00AA50D4">
          <w:rPr>
            <w:lang w:val="en"/>
          </w:rPr>
          <w:t>requires</w:t>
        </w:r>
      </w:ins>
      <w:ins w:id="2024" w:author="Engler, Evelin" w:date="2017-06-09T12:54:00Z">
        <w:r w:rsidR="000D6C91">
          <w:rPr>
            <w:lang w:val="en"/>
          </w:rPr>
          <w:t xml:space="preserve"> </w:t>
        </w:r>
        <w:del w:id="2025" w:author="KN-NZ-Presentation, Funktional" w:date="2017-06-14T11:34:00Z">
          <w:r w:rsidR="000D6C91" w:rsidDel="00AA50D4">
            <w:rPr>
              <w:lang w:val="en"/>
            </w:rPr>
            <w:delText xml:space="preserve">under </w:delText>
          </w:r>
        </w:del>
        <w:r w:rsidR="000D6C91">
          <w:rPr>
            <w:lang w:val="en"/>
          </w:rPr>
          <w:t>stable receiving conditions of radio navigation signals</w:t>
        </w:r>
      </w:ins>
      <w:ins w:id="2026" w:author="KN-NZ-Presentation, Funktional" w:date="2017-06-14T11:34:00Z">
        <w:r w:rsidR="00AA50D4">
          <w:rPr>
            <w:lang w:val="en"/>
          </w:rPr>
          <w:t xml:space="preserve"> in order to provide sufficient performance</w:t>
        </w:r>
      </w:ins>
      <w:ins w:id="2027" w:author="Engler, Evelin" w:date="2017-06-09T12:54:00Z">
        <w:r w:rsidR="000D6C91">
          <w:rPr>
            <w:lang w:val="en"/>
          </w:rPr>
          <w:t>.</w:t>
        </w:r>
      </w:ins>
      <w:ins w:id="2028" w:author="KN-NZ-Presentation, Funktional" w:date="2017-06-14T11:27:00Z">
        <w:r w:rsidR="000A09E8">
          <w:rPr>
            <w:lang w:val="en"/>
          </w:rPr>
          <w:t xml:space="preserve"> </w:t>
        </w:r>
      </w:ins>
    </w:p>
    <w:p w14:paraId="78DFEA98" w14:textId="3B56E691" w:rsidR="00E74836" w:rsidRPr="00AA50D4" w:rsidRDefault="00E74836">
      <w:pPr>
        <w:pStyle w:val="BodyText"/>
        <w:numPr>
          <w:ilvl w:val="0"/>
          <w:numId w:val="99"/>
        </w:numPr>
        <w:jc w:val="both"/>
        <w:rPr>
          <w:ins w:id="2029" w:author="KN-NZ-Presentation, Funktional" w:date="2017-06-14T11:28:00Z"/>
          <w:highlight w:val="yellow"/>
          <w:lang w:val="en"/>
          <w:rPrChange w:id="2030" w:author="KN-NZ-Presentation, Funktional" w:date="2017-06-14T11:38:00Z">
            <w:rPr>
              <w:ins w:id="2031" w:author="KN-NZ-Presentation, Funktional" w:date="2017-06-14T11:28:00Z"/>
              <w:lang w:val="en"/>
            </w:rPr>
          </w:rPrChange>
        </w:rPr>
        <w:pPrChange w:id="2032" w:author="KN-NZ-Presentation, Funktional" w:date="2017-06-14T11:28:00Z">
          <w:pPr>
            <w:pStyle w:val="BodyText"/>
            <w:jc w:val="both"/>
          </w:pPr>
        </w:pPrChange>
      </w:pPr>
      <w:commentRangeStart w:id="2033"/>
      <w:ins w:id="2034" w:author="KN-NZ-Presentation, Funktional" w:date="2017-06-14T11:29:00Z">
        <w:r w:rsidRPr="00AA50D4">
          <w:rPr>
            <w:highlight w:val="yellow"/>
            <w:lang w:val="en"/>
            <w:rPrChange w:id="2035" w:author="KN-NZ-Presentation, Funktional" w:date="2017-06-14T11:38:00Z">
              <w:rPr>
                <w:lang w:val="en"/>
              </w:rPr>
            </w:rPrChange>
          </w:rPr>
          <w:t>coverage are</w:t>
        </w:r>
      </w:ins>
      <w:ins w:id="2036" w:author="KN-NZ-Presentation, Funktional" w:date="2017-06-14T11:38:00Z">
        <w:r w:rsidR="00AA50D4">
          <w:rPr>
            <w:highlight w:val="yellow"/>
            <w:lang w:val="en"/>
          </w:rPr>
          <w:t>a</w:t>
        </w:r>
      </w:ins>
      <w:ins w:id="2037" w:author="KN-NZ-Presentation, Funktional" w:date="2017-06-14T11:28:00Z">
        <w:r w:rsidRPr="00AA50D4">
          <w:rPr>
            <w:highlight w:val="yellow"/>
            <w:lang w:val="en"/>
            <w:rPrChange w:id="2038" w:author="KN-NZ-Presentation, Funktional" w:date="2017-06-14T11:38:00Z">
              <w:rPr>
                <w:lang w:val="en"/>
              </w:rPr>
            </w:rPrChange>
          </w:rPr>
          <w:t>,</w:t>
        </w:r>
      </w:ins>
    </w:p>
    <w:p w14:paraId="14708366" w14:textId="5C475773" w:rsidR="00E74836" w:rsidRPr="00AA50D4" w:rsidRDefault="00E74836">
      <w:pPr>
        <w:pStyle w:val="BodyText"/>
        <w:numPr>
          <w:ilvl w:val="0"/>
          <w:numId w:val="99"/>
        </w:numPr>
        <w:jc w:val="both"/>
        <w:rPr>
          <w:ins w:id="2039" w:author="KN-NZ-Presentation, Funktional" w:date="2017-06-14T11:28:00Z"/>
          <w:highlight w:val="yellow"/>
          <w:lang w:val="en"/>
          <w:rPrChange w:id="2040" w:author="KN-NZ-Presentation, Funktional" w:date="2017-06-14T11:38:00Z">
            <w:rPr>
              <w:ins w:id="2041" w:author="KN-NZ-Presentation, Funktional" w:date="2017-06-14T11:28:00Z"/>
              <w:lang w:val="en"/>
            </w:rPr>
          </w:rPrChange>
        </w:rPr>
        <w:pPrChange w:id="2042" w:author="KN-NZ-Presentation, Funktional" w:date="2017-06-14T11:28:00Z">
          <w:pPr>
            <w:pStyle w:val="BodyText"/>
            <w:jc w:val="both"/>
          </w:pPr>
        </w:pPrChange>
      </w:pPr>
      <w:proofErr w:type="spellStart"/>
      <w:ins w:id="2043" w:author="KN-NZ-Presentation, Funktional" w:date="2017-06-14T11:28:00Z">
        <w:r w:rsidRPr="00AA50D4">
          <w:rPr>
            <w:highlight w:val="yellow"/>
            <w:lang w:val="en"/>
            <w:rPrChange w:id="2044" w:author="KN-NZ-Presentation, Funktional" w:date="2017-06-14T11:38:00Z">
              <w:rPr>
                <w:lang w:val="en"/>
              </w:rPr>
            </w:rPrChange>
          </w:rPr>
          <w:t>Bandwith</w:t>
        </w:r>
        <w:proofErr w:type="spellEnd"/>
      </w:ins>
    </w:p>
    <w:p w14:paraId="74AC1F2C" w14:textId="554B755A" w:rsidR="000D6C91" w:rsidRPr="0051161F" w:rsidRDefault="00E74836">
      <w:pPr>
        <w:pStyle w:val="BodyText"/>
        <w:numPr>
          <w:ilvl w:val="0"/>
          <w:numId w:val="99"/>
        </w:numPr>
        <w:jc w:val="both"/>
        <w:rPr>
          <w:ins w:id="2045" w:author="Engler, Evelin" w:date="2017-06-09T12:54:00Z"/>
          <w:lang w:val="en"/>
        </w:rPr>
        <w:pPrChange w:id="2046" w:author="KN-NZ-Presentation, Funktional" w:date="2017-06-14T11:28:00Z">
          <w:pPr>
            <w:pStyle w:val="BodyText"/>
            <w:jc w:val="both"/>
          </w:pPr>
        </w:pPrChange>
      </w:pPr>
      <w:ins w:id="2047" w:author="KN-NZ-Presentation, Funktional" w:date="2017-06-14T11:28:00Z">
        <w:r w:rsidRPr="0051161F">
          <w:rPr>
            <w:highlight w:val="yellow"/>
            <w:lang w:val="en"/>
            <w:rPrChange w:id="2048" w:author="KN-NZ-Presentation, Funktional" w:date="2017-06-14T11:38:00Z">
              <w:rPr>
                <w:lang w:val="en"/>
              </w:rPr>
            </w:rPrChange>
          </w:rPr>
          <w:t>Integrity</w:t>
        </w:r>
      </w:ins>
      <w:ins w:id="2049" w:author="Engler, Evelin" w:date="2017-06-09T12:54:00Z">
        <w:del w:id="2050" w:author="KN-NZ-Presentation, Funktional" w:date="2017-06-14T11:27:00Z">
          <w:r w:rsidR="000D6C91" w:rsidRPr="0051161F" w:rsidDel="000A09E8">
            <w:rPr>
              <w:lang w:val="en"/>
            </w:rPr>
            <w:delText xml:space="preserve"> </w:delText>
          </w:r>
        </w:del>
      </w:ins>
      <w:commentRangeEnd w:id="2033"/>
      <w:r w:rsidR="009618D6">
        <w:rPr>
          <w:rStyle w:val="CommentReference"/>
        </w:rPr>
        <w:commentReference w:id="2033"/>
      </w:r>
    </w:p>
    <w:p w14:paraId="536C99D6" w14:textId="6896DC9F" w:rsidR="00804B9D" w:rsidRPr="00173942" w:rsidRDefault="00E74836" w:rsidP="009F3FCC">
      <w:pPr>
        <w:pStyle w:val="BodyText"/>
      </w:pPr>
      <w:commentRangeStart w:id="2051"/>
      <w:ins w:id="2052" w:author="KN-NZ-Presentation, Funktional" w:date="2017-06-14T11:30:00Z">
        <w:r w:rsidRPr="00DB243C">
          <w:rPr>
            <w:highlight w:val="cyan"/>
            <w:lang w:val="en"/>
          </w:rPr>
          <w:t>It makes sense to use observables cleaned up from other error influences, e.g. single or double differenced observable. The determination of single difference observables transforms the problem of absolute positioning into one of relative positioning (between-receiver) with eliminating common-mode errors such as satellite clock and ephemeris errors as well as ionospheric and tropospheric propagation errors. If the distance between reference and user station is in the order of few kilometers, the residual of common-mode errors in single-differenced observables becomes negligible. Forming between-receiver, between-satellite double- differenced observables serves the additional elimination of relative receiver clock bias. Consequently, double-differenced observables are a sufficient terms for ambiguity fixing of carrier phases. The use of linear combinations derived from dual- or multiple-frequency measurements improves e.g. the mitigation of ionospheric propagation effects and speeds up the process of ambiguity fixing.</w:t>
        </w:r>
      </w:ins>
      <w:commentRangeEnd w:id="2051"/>
      <w:r w:rsidR="009618D6">
        <w:rPr>
          <w:rStyle w:val="CommentReference"/>
        </w:rPr>
        <w:commentReference w:id="2051"/>
      </w:r>
    </w:p>
    <w:p w14:paraId="4ACE6751" w14:textId="68DB2BCD" w:rsidR="00804B9D" w:rsidRDefault="00804B9D" w:rsidP="009F3FCC">
      <w:pPr>
        <w:pStyle w:val="Heading2"/>
        <w:rPr>
          <w:ins w:id="2053" w:author="Gewies, Stefan" w:date="2017-06-06T15:15:00Z"/>
        </w:rPr>
      </w:pPr>
      <w:ins w:id="2054" w:author="Gewies, Stefan" w:date="2017-06-06T15:12:00Z">
        <w:r>
          <w:lastRenderedPageBreak/>
          <w:t>PPP</w:t>
        </w:r>
      </w:ins>
      <w:ins w:id="2055" w:author="Gewies, Stefan" w:date="2017-06-06T15:16:00Z">
        <w:r w:rsidR="00173942">
          <w:t xml:space="preserve"> </w:t>
        </w:r>
      </w:ins>
    </w:p>
    <w:p w14:paraId="11ADD43E" w14:textId="77777777" w:rsidR="00804B9D" w:rsidRDefault="00804B9D" w:rsidP="009F3FCC">
      <w:pPr>
        <w:pStyle w:val="Heading2separationline"/>
        <w:rPr>
          <w:ins w:id="2056" w:author="Gewies, Stefan" w:date="2017-06-09T15:20:00Z"/>
        </w:rPr>
      </w:pPr>
    </w:p>
    <w:p w14:paraId="2A54EA8B" w14:textId="7E8B6C0C" w:rsidR="00E65CAA" w:rsidRDefault="00C13A5B" w:rsidP="00E36C15">
      <w:pPr>
        <w:pStyle w:val="BodyText"/>
        <w:jc w:val="both"/>
        <w:rPr>
          <w:ins w:id="2057" w:author="Gewies, Stefan" w:date="2017-06-11T00:54:00Z"/>
        </w:rPr>
      </w:pPr>
      <w:ins w:id="2058" w:author="Gewies, Stefan" w:date="2017-06-09T15:20:00Z">
        <w:r>
          <w:t xml:space="preserve">Precise Point Positioning (PPP) </w:t>
        </w:r>
      </w:ins>
      <w:ins w:id="2059" w:author="Gewies, Stefan" w:date="2017-06-10T23:49:00Z">
        <w:r w:rsidR="00584931">
          <w:t>i</w:t>
        </w:r>
        <w:r w:rsidR="00410581">
          <w:t xml:space="preserve">s a method </w:t>
        </w:r>
      </w:ins>
      <w:ins w:id="2060" w:author="Gewies, Stefan" w:date="2017-06-10T23:56:00Z">
        <w:r w:rsidR="00410581">
          <w:t xml:space="preserve">for </w:t>
        </w:r>
      </w:ins>
      <w:ins w:id="2061" w:author="KN-NZ-Presentation, Funktional" w:date="2017-06-14T11:46:00Z">
        <w:r w:rsidR="0051161F">
          <w:t xml:space="preserve">global </w:t>
        </w:r>
      </w:ins>
      <w:ins w:id="2062" w:author="Gewies, Stefan" w:date="2017-06-10T23:56:00Z">
        <w:r w:rsidR="00410581">
          <w:t xml:space="preserve">absolute positioning </w:t>
        </w:r>
        <w:del w:id="2063" w:author="KN-NZ-Presentation, Funktional" w:date="2017-06-14T11:49:00Z">
          <w:r w:rsidR="00410581" w:rsidDel="00942E15">
            <w:delText>based</w:delText>
          </w:r>
        </w:del>
      </w:ins>
      <w:ins w:id="2064" w:author="KN-NZ-Presentation, Funktional" w:date="2017-06-14T11:49:00Z">
        <w:r w:rsidR="00942E15">
          <w:t>combining</w:t>
        </w:r>
      </w:ins>
      <w:ins w:id="2065" w:author="Gewies, Stefan" w:date="2017-06-10T23:56:00Z">
        <w:del w:id="2066" w:author="KN-NZ-Presentation, Funktional" w:date="2017-06-14T11:49:00Z">
          <w:r w:rsidR="00410581" w:rsidDel="00942E15">
            <w:delText xml:space="preserve"> on</w:delText>
          </w:r>
        </w:del>
        <w:r w:rsidR="00410581">
          <w:t xml:space="preserve"> </w:t>
        </w:r>
      </w:ins>
      <w:ins w:id="2067" w:author="KN-NZ-Presentation, Funktional" w:date="2017-06-14T11:49:00Z">
        <w:r w:rsidR="00942E15">
          <w:t xml:space="preserve">own </w:t>
        </w:r>
      </w:ins>
      <w:ins w:id="2068" w:author="Gewies, Stefan" w:date="2017-06-10T23:56:00Z">
        <w:del w:id="2069" w:author="KN-NZ-Presentation, Funktional" w:date="2017-06-14T11:39:00Z">
          <w:r w:rsidR="00410581" w:rsidDel="0051161F">
            <w:delText>two</w:delText>
          </w:r>
        </w:del>
      </w:ins>
      <w:ins w:id="2070" w:author="KN-NZ-Presentation, Funktional" w:date="2017-06-14T11:39:00Z">
        <w:r w:rsidR="0051161F">
          <w:t>dual</w:t>
        </w:r>
      </w:ins>
      <w:ins w:id="2071" w:author="Gewies, Stefan" w:date="2017-06-10T23:56:00Z">
        <w:r w:rsidR="00410581">
          <w:t xml:space="preserve"> frequency GNSS </w:t>
        </w:r>
      </w:ins>
      <w:ins w:id="2072" w:author="Gewies, Stefan" w:date="2017-06-10T23:57:00Z">
        <w:r w:rsidR="00410581">
          <w:t>phase measur</w:t>
        </w:r>
      </w:ins>
      <w:ins w:id="2073" w:author="Gewies, Stefan" w:date="2017-06-10T23:58:00Z">
        <w:r w:rsidR="00410581">
          <w:t>e</w:t>
        </w:r>
      </w:ins>
      <w:ins w:id="2074" w:author="Gewies, Stefan" w:date="2017-06-10T23:57:00Z">
        <w:r w:rsidR="00410581">
          <w:t>ments</w:t>
        </w:r>
      </w:ins>
      <w:ins w:id="2075" w:author="Gewies, Stefan" w:date="2017-06-10T23:58:00Z">
        <w:r w:rsidR="00410581">
          <w:t xml:space="preserve"> </w:t>
        </w:r>
        <w:del w:id="2076" w:author="KN-NZ-Presentation, Funktional" w:date="2017-06-14T11:49:00Z">
          <w:r w:rsidR="00410581" w:rsidDel="00942E15">
            <w:delText>and</w:delText>
          </w:r>
        </w:del>
      </w:ins>
      <w:ins w:id="2077" w:author="KN-NZ-Presentation, Funktional" w:date="2017-06-14T11:49:00Z">
        <w:r w:rsidR="00942E15">
          <w:t xml:space="preserve">with provided </w:t>
        </w:r>
      </w:ins>
      <w:ins w:id="2078" w:author="Gewies, Stefan" w:date="2017-06-10T23:58:00Z">
        <w:del w:id="2079" w:author="KN-NZ-Presentation, Funktional" w:date="2017-06-14T11:50:00Z">
          <w:r w:rsidR="00410581" w:rsidDel="00942E15">
            <w:delText xml:space="preserve"> </w:delText>
          </w:r>
        </w:del>
      </w:ins>
      <w:ins w:id="2080" w:author="Gewies, Stefan" w:date="2017-06-10T23:59:00Z">
        <w:r w:rsidR="00410581">
          <w:t xml:space="preserve">precise </w:t>
        </w:r>
      </w:ins>
      <w:ins w:id="2081" w:author="Gewies, Stefan" w:date="2017-06-11T00:22:00Z">
        <w:r w:rsidR="003125C4">
          <w:t xml:space="preserve">satellite </w:t>
        </w:r>
      </w:ins>
      <w:ins w:id="2082" w:author="Gewies, Stefan" w:date="2017-06-10T23:59:00Z">
        <w:r w:rsidR="00410581">
          <w:t xml:space="preserve">orbits and </w:t>
        </w:r>
      </w:ins>
      <w:ins w:id="2083" w:author="Gewies, Stefan" w:date="2017-06-11T00:23:00Z">
        <w:r w:rsidR="003125C4">
          <w:t>clock corrections.</w:t>
        </w:r>
        <w:del w:id="2084" w:author="KN-NZ-Presentation, Funktional" w:date="2017-06-14T11:51:00Z">
          <w:r w:rsidR="003125C4" w:rsidDel="00942E15">
            <w:delText xml:space="preserve"> </w:delText>
          </w:r>
        </w:del>
      </w:ins>
      <w:ins w:id="2085" w:author="Gewies, Stefan" w:date="2017-06-11T00:30:00Z">
        <w:del w:id="2086" w:author="KN-NZ-Presentation, Funktional" w:date="2017-06-14T11:51:00Z">
          <w:r w:rsidR="003125C4" w:rsidDel="00942E15">
            <w:delText xml:space="preserve">In difference to differential </w:delText>
          </w:r>
        </w:del>
      </w:ins>
      <w:ins w:id="2087" w:author="Gewies, Stefan" w:date="2017-06-11T00:31:00Z">
        <w:del w:id="2088" w:author="KN-NZ-Presentation, Funktional" w:date="2017-06-14T11:51:00Z">
          <w:r w:rsidR="003125C4" w:rsidDel="00942E15">
            <w:delText xml:space="preserve">GNSS </w:delText>
          </w:r>
        </w:del>
      </w:ins>
      <w:ins w:id="2089" w:author="Gewies, Stefan" w:date="2017-06-11T00:30:00Z">
        <w:del w:id="2090" w:author="KN-NZ-Presentation, Funktional" w:date="2017-06-14T11:51:00Z">
          <w:r w:rsidR="00203446" w:rsidDel="00942E15">
            <w:delText xml:space="preserve">methods </w:delText>
          </w:r>
        </w:del>
      </w:ins>
      <w:ins w:id="2091" w:author="Gewies, Stefan" w:date="2017-06-11T00:31:00Z">
        <w:del w:id="2092" w:author="KN-NZ-Presentation, Funktional" w:date="2017-06-14T11:51:00Z">
          <w:r w:rsidR="003125C4" w:rsidDel="00942E15">
            <w:delText xml:space="preserve">which are </w:delText>
          </w:r>
        </w:del>
      </w:ins>
      <w:ins w:id="2093" w:author="Gewies, Stefan" w:date="2017-06-11T00:32:00Z">
        <w:del w:id="2094" w:author="KN-NZ-Presentation, Funktional" w:date="2017-06-14T11:43:00Z">
          <w:r w:rsidR="003125C4" w:rsidDel="0051161F">
            <w:delText>accurate</w:delText>
          </w:r>
        </w:del>
      </w:ins>
      <w:ins w:id="2095" w:author="Gewies, Stefan" w:date="2017-06-11T00:31:00Z">
        <w:del w:id="2096" w:author="KN-NZ-Presentation, Funktional" w:date="2017-06-14T11:51:00Z">
          <w:r w:rsidR="003125C4" w:rsidDel="00942E15">
            <w:delText xml:space="preserve"> in the </w:delText>
          </w:r>
        </w:del>
      </w:ins>
      <w:ins w:id="2097" w:author="Gewies, Stefan" w:date="2017-06-11T00:32:00Z">
        <w:del w:id="2098" w:author="KN-NZ-Presentation, Funktional" w:date="2017-06-14T11:51:00Z">
          <w:r w:rsidR="003125C4" w:rsidDel="00942E15">
            <w:delText>vicinity</w:delText>
          </w:r>
        </w:del>
      </w:ins>
      <w:ins w:id="2099" w:author="Gewies, Stefan" w:date="2017-06-11T00:31:00Z">
        <w:del w:id="2100" w:author="KN-NZ-Presentation, Funktional" w:date="2017-06-14T11:51:00Z">
          <w:r w:rsidR="003125C4" w:rsidDel="00942E15">
            <w:delText xml:space="preserve"> </w:delText>
          </w:r>
        </w:del>
      </w:ins>
      <w:ins w:id="2101" w:author="Gewies, Stefan" w:date="2017-06-11T00:32:00Z">
        <w:del w:id="2102" w:author="KN-NZ-Presentation, Funktional" w:date="2017-06-14T11:51:00Z">
          <w:r w:rsidR="003125C4" w:rsidDel="00942E15">
            <w:delText xml:space="preserve">of a local station or </w:delText>
          </w:r>
          <w:r w:rsidR="00203446" w:rsidDel="00942E15">
            <w:delText>regional network</w:delText>
          </w:r>
        </w:del>
        <w:del w:id="2103" w:author="KN-NZ-Presentation, Funktional" w:date="2017-06-14T11:44:00Z">
          <w:r w:rsidR="00203446" w:rsidDel="0051161F">
            <w:delText xml:space="preserve"> </w:delText>
          </w:r>
        </w:del>
        <w:del w:id="2104" w:author="KN-NZ-Presentation, Funktional" w:date="2017-06-14T11:43:00Z">
          <w:r w:rsidR="00203446" w:rsidDel="0051161F">
            <w:delText>f</w:delText>
          </w:r>
        </w:del>
        <w:del w:id="2105" w:author="KN-NZ-Presentation, Funktional" w:date="2017-06-14T11:51:00Z">
          <w:r w:rsidR="00203446" w:rsidDel="00942E15">
            <w:delText xml:space="preserve">or </w:delText>
          </w:r>
        </w:del>
      </w:ins>
      <w:ins w:id="2106" w:author="KN-NZ-Presentation, Funktional" w:date="2017-06-14T11:51:00Z">
        <w:r w:rsidR="00942E15">
          <w:t xml:space="preserve"> </w:t>
        </w:r>
      </w:ins>
      <w:ins w:id="2107" w:author="Gewies, Stefan" w:date="2017-06-11T00:32:00Z">
        <w:r w:rsidR="00203446">
          <w:t xml:space="preserve">PPP </w:t>
        </w:r>
      </w:ins>
      <w:ins w:id="2108" w:author="KN-NZ-Presentation, Funktional" w:date="2017-06-14T11:51:00Z">
        <w:r w:rsidR="00942E15">
          <w:t>dat</w:t>
        </w:r>
      </w:ins>
      <w:ins w:id="2109" w:author="Gewies, Stefan" w:date="2017-06-11T00:32:00Z">
        <w:r w:rsidR="00203446">
          <w:t xml:space="preserve">a </w:t>
        </w:r>
      </w:ins>
      <w:ins w:id="2110" w:author="KN-NZ-Presentation, Funktional" w:date="2017-06-14T11:52:00Z">
        <w:r w:rsidR="00942E15">
          <w:t xml:space="preserve">products </w:t>
        </w:r>
        <w:proofErr w:type="gramStart"/>
        <w:r w:rsidR="00942E15">
          <w:t>are generated</w:t>
        </w:r>
        <w:proofErr w:type="gramEnd"/>
        <w:r w:rsidR="00942E15">
          <w:t xml:space="preserve"> based on the measur</w:t>
        </w:r>
      </w:ins>
      <w:ins w:id="2111" w:author="KN-NZ-Presentation, Funktional" w:date="2017-06-14T11:53:00Z">
        <w:r w:rsidR="00942E15">
          <w:t>eme</w:t>
        </w:r>
      </w:ins>
      <w:ins w:id="2112" w:author="KN-NZ-Presentation, Funktional" w:date="2017-06-14T11:52:00Z">
        <w:r w:rsidR="00942E15">
          <w:t xml:space="preserve">nts of a </w:t>
        </w:r>
      </w:ins>
      <w:ins w:id="2113" w:author="Gewies, Stefan" w:date="2017-06-11T00:32:00Z">
        <w:del w:id="2114" w:author="KN-NZ-Presentation, Funktional" w:date="2017-06-14T11:43:00Z">
          <w:r w:rsidR="00203446" w:rsidDel="0051161F">
            <w:delText xml:space="preserve">relative </w:delText>
          </w:r>
        </w:del>
      </w:ins>
      <w:ins w:id="2115" w:author="Gewies, Stefan" w:date="2017-06-11T00:37:00Z">
        <w:del w:id="2116" w:author="KN-NZ-Presentation, Funktional" w:date="2017-06-14T11:43:00Z">
          <w:r w:rsidR="00203446" w:rsidDel="0051161F">
            <w:delText>rare</w:delText>
          </w:r>
        </w:del>
      </w:ins>
      <w:ins w:id="2117" w:author="KN-NZ-Presentation, Funktional" w:date="2017-06-14T11:43:00Z">
        <w:r w:rsidR="0051161F">
          <w:t>global</w:t>
        </w:r>
      </w:ins>
      <w:ins w:id="2118" w:author="Gewies, Stefan" w:date="2017-06-11T00:37:00Z">
        <w:r w:rsidR="00203446">
          <w:t xml:space="preserve"> network </w:t>
        </w:r>
      </w:ins>
      <w:ins w:id="2119" w:author="KN-NZ-Presentation, Funktional" w:date="2017-06-14T11:52:00Z">
        <w:r w:rsidR="00942E15">
          <w:t>of GNSS monitoring stations</w:t>
        </w:r>
      </w:ins>
      <w:ins w:id="2120" w:author="Gewies, Stefan" w:date="2017-06-11T00:37:00Z">
        <w:del w:id="2121" w:author="KN-NZ-Presentation, Funktional" w:date="2017-06-14T11:53:00Z">
          <w:r w:rsidR="00203446" w:rsidDel="00942E15">
            <w:delText xml:space="preserve">is used to calculate </w:delText>
          </w:r>
        </w:del>
      </w:ins>
      <w:ins w:id="2122" w:author="Gewies, Stefan" w:date="2017-06-11T00:38:00Z">
        <w:del w:id="2123" w:author="KN-NZ-Presentation, Funktional" w:date="2017-06-14T11:53:00Z">
          <w:r w:rsidR="00203446" w:rsidDel="00942E15">
            <w:delText xml:space="preserve">globally usable </w:delText>
          </w:r>
        </w:del>
      </w:ins>
      <w:ins w:id="2124" w:author="Gewies, Stefan" w:date="2017-06-11T00:37:00Z">
        <w:del w:id="2125" w:author="KN-NZ-Presentation, Funktional" w:date="2017-06-14T11:53:00Z">
          <w:r w:rsidR="00203446" w:rsidDel="00942E15">
            <w:delText>precise</w:delText>
          </w:r>
        </w:del>
      </w:ins>
      <w:ins w:id="2126" w:author="Gewies, Stefan" w:date="2017-06-11T00:38:00Z">
        <w:del w:id="2127" w:author="KN-NZ-Presentation, Funktional" w:date="2017-06-14T11:53:00Z">
          <w:r w:rsidR="00203446" w:rsidDel="00942E15">
            <w:delText xml:space="preserve"> satellite data</w:delText>
          </w:r>
        </w:del>
        <w:r w:rsidR="00203446">
          <w:t>.</w:t>
        </w:r>
      </w:ins>
      <w:ins w:id="2128" w:author="Gewies, Stefan" w:date="2017-06-11T00:37:00Z">
        <w:r w:rsidR="00203446">
          <w:t xml:space="preserve"> </w:t>
        </w:r>
      </w:ins>
      <w:ins w:id="2129" w:author="Gewies, Stefan" w:date="2017-06-11T00:39:00Z">
        <w:r w:rsidR="00203446">
          <w:t xml:space="preserve">Locally effects </w:t>
        </w:r>
      </w:ins>
      <w:ins w:id="2130" w:author="KN-NZ-Presentation, Funktional" w:date="2017-06-14T12:02:00Z">
        <w:r w:rsidR="000A14DC">
          <w:t xml:space="preserve">(e.g. ionospheric refraction) </w:t>
        </w:r>
      </w:ins>
      <w:ins w:id="2131" w:author="KN-NZ-Presentation, Funktional" w:date="2017-06-14T12:00:00Z">
        <w:r w:rsidR="000A14DC">
          <w:t xml:space="preserve">have to </w:t>
        </w:r>
        <w:proofErr w:type="gramStart"/>
        <w:r w:rsidR="000A14DC">
          <w:t xml:space="preserve">be </w:t>
        </w:r>
      </w:ins>
      <w:ins w:id="2132" w:author="Gewies, Stefan" w:date="2017-06-11T00:42:00Z">
        <w:del w:id="2133" w:author="KN-NZ-Presentation, Funktional" w:date="2017-06-14T12:01:00Z">
          <w:r w:rsidR="003D2425" w:rsidDel="000A14DC">
            <w:delText>are</w:delText>
          </w:r>
        </w:del>
      </w:ins>
      <w:ins w:id="2134" w:author="Gewies, Stefan" w:date="2017-06-11T00:39:00Z">
        <w:del w:id="2135" w:author="KN-NZ-Presentation, Funktional" w:date="2017-06-14T12:01:00Z">
          <w:r w:rsidR="00203446" w:rsidDel="000A14DC">
            <w:delText xml:space="preserve"> </w:delText>
          </w:r>
        </w:del>
      </w:ins>
      <w:ins w:id="2136" w:author="Gewies, Stefan" w:date="2017-06-11T00:41:00Z">
        <w:r w:rsidR="00203446">
          <w:t>compensated</w:t>
        </w:r>
        <w:proofErr w:type="gramEnd"/>
        <w:r w:rsidR="00203446">
          <w:t xml:space="preserve"> </w:t>
        </w:r>
      </w:ins>
      <w:ins w:id="2137" w:author="Gewies, Stefan" w:date="2017-06-11T00:47:00Z">
        <w:r w:rsidR="003D2425">
          <w:t xml:space="preserve">at user side. </w:t>
        </w:r>
        <w:del w:id="2138" w:author="KN-NZ-Presentation, Funktional" w:date="2017-06-14T12:00:00Z">
          <w:r w:rsidR="003D2425" w:rsidDel="000A14DC">
            <w:delText xml:space="preserve">Here the </w:delText>
          </w:r>
        </w:del>
      </w:ins>
      <w:ins w:id="2139" w:author="Gewies, Stefan" w:date="2017-06-11T00:48:00Z">
        <w:del w:id="2140" w:author="KN-NZ-Presentation, Funktional" w:date="2017-06-14T12:00:00Z">
          <w:r w:rsidR="003D2425" w:rsidDel="000A14DC">
            <w:delText xml:space="preserve">dominating first order effect of </w:delText>
          </w:r>
        </w:del>
      </w:ins>
      <w:ins w:id="2141" w:author="Gewies, Stefan" w:date="2017-06-11T00:47:00Z">
        <w:del w:id="2142" w:author="KN-NZ-Presentation, Funktional" w:date="2017-06-14T12:00:00Z">
          <w:r w:rsidR="003D2425" w:rsidDel="000A14DC">
            <w:delText>i</w:delText>
          </w:r>
          <w:r w:rsidR="003D2425" w:rsidRPr="003D2425" w:rsidDel="000A14DC">
            <w:delText xml:space="preserve">onospheric refraction </w:delText>
          </w:r>
        </w:del>
      </w:ins>
      <w:ins w:id="2143" w:author="Gewies, Stefan" w:date="2017-06-11T21:28:00Z">
        <w:del w:id="2144" w:author="KN-NZ-Presentation, Funktional" w:date="2017-06-14T12:00:00Z">
          <w:r w:rsidR="005D4A4D" w:rsidDel="000A14DC">
            <w:delText>is</w:delText>
          </w:r>
        </w:del>
      </w:ins>
      <w:ins w:id="2145" w:author="Gewies, Stefan" w:date="2017-06-11T00:47:00Z">
        <w:del w:id="2146" w:author="KN-NZ-Presentation, Funktional" w:date="2017-06-14T12:00:00Z">
          <w:r w:rsidR="003D2425" w:rsidRPr="003D2425" w:rsidDel="000A14DC">
            <w:delText xml:space="preserve"> mitigated by ionosphere free linear combination of two frequency measurements</w:delText>
          </w:r>
        </w:del>
      </w:ins>
      <w:ins w:id="2147" w:author="Gewies, Stefan" w:date="2017-06-11T00:48:00Z">
        <w:del w:id="2148" w:author="KN-NZ-Presentation, Funktional" w:date="2017-06-14T12:00:00Z">
          <w:r w:rsidR="003D2425" w:rsidDel="000A14DC">
            <w:delText>.</w:delText>
          </w:r>
        </w:del>
      </w:ins>
      <w:ins w:id="2149" w:author="Gewies, Stefan" w:date="2017-06-11T00:49:00Z">
        <w:del w:id="2150" w:author="KN-NZ-Presentation, Funktional" w:date="2017-06-14T12:00:00Z">
          <w:r w:rsidR="003D2425" w:rsidDel="000A14DC">
            <w:delText xml:space="preserve"> The </w:delText>
          </w:r>
        </w:del>
      </w:ins>
      <w:ins w:id="2151" w:author="Gewies, Stefan" w:date="2017-06-11T00:51:00Z">
        <w:del w:id="2152" w:author="KN-NZ-Presentation, Funktional" w:date="2017-06-14T12:00:00Z">
          <w:r w:rsidR="003D2425" w:rsidDel="000A14DC">
            <w:delText xml:space="preserve">second main source of local errors, the </w:delText>
          </w:r>
        </w:del>
      </w:ins>
      <w:ins w:id="2153" w:author="Gewies, Stefan" w:date="2017-06-11T00:50:00Z">
        <w:del w:id="2154" w:author="KN-NZ-Presentation, Funktional" w:date="2017-06-14T12:00:00Z">
          <w:r w:rsidR="003D2425" w:rsidDel="000A14DC">
            <w:delText>troposphere</w:delText>
          </w:r>
        </w:del>
      </w:ins>
      <w:ins w:id="2155" w:author="Gewies, Stefan" w:date="2017-06-11T00:51:00Z">
        <w:del w:id="2156" w:author="KN-NZ-Presentation, Funktional" w:date="2017-06-14T12:00:00Z">
          <w:r w:rsidR="003D2425" w:rsidDel="000A14DC">
            <w:delText>,</w:delText>
          </w:r>
        </w:del>
      </w:ins>
      <w:ins w:id="2157" w:author="Gewies, Stefan" w:date="2017-06-11T00:50:00Z">
        <w:del w:id="2158" w:author="KN-NZ-Presentation, Funktional" w:date="2017-06-14T12:00:00Z">
          <w:r w:rsidR="003D2425" w:rsidDel="000A14DC">
            <w:delText xml:space="preserve"> is mitigated by models.</w:delText>
          </w:r>
        </w:del>
      </w:ins>
      <w:ins w:id="2159" w:author="Gewies, Stefan" w:date="2017-06-11T00:51:00Z">
        <w:del w:id="2160" w:author="KN-NZ-Presentation, Funktional" w:date="2017-06-14T12:00:00Z">
          <w:r w:rsidR="003D2425" w:rsidDel="000A14DC">
            <w:delText xml:space="preserve"> </w:delText>
          </w:r>
        </w:del>
      </w:ins>
      <w:ins w:id="2161" w:author="Gewies, Stefan" w:date="2017-06-11T20:46:00Z">
        <w:del w:id="2162" w:author="KN-NZ-Presentation, Funktional" w:date="2017-06-14T12:00:00Z">
          <w:r w:rsidR="00C91DA7" w:rsidRPr="00C91DA7" w:rsidDel="000A14DC">
            <w:delText xml:space="preserve">Additional correction has to be taken into consideration for antenna geometry, satellite rotation, earth tides, </w:delText>
          </w:r>
        </w:del>
      </w:ins>
      <w:ins w:id="2163" w:author="Gewies, Stefan" w:date="2017-06-11T21:28:00Z">
        <w:del w:id="2164" w:author="KN-NZ-Presentation, Funktional" w:date="2017-06-14T12:00:00Z">
          <w:r w:rsidR="005D4A4D" w:rsidDel="000A14DC">
            <w:delText xml:space="preserve">and </w:delText>
          </w:r>
        </w:del>
      </w:ins>
      <w:ins w:id="2165" w:author="Gewies, Stefan" w:date="2017-06-11T20:46:00Z">
        <w:del w:id="2166" w:author="KN-NZ-Presentation, Funktional" w:date="2017-06-14T12:00:00Z">
          <w:r w:rsidR="00C91DA7" w:rsidRPr="00C91DA7" w:rsidDel="000A14DC">
            <w:delText>variation</w:delText>
          </w:r>
        </w:del>
      </w:ins>
      <w:ins w:id="2167" w:author="Gewies, Stefan" w:date="2017-06-11T21:28:00Z">
        <w:del w:id="2168" w:author="KN-NZ-Presentation, Funktional" w:date="2017-06-14T12:00:00Z">
          <w:r w:rsidR="005D4A4D" w:rsidDel="000A14DC">
            <w:delText>s</w:delText>
          </w:r>
        </w:del>
      </w:ins>
      <w:ins w:id="2169" w:author="Gewies, Stefan" w:date="2017-06-11T20:46:00Z">
        <w:del w:id="2170" w:author="KN-NZ-Presentation, Funktional" w:date="2017-06-14T12:00:00Z">
          <w:r w:rsidR="00C91DA7" w:rsidRPr="00C91DA7" w:rsidDel="000A14DC">
            <w:delText xml:space="preserve"> of earth rotation</w:delText>
          </w:r>
          <w:r w:rsidR="00C91DA7" w:rsidDel="000A14DC">
            <w:delText>.</w:delText>
          </w:r>
        </w:del>
      </w:ins>
    </w:p>
    <w:p w14:paraId="666F7B82" w14:textId="45BD06FD" w:rsidR="00CD5F8E" w:rsidRDefault="003D2425" w:rsidP="00E36C15">
      <w:pPr>
        <w:pStyle w:val="BodyText"/>
        <w:jc w:val="both"/>
        <w:rPr>
          <w:ins w:id="2171" w:author="Gewies, Stefan" w:date="2017-06-11T21:04:00Z"/>
        </w:rPr>
      </w:pPr>
      <w:ins w:id="2172" w:author="Gewies, Stefan" w:date="2017-06-11T00:52:00Z">
        <w:r>
          <w:t xml:space="preserve">PPP </w:t>
        </w:r>
        <w:r w:rsidR="00E65CAA">
          <w:t>allows</w:t>
        </w:r>
      </w:ins>
      <w:ins w:id="2173" w:author="Gewies, Stefan" w:date="2017-06-11T20:51:00Z">
        <w:r w:rsidR="00C91DA7">
          <w:t xml:space="preserve"> </w:t>
        </w:r>
      </w:ins>
      <w:ins w:id="2174" w:author="Gewies, Stefan" w:date="2017-06-11T00:54:00Z">
        <w:r w:rsidR="00E65CAA">
          <w:t xml:space="preserve">cm accurate </w:t>
        </w:r>
      </w:ins>
      <w:ins w:id="2175" w:author="Gewies, Stefan" w:date="2017-06-11T00:52:00Z">
        <w:r w:rsidR="00E65CAA">
          <w:t>positioning</w:t>
        </w:r>
      </w:ins>
      <w:ins w:id="2176" w:author="Gewies, Stefan" w:date="2017-06-11T20:56:00Z">
        <w:r w:rsidR="00F12321">
          <w:t>, b</w:t>
        </w:r>
      </w:ins>
      <w:ins w:id="2177" w:author="Gewies, Stefan" w:date="2017-06-11T20:54:00Z">
        <w:r w:rsidR="00F12321">
          <w:t>ut it strongly depends on precise satellite orbit and clock error estimations</w:t>
        </w:r>
      </w:ins>
      <w:ins w:id="2178" w:author="Gewies, Stefan" w:date="2017-06-11T20:57:00Z">
        <w:r w:rsidR="00F12321">
          <w:t xml:space="preserve">, the number of tracked satellites </w:t>
        </w:r>
      </w:ins>
      <w:ins w:id="2179" w:author="Gewies, Stefan" w:date="2017-06-11T20:54:00Z">
        <w:r w:rsidR="00F12321">
          <w:t>and the time of undisturbed</w:t>
        </w:r>
      </w:ins>
      <w:ins w:id="2180" w:author="Gewies, Stefan" w:date="2017-06-11T20:56:00Z">
        <w:r w:rsidR="00F12321">
          <w:t xml:space="preserve"> satellite tracking. </w:t>
        </w:r>
      </w:ins>
      <w:ins w:id="2181" w:author="Gewies, Stefan" w:date="2017-06-11T21:30:00Z">
        <w:r w:rsidR="00D70EA1">
          <w:t>A</w:t>
        </w:r>
      </w:ins>
      <w:ins w:id="2182" w:author="Gewies, Stefan" w:date="2017-06-11T20:56:00Z">
        <w:r w:rsidR="00F12321">
          <w:t xml:space="preserve">n accuracy of 10 cm </w:t>
        </w:r>
      </w:ins>
      <w:proofErr w:type="gramStart"/>
      <w:ins w:id="2183" w:author="Gewies, Stefan" w:date="2017-06-11T21:29:00Z">
        <w:r w:rsidR="00D70EA1">
          <w:t>could be</w:t>
        </w:r>
      </w:ins>
      <w:ins w:id="2184" w:author="Gewies, Stefan" w:date="2017-06-11T20:57:00Z">
        <w:r w:rsidR="00D70EA1">
          <w:t xml:space="preserve"> reached</w:t>
        </w:r>
        <w:proofErr w:type="gramEnd"/>
        <w:r w:rsidR="00D70EA1">
          <w:t xml:space="preserve"> after</w:t>
        </w:r>
      </w:ins>
      <w:ins w:id="2185" w:author="Gewies, Stefan" w:date="2017-06-11T20:58:00Z">
        <w:r w:rsidR="00F12321">
          <w:t xml:space="preserve"> </w:t>
        </w:r>
      </w:ins>
      <w:ins w:id="2186" w:author="KN-NZ-Presentation, Funktional" w:date="2017-06-14T12:04:00Z">
        <w:r w:rsidR="000A14DC">
          <w:t xml:space="preserve">a convergence time of </w:t>
        </w:r>
      </w:ins>
      <w:ins w:id="2187" w:author="Gewies, Stefan" w:date="2017-06-11T20:58:00Z">
        <w:r w:rsidR="00F12321">
          <w:t xml:space="preserve">few 10 min. In the </w:t>
        </w:r>
      </w:ins>
      <w:ins w:id="2188" w:author="Gewies, Stefan" w:date="2017-06-11T20:59:00Z">
        <w:r w:rsidR="00F12321">
          <w:t>future,</w:t>
        </w:r>
      </w:ins>
      <w:ins w:id="2189" w:author="Gewies, Stefan" w:date="2017-06-11T20:58:00Z">
        <w:r w:rsidR="00F12321">
          <w:t xml:space="preserve"> a faster convergence </w:t>
        </w:r>
      </w:ins>
      <w:ins w:id="2190" w:author="Gewies, Stefan" w:date="2017-06-11T20:59:00Z">
        <w:r w:rsidR="00F12321">
          <w:t>is expected.</w:t>
        </w:r>
      </w:ins>
      <w:ins w:id="2191" w:author="Gewies, Stefan" w:date="2017-06-11T21:03:00Z">
        <w:r w:rsidR="00F12321">
          <w:t xml:space="preserve"> </w:t>
        </w:r>
      </w:ins>
    </w:p>
    <w:p w14:paraId="31A9916D" w14:textId="31C5486D" w:rsidR="003D2425" w:rsidRDefault="00F12321" w:rsidP="00E36C15">
      <w:pPr>
        <w:pStyle w:val="BodyText"/>
        <w:jc w:val="both"/>
        <w:rPr>
          <w:ins w:id="2192" w:author="KN-NZ-Presentation, Funktional" w:date="2017-06-14T12:12:00Z"/>
        </w:rPr>
      </w:pPr>
      <w:ins w:id="2193" w:author="Gewies, Stefan" w:date="2017-06-11T21:03:00Z">
        <w:r w:rsidRPr="00610B9A">
          <w:rPr>
            <w:highlight w:val="cyan"/>
            <w:rPrChange w:id="2194" w:author="KN-NZ-Presentation, Funktional" w:date="2017-06-14T12:11:00Z">
              <w:rPr/>
            </w:rPrChange>
          </w:rPr>
          <w:t>Today’s data products for PPP</w:t>
        </w:r>
        <w:r w:rsidR="00CD5F8E" w:rsidRPr="00610B9A">
          <w:rPr>
            <w:highlight w:val="cyan"/>
            <w:rPrChange w:id="2195" w:author="KN-NZ-Presentation, Funktional" w:date="2017-06-14T12:11:00Z">
              <w:rPr/>
            </w:rPrChange>
          </w:rPr>
          <w:t xml:space="preserve"> have </w:t>
        </w:r>
      </w:ins>
      <w:ins w:id="2196" w:author="Gewies, Stefan" w:date="2017-06-11T21:05:00Z">
        <w:r w:rsidR="00CD5F8E" w:rsidRPr="00610B9A">
          <w:rPr>
            <w:highlight w:val="cyan"/>
            <w:rPrChange w:id="2197" w:author="KN-NZ-Presentation, Funktional" w:date="2017-06-14T12:11:00Z">
              <w:rPr/>
            </w:rPrChange>
          </w:rPr>
          <w:t xml:space="preserve">an </w:t>
        </w:r>
      </w:ins>
      <w:ins w:id="2198" w:author="Gewies, Stefan" w:date="2017-06-11T21:04:00Z">
        <w:r w:rsidR="00CD5F8E" w:rsidRPr="00610B9A">
          <w:rPr>
            <w:highlight w:val="cyan"/>
            <w:rPrChange w:id="2199" w:author="KN-NZ-Presentation, Funktional" w:date="2017-06-14T12:11:00Z">
              <w:rPr/>
            </w:rPrChange>
          </w:rPr>
          <w:t>accuracy</w:t>
        </w:r>
      </w:ins>
      <w:ins w:id="2200" w:author="Gewies, Stefan" w:date="2017-06-11T21:03:00Z">
        <w:r w:rsidR="00CD5F8E" w:rsidRPr="00610B9A">
          <w:rPr>
            <w:highlight w:val="cyan"/>
            <w:rPrChange w:id="2201" w:author="KN-NZ-Presentation, Funktional" w:date="2017-06-14T12:11:00Z">
              <w:rPr/>
            </w:rPrChange>
          </w:rPr>
          <w:t xml:space="preserve"> for satellite orbits</w:t>
        </w:r>
      </w:ins>
      <w:ins w:id="2202" w:author="Gewies, Stefan" w:date="2017-06-11T21:04:00Z">
        <w:r w:rsidR="00CD5F8E" w:rsidRPr="00610B9A">
          <w:rPr>
            <w:highlight w:val="cyan"/>
            <w:rPrChange w:id="2203" w:author="KN-NZ-Presentation, Funktional" w:date="2017-06-14T12:11:00Z">
              <w:rPr/>
            </w:rPrChange>
          </w:rPr>
          <w:t xml:space="preserve"> and clock corrections </w:t>
        </w:r>
      </w:ins>
      <w:ins w:id="2204" w:author="Gewies, Stefan" w:date="2017-06-11T21:05:00Z">
        <w:r w:rsidR="00CD5F8E" w:rsidRPr="00610B9A">
          <w:rPr>
            <w:highlight w:val="cyan"/>
            <w:rPrChange w:id="2205" w:author="KN-NZ-Presentation, Funktional" w:date="2017-06-14T12:11:00Z">
              <w:rPr/>
            </w:rPrChange>
          </w:rPr>
          <w:t xml:space="preserve">which </w:t>
        </w:r>
      </w:ins>
      <w:ins w:id="2206" w:author="Gewies, Stefan" w:date="2017-06-11T21:06:00Z">
        <w:r w:rsidR="00CD5F8E" w:rsidRPr="00610B9A">
          <w:rPr>
            <w:highlight w:val="cyan"/>
            <w:rPrChange w:id="2207" w:author="KN-NZ-Presentation, Funktional" w:date="2017-06-14T12:11:00Z">
              <w:rPr/>
            </w:rPrChange>
          </w:rPr>
          <w:t>is one</w:t>
        </w:r>
      </w:ins>
      <w:ins w:id="2208" w:author="Gewies, Stefan" w:date="2017-06-11T21:05:00Z">
        <w:r w:rsidR="00CD5F8E" w:rsidRPr="00610B9A">
          <w:rPr>
            <w:highlight w:val="cyan"/>
            <w:rPrChange w:id="2209" w:author="KN-NZ-Presentation, Funktional" w:date="2017-06-14T12:11:00Z">
              <w:rPr/>
            </w:rPrChange>
          </w:rPr>
          <w:t xml:space="preserve"> to </w:t>
        </w:r>
      </w:ins>
      <w:ins w:id="2210" w:author="Gewies, Stefan" w:date="2017-06-11T21:06:00Z">
        <w:r w:rsidR="00CD5F8E" w:rsidRPr="00610B9A">
          <w:rPr>
            <w:highlight w:val="cyan"/>
            <w:rPrChange w:id="2211" w:author="KN-NZ-Presentation, Funktional" w:date="2017-06-14T12:11:00Z">
              <w:rPr/>
            </w:rPrChange>
          </w:rPr>
          <w:t>two</w:t>
        </w:r>
      </w:ins>
      <w:ins w:id="2212" w:author="Gewies, Stefan" w:date="2017-06-11T21:05:00Z">
        <w:r w:rsidR="00CD5F8E" w:rsidRPr="00610B9A">
          <w:rPr>
            <w:highlight w:val="cyan"/>
            <w:rPrChange w:id="2213" w:author="KN-NZ-Presentation, Funktional" w:date="2017-06-14T12:11:00Z">
              <w:rPr/>
            </w:rPrChange>
          </w:rPr>
          <w:t xml:space="preserve"> order</w:t>
        </w:r>
      </w:ins>
      <w:ins w:id="2214" w:author="Gewies, Stefan" w:date="2017-06-11T21:06:00Z">
        <w:r w:rsidR="00CD5F8E" w:rsidRPr="00610B9A">
          <w:rPr>
            <w:highlight w:val="cyan"/>
            <w:rPrChange w:id="2215" w:author="KN-NZ-Presentation, Funktional" w:date="2017-06-14T12:11:00Z">
              <w:rPr/>
            </w:rPrChange>
          </w:rPr>
          <w:t>s</w:t>
        </w:r>
      </w:ins>
      <w:ins w:id="2216" w:author="Gewies, Stefan" w:date="2017-06-11T21:05:00Z">
        <w:r w:rsidR="00CD5F8E" w:rsidRPr="00610B9A">
          <w:rPr>
            <w:highlight w:val="cyan"/>
            <w:rPrChange w:id="2217" w:author="KN-NZ-Presentation, Funktional" w:date="2017-06-14T12:11:00Z">
              <w:rPr/>
            </w:rPrChange>
          </w:rPr>
          <w:t xml:space="preserve"> higher </w:t>
        </w:r>
      </w:ins>
      <w:ins w:id="2218" w:author="Gewies, Stefan" w:date="2017-06-11T21:08:00Z">
        <w:r w:rsidR="00CD5F8E" w:rsidRPr="00610B9A">
          <w:rPr>
            <w:highlight w:val="cyan"/>
            <w:rPrChange w:id="2219" w:author="KN-NZ-Presentation, Funktional" w:date="2017-06-14T12:11:00Z">
              <w:rPr/>
            </w:rPrChange>
          </w:rPr>
          <w:t>than</w:t>
        </w:r>
      </w:ins>
      <w:ins w:id="2220" w:author="Gewies, Stefan" w:date="2017-06-11T21:05:00Z">
        <w:r w:rsidR="00CD5F8E" w:rsidRPr="00610B9A">
          <w:rPr>
            <w:highlight w:val="cyan"/>
            <w:rPrChange w:id="2221" w:author="KN-NZ-Presentation, Funktional" w:date="2017-06-14T12:11:00Z">
              <w:rPr/>
            </w:rPrChange>
          </w:rPr>
          <w:t xml:space="preserve"> </w:t>
        </w:r>
      </w:ins>
      <w:ins w:id="2222" w:author="Gewies, Stefan" w:date="2017-06-11T21:08:00Z">
        <w:r w:rsidR="00CD5F8E" w:rsidRPr="00610B9A">
          <w:rPr>
            <w:highlight w:val="cyan"/>
            <w:rPrChange w:id="2223" w:author="KN-NZ-Presentation, Funktional" w:date="2017-06-14T12:11:00Z">
              <w:rPr/>
            </w:rPrChange>
          </w:rPr>
          <w:t xml:space="preserve">that of </w:t>
        </w:r>
      </w:ins>
      <w:ins w:id="2224" w:author="Gewies, Stefan" w:date="2017-06-11T21:05:00Z">
        <w:r w:rsidR="00CD5F8E" w:rsidRPr="00610B9A">
          <w:rPr>
            <w:highlight w:val="cyan"/>
            <w:rPrChange w:id="2225" w:author="KN-NZ-Presentation, Funktional" w:date="2017-06-14T12:11:00Z">
              <w:rPr/>
            </w:rPrChange>
          </w:rPr>
          <w:t>broadcast</w:t>
        </w:r>
      </w:ins>
      <w:ins w:id="2226" w:author="Gewies, Stefan" w:date="2017-06-11T21:06:00Z">
        <w:r w:rsidR="00CD5F8E" w:rsidRPr="00610B9A">
          <w:rPr>
            <w:highlight w:val="cyan"/>
            <w:rPrChange w:id="2227" w:author="KN-NZ-Presentation, Funktional" w:date="2017-06-14T12:11:00Z">
              <w:rPr/>
            </w:rPrChange>
          </w:rPr>
          <w:t>s</w:t>
        </w:r>
      </w:ins>
      <w:ins w:id="2228" w:author="Gewies, Stefan" w:date="2017-06-11T21:05:00Z">
        <w:r w:rsidR="00CD5F8E" w:rsidRPr="00610B9A">
          <w:rPr>
            <w:highlight w:val="cyan"/>
            <w:rPrChange w:id="2229" w:author="KN-NZ-Presentation, Funktional" w:date="2017-06-14T12:11:00Z">
              <w:rPr/>
            </w:rPrChange>
          </w:rPr>
          <w:t xml:space="preserve"> from satellite</w:t>
        </w:r>
      </w:ins>
      <w:ins w:id="2230" w:author="Gewies, Stefan" w:date="2017-06-11T21:30:00Z">
        <w:r w:rsidR="00D70EA1" w:rsidRPr="00610B9A">
          <w:rPr>
            <w:highlight w:val="cyan"/>
            <w:rPrChange w:id="2231" w:author="KN-NZ-Presentation, Funktional" w:date="2017-06-14T12:11:00Z">
              <w:rPr/>
            </w:rPrChange>
          </w:rPr>
          <w:t>s</w:t>
        </w:r>
      </w:ins>
      <w:ins w:id="2232" w:author="Gewies, Stefan" w:date="2017-06-11T21:48:00Z">
        <w:r w:rsidR="00466FC9" w:rsidRPr="00610B9A">
          <w:rPr>
            <w:highlight w:val="cyan"/>
            <w:rPrChange w:id="2233" w:author="KN-NZ-Presentation, Funktional" w:date="2017-06-14T12:11:00Z">
              <w:rPr/>
            </w:rPrChange>
          </w:rPr>
          <w:t xml:space="preserve"> </w:t>
        </w:r>
      </w:ins>
      <w:ins w:id="2234" w:author="Gewies, Stefan" w:date="2017-06-11T21:49:00Z">
        <w:r w:rsidR="00466FC9" w:rsidRPr="00610B9A">
          <w:rPr>
            <w:highlight w:val="cyan"/>
            <w:rPrChange w:id="2235" w:author="KN-NZ-Presentation, Funktional" w:date="2017-06-14T12:11:00Z">
              <w:rPr/>
            </w:rPrChange>
          </w:rPr>
          <w:t xml:space="preserve">which are </w:t>
        </w:r>
      </w:ins>
      <w:ins w:id="2236" w:author="Gewies, Stefan" w:date="2017-06-11T21:48:00Z">
        <w:r w:rsidR="00466FC9" w:rsidRPr="00610B9A">
          <w:rPr>
            <w:highlight w:val="cyan"/>
            <w:rPrChange w:id="2237" w:author="KN-NZ-Presentation, Funktional" w:date="2017-06-14T12:11:00Z">
              <w:rPr/>
            </w:rPrChange>
          </w:rPr>
          <w:t xml:space="preserve">estimated in advance by the </w:t>
        </w:r>
      </w:ins>
      <w:ins w:id="2238" w:author="Gewies, Stefan" w:date="2017-06-11T21:49:00Z">
        <w:r w:rsidR="00466FC9" w:rsidRPr="00610B9A">
          <w:rPr>
            <w:highlight w:val="cyan"/>
            <w:rPrChange w:id="2239" w:author="KN-NZ-Presentation, Funktional" w:date="2017-06-14T12:11:00Z">
              <w:rPr/>
            </w:rPrChange>
          </w:rPr>
          <w:t xml:space="preserve">GNSS </w:t>
        </w:r>
      </w:ins>
      <w:ins w:id="2240" w:author="Gewies, Stefan" w:date="2017-06-11T21:48:00Z">
        <w:r w:rsidR="00466FC9" w:rsidRPr="00610B9A">
          <w:rPr>
            <w:highlight w:val="cyan"/>
            <w:rPrChange w:id="2241" w:author="KN-NZ-Presentation, Funktional" w:date="2017-06-14T12:11:00Z">
              <w:rPr/>
            </w:rPrChange>
          </w:rPr>
          <w:t>control segment</w:t>
        </w:r>
      </w:ins>
      <w:ins w:id="2242" w:author="Gewies, Stefan" w:date="2017-06-11T21:05:00Z">
        <w:r w:rsidR="00CD5F8E" w:rsidRPr="00610B9A">
          <w:rPr>
            <w:highlight w:val="cyan"/>
            <w:rPrChange w:id="2243" w:author="KN-NZ-Presentation, Funktional" w:date="2017-06-14T12:11:00Z">
              <w:rPr/>
            </w:rPrChange>
          </w:rPr>
          <w:t>.</w:t>
        </w:r>
      </w:ins>
      <w:ins w:id="2244" w:author="Gewies, Stefan" w:date="2017-06-11T21:06:00Z">
        <w:r w:rsidR="00CD5F8E" w:rsidRPr="00610B9A">
          <w:rPr>
            <w:highlight w:val="cyan"/>
            <w:rPrChange w:id="2245" w:author="KN-NZ-Presentation, Funktional" w:date="2017-06-14T12:11:00Z">
              <w:rPr/>
            </w:rPrChange>
          </w:rPr>
          <w:t xml:space="preserve"> </w:t>
        </w:r>
      </w:ins>
      <w:ins w:id="2246" w:author="Gewies, Stefan" w:date="2017-06-11T21:49:00Z">
        <w:r w:rsidR="00466FC9" w:rsidRPr="00610B9A">
          <w:rPr>
            <w:highlight w:val="cyan"/>
            <w:rPrChange w:id="2247" w:author="KN-NZ-Presentation, Funktional" w:date="2017-06-14T12:11:00Z">
              <w:rPr/>
            </w:rPrChange>
          </w:rPr>
          <w:t>PPP</w:t>
        </w:r>
      </w:ins>
      <w:ins w:id="2248" w:author="Gewies, Stefan" w:date="2017-06-11T21:07:00Z">
        <w:r w:rsidR="00CD5F8E" w:rsidRPr="00610B9A">
          <w:rPr>
            <w:highlight w:val="cyan"/>
            <w:rPrChange w:id="2249" w:author="KN-NZ-Presentation, Funktional" w:date="2017-06-14T12:11:00Z">
              <w:rPr/>
            </w:rPrChange>
          </w:rPr>
          <w:t xml:space="preserve"> works so far well for </w:t>
        </w:r>
      </w:ins>
      <w:ins w:id="2250" w:author="Gewies, Stefan" w:date="2017-06-11T21:09:00Z">
        <w:r w:rsidR="00CD5F8E" w:rsidRPr="00610B9A">
          <w:rPr>
            <w:highlight w:val="cyan"/>
            <w:rPrChange w:id="2251" w:author="KN-NZ-Presentation, Funktional" w:date="2017-06-14T12:11:00Z">
              <w:rPr/>
            </w:rPrChange>
          </w:rPr>
          <w:t xml:space="preserve">positioning in </w:t>
        </w:r>
      </w:ins>
      <w:ins w:id="2252" w:author="Gewies, Stefan" w:date="2017-06-11T21:07:00Z">
        <w:r w:rsidR="00CD5F8E" w:rsidRPr="00610B9A">
          <w:rPr>
            <w:highlight w:val="cyan"/>
            <w:rPrChange w:id="2253" w:author="KN-NZ-Presentation, Funktional" w:date="2017-06-14T12:11:00Z">
              <w:rPr/>
            </w:rPrChange>
          </w:rPr>
          <w:t xml:space="preserve">post-processing </w:t>
        </w:r>
      </w:ins>
      <w:ins w:id="2254" w:author="Gewies, Stefan" w:date="2017-06-11T21:08:00Z">
        <w:r w:rsidR="00CD5F8E" w:rsidRPr="00610B9A">
          <w:rPr>
            <w:highlight w:val="cyan"/>
            <w:rPrChange w:id="2255" w:author="KN-NZ-Presentation, Funktional" w:date="2017-06-14T12:11:00Z">
              <w:rPr/>
            </w:rPrChange>
          </w:rPr>
          <w:t>but is challenging for real-time applications</w:t>
        </w:r>
      </w:ins>
      <w:ins w:id="2256" w:author="Gewies, Stefan" w:date="2017-06-11T21:09:00Z">
        <w:r w:rsidR="00CD5F8E" w:rsidRPr="00610B9A">
          <w:rPr>
            <w:highlight w:val="cyan"/>
            <w:rPrChange w:id="2257" w:author="KN-NZ-Presentation, Funktional" w:date="2017-06-14T12:11:00Z">
              <w:rPr/>
            </w:rPrChange>
          </w:rPr>
          <w:t xml:space="preserve">, because </w:t>
        </w:r>
      </w:ins>
      <w:ins w:id="2258" w:author="Gewies, Stefan" w:date="2017-06-11T21:31:00Z">
        <w:r w:rsidR="00D70EA1" w:rsidRPr="00610B9A">
          <w:rPr>
            <w:highlight w:val="cyan"/>
            <w:rPrChange w:id="2259" w:author="KN-NZ-Presentation, Funktional" w:date="2017-06-14T12:11:00Z">
              <w:rPr/>
            </w:rPrChange>
          </w:rPr>
          <w:t xml:space="preserve">the </w:t>
        </w:r>
      </w:ins>
      <w:ins w:id="2260" w:author="Gewies, Stefan" w:date="2017-06-11T21:09:00Z">
        <w:r w:rsidR="00CD5F8E" w:rsidRPr="00610B9A">
          <w:rPr>
            <w:highlight w:val="cyan"/>
            <w:rPrChange w:id="2261" w:author="KN-NZ-Presentation, Funktional" w:date="2017-06-14T12:11:00Z">
              <w:rPr/>
            </w:rPrChange>
          </w:rPr>
          <w:t>calculation of precise orbit</w:t>
        </w:r>
      </w:ins>
      <w:ins w:id="2262" w:author="Gewies, Stefan" w:date="2017-06-11T21:31:00Z">
        <w:r w:rsidR="00D70EA1" w:rsidRPr="00610B9A">
          <w:rPr>
            <w:highlight w:val="cyan"/>
            <w:rPrChange w:id="2263" w:author="KN-NZ-Presentation, Funktional" w:date="2017-06-14T12:11:00Z">
              <w:rPr/>
            </w:rPrChange>
          </w:rPr>
          <w:t>s</w:t>
        </w:r>
      </w:ins>
      <w:ins w:id="2264" w:author="Gewies, Stefan" w:date="2017-06-11T21:09:00Z">
        <w:r w:rsidR="00CD5F8E" w:rsidRPr="00610B9A">
          <w:rPr>
            <w:highlight w:val="cyan"/>
            <w:rPrChange w:id="2265" w:author="KN-NZ-Presentation, Funktional" w:date="2017-06-14T12:11:00Z">
              <w:rPr/>
            </w:rPrChange>
          </w:rPr>
          <w:t xml:space="preserve"> and clock error</w:t>
        </w:r>
      </w:ins>
      <w:ins w:id="2266" w:author="Gewies, Stefan" w:date="2017-06-11T21:31:00Z">
        <w:r w:rsidR="00D70EA1" w:rsidRPr="00610B9A">
          <w:rPr>
            <w:highlight w:val="cyan"/>
            <w:rPrChange w:id="2267" w:author="KN-NZ-Presentation, Funktional" w:date="2017-06-14T12:11:00Z">
              <w:rPr/>
            </w:rPrChange>
          </w:rPr>
          <w:t>s</w:t>
        </w:r>
      </w:ins>
      <w:ins w:id="2268" w:author="Gewies, Stefan" w:date="2017-06-11T21:09:00Z">
        <w:r w:rsidR="00466FC9" w:rsidRPr="00610B9A">
          <w:rPr>
            <w:highlight w:val="cyan"/>
            <w:rPrChange w:id="2269" w:author="KN-NZ-Presentation, Funktional" w:date="2017-06-14T12:11:00Z">
              <w:rPr/>
            </w:rPrChange>
          </w:rPr>
          <w:t xml:space="preserve"> take</w:t>
        </w:r>
      </w:ins>
      <w:ins w:id="2270" w:author="Gewies, Stefan" w:date="2017-06-11T21:50:00Z">
        <w:r w:rsidR="00466FC9" w:rsidRPr="00610B9A">
          <w:rPr>
            <w:highlight w:val="cyan"/>
            <w:rPrChange w:id="2271" w:author="KN-NZ-Presentation, Funktional" w:date="2017-06-14T12:11:00Z">
              <w:rPr/>
            </w:rPrChange>
          </w:rPr>
          <w:t>s</w:t>
        </w:r>
      </w:ins>
      <w:ins w:id="2272" w:author="Gewies, Stefan" w:date="2017-06-11T21:09:00Z">
        <w:r w:rsidR="00CD5F8E" w:rsidRPr="00610B9A">
          <w:rPr>
            <w:highlight w:val="cyan"/>
            <w:rPrChange w:id="2273" w:author="KN-NZ-Presentation, Funktional" w:date="2017-06-14T12:11:00Z">
              <w:rPr/>
            </w:rPrChange>
          </w:rPr>
          <w:t xml:space="preserve"> some </w:t>
        </w:r>
      </w:ins>
      <w:ins w:id="2274" w:author="Gewies, Stefan" w:date="2017-06-11T21:11:00Z">
        <w:r w:rsidR="00CD5F8E" w:rsidRPr="00610B9A">
          <w:rPr>
            <w:highlight w:val="cyan"/>
            <w:rPrChange w:id="2275" w:author="KN-NZ-Presentation, Funktional" w:date="2017-06-14T12:11:00Z">
              <w:rPr/>
            </w:rPrChange>
          </w:rPr>
          <w:t>minutes to hours</w:t>
        </w:r>
      </w:ins>
      <w:ins w:id="2276" w:author="Gewies, Stefan" w:date="2017-06-11T21:09:00Z">
        <w:r w:rsidR="00CD5F8E" w:rsidRPr="00610B9A">
          <w:rPr>
            <w:highlight w:val="cyan"/>
            <w:rPrChange w:id="2277" w:author="KN-NZ-Presentation, Funktional" w:date="2017-06-14T12:11:00Z">
              <w:rPr/>
            </w:rPrChange>
          </w:rPr>
          <w:t xml:space="preserve"> and </w:t>
        </w:r>
      </w:ins>
      <w:ins w:id="2278" w:author="Gewies, Stefan" w:date="2017-06-11T21:12:00Z">
        <w:r w:rsidR="00CD5F8E" w:rsidRPr="00610B9A">
          <w:rPr>
            <w:highlight w:val="cyan"/>
            <w:rPrChange w:id="2279" w:author="KN-NZ-Presentation, Funktional" w:date="2017-06-14T12:11:00Z">
              <w:rPr/>
            </w:rPrChange>
          </w:rPr>
          <w:t xml:space="preserve">furthermore a communication channel </w:t>
        </w:r>
      </w:ins>
      <w:ins w:id="2280" w:author="Gewies, Stefan" w:date="2017-06-11T21:31:00Z">
        <w:r w:rsidR="00D70EA1" w:rsidRPr="00610B9A">
          <w:rPr>
            <w:highlight w:val="cyan"/>
            <w:rPrChange w:id="2281" w:author="KN-NZ-Presentation, Funktional" w:date="2017-06-14T12:11:00Z">
              <w:rPr/>
            </w:rPrChange>
          </w:rPr>
          <w:t xml:space="preserve">from computation </w:t>
        </w:r>
      </w:ins>
      <w:ins w:id="2282" w:author="Gewies, Stefan" w:date="2017-06-11T21:32:00Z">
        <w:r w:rsidR="00D70EA1" w:rsidRPr="00610B9A">
          <w:rPr>
            <w:highlight w:val="cyan"/>
            <w:rPrChange w:id="2283" w:author="KN-NZ-Presentation, Funktional" w:date="2017-06-14T12:11:00Z">
              <w:rPr/>
            </w:rPrChange>
          </w:rPr>
          <w:t>centre</w:t>
        </w:r>
      </w:ins>
      <w:ins w:id="2284" w:author="Gewies, Stefan" w:date="2017-06-11T21:31:00Z">
        <w:r w:rsidR="00D70EA1" w:rsidRPr="00610B9A">
          <w:rPr>
            <w:highlight w:val="cyan"/>
            <w:rPrChange w:id="2285" w:author="KN-NZ-Presentation, Funktional" w:date="2017-06-14T12:11:00Z">
              <w:rPr/>
            </w:rPrChange>
          </w:rPr>
          <w:t xml:space="preserve"> to the user </w:t>
        </w:r>
      </w:ins>
      <w:proofErr w:type="gramStart"/>
      <w:ins w:id="2286" w:author="Gewies, Stefan" w:date="2017-06-11T21:12:00Z">
        <w:r w:rsidR="00CD5F8E" w:rsidRPr="00610B9A">
          <w:rPr>
            <w:highlight w:val="cyan"/>
            <w:rPrChange w:id="2287" w:author="KN-NZ-Presentation, Funktional" w:date="2017-06-14T12:11:00Z">
              <w:rPr/>
            </w:rPrChange>
          </w:rPr>
          <w:t>is continuously needed</w:t>
        </w:r>
        <w:proofErr w:type="gramEnd"/>
        <w:r w:rsidR="00CD5F8E" w:rsidRPr="00610B9A">
          <w:rPr>
            <w:highlight w:val="cyan"/>
            <w:rPrChange w:id="2288" w:author="KN-NZ-Presentation, Funktional" w:date="2017-06-14T12:11:00Z">
              <w:rPr/>
            </w:rPrChange>
          </w:rPr>
          <w:t xml:space="preserve">. </w:t>
        </w:r>
      </w:ins>
      <w:ins w:id="2289" w:author="Gewies, Stefan" w:date="2017-06-11T21:32:00Z">
        <w:r w:rsidR="00D70EA1" w:rsidRPr="00610B9A">
          <w:rPr>
            <w:highlight w:val="cyan"/>
            <w:rPrChange w:id="2290" w:author="KN-NZ-Presentation, Funktional" w:date="2017-06-14T12:11:00Z">
              <w:rPr/>
            </w:rPrChange>
          </w:rPr>
          <w:t>F</w:t>
        </w:r>
      </w:ins>
      <w:ins w:id="2291" w:author="Gewies, Stefan" w:date="2017-06-11T21:15:00Z">
        <w:r w:rsidR="001F1E0F" w:rsidRPr="00610B9A">
          <w:rPr>
            <w:highlight w:val="cyan"/>
            <w:rPrChange w:id="2292" w:author="KN-NZ-Presentation, Funktional" w:date="2017-06-14T12:11:00Z">
              <w:rPr/>
            </w:rPrChange>
          </w:rPr>
          <w:t xml:space="preserve">ast degradation of </w:t>
        </w:r>
      </w:ins>
      <w:ins w:id="2293" w:author="Gewies, Stefan" w:date="2017-06-11T21:50:00Z">
        <w:r w:rsidR="00466FC9" w:rsidRPr="00610B9A">
          <w:rPr>
            <w:highlight w:val="cyan"/>
            <w:rPrChange w:id="2294" w:author="KN-NZ-Presentation, Funktional" w:date="2017-06-14T12:11:00Z">
              <w:rPr/>
            </w:rPrChange>
          </w:rPr>
          <w:t xml:space="preserve">the </w:t>
        </w:r>
      </w:ins>
      <w:ins w:id="2295" w:author="Gewies, Stefan" w:date="2017-06-11T21:15:00Z">
        <w:r w:rsidR="001F1E0F" w:rsidRPr="00610B9A">
          <w:rPr>
            <w:highlight w:val="cyan"/>
            <w:rPrChange w:id="2296" w:author="KN-NZ-Presentation, Funktional" w:date="2017-06-14T12:11:00Z">
              <w:rPr/>
            </w:rPrChange>
          </w:rPr>
          <w:t>PPP position accuracy</w:t>
        </w:r>
      </w:ins>
      <w:ins w:id="2297" w:author="Gewies, Stefan" w:date="2017-06-11T21:32:00Z">
        <w:r w:rsidR="00D70EA1" w:rsidRPr="00610B9A">
          <w:rPr>
            <w:highlight w:val="cyan"/>
            <w:rPrChange w:id="2298" w:author="KN-NZ-Presentation, Funktional" w:date="2017-06-14T12:11:00Z">
              <w:rPr/>
            </w:rPrChange>
          </w:rPr>
          <w:t xml:space="preserve"> </w:t>
        </w:r>
        <w:proofErr w:type="gramStart"/>
        <w:r w:rsidR="00D70EA1" w:rsidRPr="00610B9A">
          <w:rPr>
            <w:highlight w:val="cyan"/>
            <w:rPrChange w:id="2299" w:author="KN-NZ-Presentation, Funktional" w:date="2017-06-14T12:11:00Z">
              <w:rPr/>
            </w:rPrChange>
          </w:rPr>
          <w:t>is entailed</w:t>
        </w:r>
        <w:proofErr w:type="gramEnd"/>
        <w:r w:rsidR="00D70EA1" w:rsidRPr="00610B9A">
          <w:rPr>
            <w:highlight w:val="cyan"/>
            <w:rPrChange w:id="2300" w:author="KN-NZ-Presentation, Funktional" w:date="2017-06-14T12:11:00Z">
              <w:rPr/>
            </w:rPrChange>
          </w:rPr>
          <w:t xml:space="preserve"> by </w:t>
        </w:r>
      </w:ins>
      <w:ins w:id="2301" w:author="Gewies, Stefan" w:date="2017-06-11T21:33:00Z">
        <w:r w:rsidR="00D70EA1" w:rsidRPr="00610B9A">
          <w:rPr>
            <w:highlight w:val="cyan"/>
            <w:rPrChange w:id="2302" w:author="KN-NZ-Presentation, Funktional" w:date="2017-06-14T12:11:00Z">
              <w:rPr/>
            </w:rPrChange>
          </w:rPr>
          <w:t>increasing age of correction data</w:t>
        </w:r>
      </w:ins>
      <w:ins w:id="2303" w:author="Gewies, Stefan" w:date="2017-06-11T21:15:00Z">
        <w:r w:rsidR="001F1E0F" w:rsidRPr="00610B9A">
          <w:rPr>
            <w:highlight w:val="cyan"/>
            <w:rPrChange w:id="2304" w:author="KN-NZ-Presentation, Funktional" w:date="2017-06-14T12:11:00Z">
              <w:rPr/>
            </w:rPrChange>
          </w:rPr>
          <w:t>.</w:t>
        </w:r>
      </w:ins>
    </w:p>
    <w:p w14:paraId="1FE4F504" w14:textId="4ACF48A5" w:rsidR="00610B9A" w:rsidDel="00610B9A" w:rsidRDefault="00610B9A" w:rsidP="00E36C15">
      <w:pPr>
        <w:pStyle w:val="BodyText"/>
        <w:jc w:val="both"/>
        <w:rPr>
          <w:ins w:id="2305" w:author="Gewies, Stefan" w:date="2017-06-11T21:34:00Z"/>
          <w:del w:id="2306" w:author="KN-NZ-Presentation, Funktional" w:date="2017-06-14T12:12:00Z"/>
        </w:rPr>
      </w:pPr>
    </w:p>
    <w:p w14:paraId="20445749" w14:textId="711B9AB8" w:rsidR="00804B9D" w:rsidDel="00610B9A" w:rsidRDefault="00C947C1" w:rsidP="00E36C15">
      <w:pPr>
        <w:pStyle w:val="BodyText"/>
        <w:jc w:val="both"/>
        <w:rPr>
          <w:del w:id="2307" w:author="Gewies, Stefan" w:date="2017-06-07T09:50:00Z"/>
        </w:rPr>
      </w:pPr>
      <w:ins w:id="2308" w:author="Gewies, Stefan" w:date="2017-06-11T21:36:00Z">
        <w:r>
          <w:t xml:space="preserve">The </w:t>
        </w:r>
        <w:proofErr w:type="gramStart"/>
        <w:r>
          <w:t>used g</w:t>
        </w:r>
      </w:ins>
      <w:ins w:id="2309" w:author="Gewies, Stefan" w:date="2017-06-09T15:27:00Z">
        <w:r w:rsidR="006B0B8A">
          <w:t xml:space="preserve">lobal reference </w:t>
        </w:r>
      </w:ins>
      <w:ins w:id="2310" w:author="Gewies, Stefan" w:date="2017-06-11T22:21:00Z">
        <w:r w:rsidR="003B51E6">
          <w:t>frame</w:t>
        </w:r>
      </w:ins>
      <w:ins w:id="2311" w:author="Gewies, Stefan" w:date="2017-06-09T15:27:00Z">
        <w:r w:rsidR="0007698B">
          <w:t xml:space="preserve"> and time reference </w:t>
        </w:r>
      </w:ins>
      <w:ins w:id="2312" w:author="Gewies, Stefan" w:date="2017-06-11T21:41:00Z">
        <w:r>
          <w:t xml:space="preserve">for the PPP </w:t>
        </w:r>
      </w:ins>
      <w:ins w:id="2313" w:author="Gewies, Stefan" w:date="2017-06-11T21:42:00Z">
        <w:r>
          <w:t xml:space="preserve">position solution </w:t>
        </w:r>
      </w:ins>
      <w:ins w:id="2314" w:author="Gewies, Stefan" w:date="2017-06-09T15:27:00Z">
        <w:r w:rsidR="0007698B">
          <w:t xml:space="preserve">is defined by </w:t>
        </w:r>
      </w:ins>
      <w:ins w:id="2315" w:author="Gewies, Stefan" w:date="2017-06-11T21:41:00Z">
        <w:r>
          <w:t xml:space="preserve">the </w:t>
        </w:r>
      </w:ins>
      <w:ins w:id="2316" w:author="Gewies, Stefan" w:date="2017-06-09T15:27:00Z">
        <w:r w:rsidR="0007698B">
          <w:t xml:space="preserve">network of control segment independent </w:t>
        </w:r>
      </w:ins>
      <w:ins w:id="2317" w:author="Gewies, Stefan" w:date="2017-06-11T21:42:00Z">
        <w:r>
          <w:t xml:space="preserve">GNSS </w:t>
        </w:r>
      </w:ins>
      <w:ins w:id="2318" w:author="Gewies, Stefan" w:date="2017-06-09T15:27:00Z">
        <w:r w:rsidR="0007698B">
          <w:t>monitoring station</w:t>
        </w:r>
      </w:ins>
      <w:ins w:id="2319" w:author="Gewies, Stefan" w:date="2017-06-11T21:42:00Z">
        <w:r>
          <w:t>s</w:t>
        </w:r>
      </w:ins>
      <w:proofErr w:type="gramEnd"/>
      <w:ins w:id="2320" w:author="Gewies, Stefan" w:date="2017-06-09T15:27:00Z">
        <w:r w:rsidR="0007698B">
          <w:t xml:space="preserve">. </w:t>
        </w:r>
      </w:ins>
      <w:ins w:id="2321" w:author="Gewies, Stefan" w:date="2017-06-11T21:43:00Z">
        <w:r>
          <w:t xml:space="preserve">This has to </w:t>
        </w:r>
        <w:proofErr w:type="gramStart"/>
        <w:r>
          <w:t>be taken</w:t>
        </w:r>
        <w:proofErr w:type="gramEnd"/>
        <w:r>
          <w:t xml:space="preserve"> into consideration when </w:t>
        </w:r>
      </w:ins>
      <w:ins w:id="2322" w:author="Gewies, Stefan" w:date="2017-06-11T21:44:00Z">
        <w:r w:rsidR="00466FC9">
          <w:t xml:space="preserve">the </w:t>
        </w:r>
      </w:ins>
      <w:ins w:id="2323" w:author="Gewies, Stefan" w:date="2017-06-11T21:45:00Z">
        <w:r w:rsidR="00466FC9">
          <w:t xml:space="preserve">PPP </w:t>
        </w:r>
      </w:ins>
      <w:ins w:id="2324" w:author="Gewies, Stefan" w:date="2017-06-11T21:44:00Z">
        <w:r w:rsidR="00466FC9">
          <w:t>position is compared to other positions or elem</w:t>
        </w:r>
      </w:ins>
      <w:ins w:id="2325" w:author="Gewies, Stefan" w:date="2017-06-11T21:45:00Z">
        <w:r w:rsidR="00466FC9">
          <w:t>en</w:t>
        </w:r>
      </w:ins>
      <w:ins w:id="2326" w:author="Gewies, Stefan" w:date="2017-06-11T21:44:00Z">
        <w:r w:rsidR="00466FC9">
          <w:t>ts in a</w:t>
        </w:r>
      </w:ins>
      <w:ins w:id="2327" w:author="Gewies, Stefan" w:date="2017-06-11T21:45:00Z">
        <w:r w:rsidR="00466FC9">
          <w:t>n</w:t>
        </w:r>
      </w:ins>
      <w:ins w:id="2328" w:author="Gewies, Stefan" w:date="2017-06-11T21:44:00Z">
        <w:r w:rsidR="00466FC9">
          <w:t xml:space="preserve"> electronical </w:t>
        </w:r>
      </w:ins>
      <w:ins w:id="2329" w:author="Gewies, Stefan" w:date="2017-06-11T21:45:00Z">
        <w:r w:rsidR="00466FC9">
          <w:t>chart</w:t>
        </w:r>
      </w:ins>
      <w:ins w:id="2330" w:author="Gewies, Stefan" w:date="2017-06-11T21:44:00Z">
        <w:r w:rsidR="00466FC9">
          <w:t>.</w:t>
        </w:r>
      </w:ins>
    </w:p>
    <w:p w14:paraId="2D9867B5" w14:textId="77777777" w:rsidR="00610B9A" w:rsidRPr="00173942" w:rsidRDefault="00610B9A" w:rsidP="00E36C15">
      <w:pPr>
        <w:pStyle w:val="BodyText"/>
        <w:jc w:val="both"/>
        <w:rPr>
          <w:ins w:id="2331" w:author="KN-NZ-Presentation, Funktional" w:date="2017-06-14T12:12:00Z"/>
        </w:rPr>
      </w:pPr>
    </w:p>
    <w:p w14:paraId="1403DCDE" w14:textId="0D22BD22" w:rsidR="00623B4E" w:rsidRPr="00610B9A" w:rsidDel="00610B9A" w:rsidRDefault="00610B9A" w:rsidP="00E36C15">
      <w:pPr>
        <w:pStyle w:val="BodyText"/>
        <w:jc w:val="both"/>
        <w:rPr>
          <w:del w:id="2332" w:author="Gewies, Stefan" w:date="2017-06-11T21:51:00Z"/>
          <w:highlight w:val="yellow"/>
          <w:rPrChange w:id="2333" w:author="KN-NZ-Presentation, Funktional" w:date="2017-06-14T12:12:00Z">
            <w:rPr>
              <w:del w:id="2334" w:author="Gewies, Stefan" w:date="2017-06-11T21:51:00Z"/>
            </w:rPr>
          </w:rPrChange>
        </w:rPr>
      </w:pPr>
      <w:commentRangeStart w:id="2335"/>
      <w:ins w:id="2336" w:author="KN-NZ-Presentation, Funktional" w:date="2017-06-14T12:12:00Z">
        <w:r w:rsidRPr="00610B9A">
          <w:rPr>
            <w:highlight w:val="yellow"/>
            <w:rPrChange w:id="2337" w:author="KN-NZ-Presentation, Funktional" w:date="2017-06-14T12:12:00Z">
              <w:rPr/>
            </w:rPrChange>
          </w:rPr>
          <w:t>Important parameter</w:t>
        </w:r>
      </w:ins>
    </w:p>
    <w:p w14:paraId="08BE7701" w14:textId="77777777" w:rsidR="00610B9A" w:rsidRPr="00610B9A" w:rsidRDefault="00610B9A" w:rsidP="00E36C15">
      <w:pPr>
        <w:pStyle w:val="BodyText"/>
        <w:jc w:val="both"/>
        <w:rPr>
          <w:ins w:id="2338" w:author="KN-NZ-Presentation, Funktional" w:date="2017-06-14T12:12:00Z"/>
          <w:highlight w:val="yellow"/>
          <w:rPrChange w:id="2339" w:author="KN-NZ-Presentation, Funktional" w:date="2017-06-14T12:12:00Z">
            <w:rPr>
              <w:ins w:id="2340" w:author="KN-NZ-Presentation, Funktional" w:date="2017-06-14T12:12:00Z"/>
            </w:rPr>
          </w:rPrChange>
        </w:rPr>
      </w:pPr>
    </w:p>
    <w:commentRangeEnd w:id="2335"/>
    <w:p w14:paraId="365C34EE" w14:textId="77777777" w:rsidR="00623B4E" w:rsidRPr="00610B9A" w:rsidRDefault="009618D6">
      <w:pPr>
        <w:pStyle w:val="BodyText"/>
        <w:numPr>
          <w:ilvl w:val="0"/>
          <w:numId w:val="100"/>
        </w:numPr>
        <w:jc w:val="both"/>
        <w:rPr>
          <w:ins w:id="2341" w:author="Noack, Thoralf" w:date="2017-05-29T16:40:00Z"/>
          <w:highlight w:val="yellow"/>
          <w:rPrChange w:id="2342" w:author="KN-NZ-Presentation, Funktional" w:date="2017-06-14T12:12:00Z">
            <w:rPr>
              <w:ins w:id="2343" w:author="Noack, Thoralf" w:date="2017-05-29T16:40:00Z"/>
            </w:rPr>
          </w:rPrChange>
        </w:rPr>
        <w:pPrChange w:id="2344" w:author="KN-NZ-Presentation, Funktional" w:date="2017-06-14T12:12:00Z">
          <w:pPr>
            <w:pStyle w:val="BodyText"/>
            <w:jc w:val="both"/>
          </w:pPr>
        </w:pPrChange>
      </w:pPr>
      <w:r>
        <w:rPr>
          <w:rStyle w:val="CommentReference"/>
        </w:rPr>
        <w:commentReference w:id="2335"/>
      </w:r>
    </w:p>
    <w:p w14:paraId="73718CFA" w14:textId="77777777" w:rsidR="00623B4E" w:rsidRDefault="00623B4E" w:rsidP="00A7572B">
      <w:pPr>
        <w:pStyle w:val="Bullet1text"/>
      </w:pPr>
    </w:p>
    <w:p w14:paraId="05F49FF3" w14:textId="77777777" w:rsidR="00460A40" w:rsidRPr="005F09C1" w:rsidRDefault="00460A40" w:rsidP="00460A40">
      <w:pPr>
        <w:pStyle w:val="Heading1"/>
      </w:pPr>
      <w:bookmarkStart w:id="2345" w:name="_Toc479846678"/>
      <w:r w:rsidRPr="005F09C1">
        <w:t>SYSTEM IMPLEMENTATION AND OPERATIONAL ASPECTS</w:t>
      </w:r>
      <w:bookmarkEnd w:id="1736"/>
      <w:bookmarkEnd w:id="2345"/>
    </w:p>
    <w:p w14:paraId="14A8E1BB" w14:textId="77777777" w:rsidR="00460A40" w:rsidRPr="00E06DD6" w:rsidRDefault="00460A40" w:rsidP="00460A40">
      <w:pPr>
        <w:pStyle w:val="Heading1separatationline"/>
        <w:rPr>
          <w:color w:val="FF0000"/>
        </w:rPr>
      </w:pPr>
    </w:p>
    <w:p w14:paraId="2DE87C1B" w14:textId="07A73D21" w:rsidR="00460A40" w:rsidRDefault="00460A40" w:rsidP="00460A40">
      <w:pPr>
        <w:pStyle w:val="BodyText"/>
        <w:jc w:val="both"/>
      </w:pPr>
      <w:r>
        <w:t xml:space="preserve">This chapter </w:t>
      </w:r>
      <w:r w:rsidR="00A702B8">
        <w:t xml:space="preserve">provides guidance for the description of high-accuracy positioning and ranging systems </w:t>
      </w:r>
      <w:del w:id="2346" w:author="Gewies, Stefan" w:date="2017-06-06T15:07:00Z">
        <w:r w:rsidR="00A702B8" w:rsidDel="00804B9D">
          <w:delText>in the annexes</w:delText>
        </w:r>
      </w:del>
      <w:ins w:id="2347" w:author="Gewies, Stefan" w:date="2017-06-06T15:07:00Z">
        <w:r w:rsidR="00804B9D">
          <w:t>as individual Guideline</w:t>
        </w:r>
      </w:ins>
      <w:r w:rsidR="00A702B8">
        <w:t xml:space="preserve">. </w:t>
      </w:r>
      <w:r>
        <w:t xml:space="preserve">Furthermore the implementation principles for harmonised system architectures of shore-based infrastructures written in </w:t>
      </w:r>
      <w:r w:rsidRPr="00574B40">
        <w:t xml:space="preserve">IALA </w:t>
      </w:r>
      <w:r>
        <w:t xml:space="preserve">Guideline 1113 [6] </w:t>
      </w:r>
      <w:r w:rsidR="00A702B8">
        <w:t>should be taken into account.</w:t>
      </w:r>
      <w:r>
        <w:t xml:space="preserve"> </w:t>
      </w:r>
    </w:p>
    <w:p w14:paraId="4AEDE1FD" w14:textId="77777777" w:rsidR="00460A40" w:rsidRDefault="00460A40" w:rsidP="00460A40">
      <w:pPr>
        <w:pStyle w:val="BodyText"/>
        <w:jc w:val="both"/>
      </w:pPr>
    </w:p>
    <w:p w14:paraId="23037A02" w14:textId="77777777" w:rsidR="00460A40" w:rsidRPr="00245E59" w:rsidRDefault="00460A40" w:rsidP="00460A40">
      <w:pPr>
        <w:pStyle w:val="Heading2"/>
      </w:pPr>
      <w:bookmarkStart w:id="2348" w:name="_Toc474226959"/>
      <w:bookmarkStart w:id="2349" w:name="_Toc479846679"/>
      <w:r>
        <w:t>Shore Site Architecture</w:t>
      </w:r>
      <w:bookmarkEnd w:id="2348"/>
      <w:bookmarkEnd w:id="2349"/>
      <w:r>
        <w:t xml:space="preserve"> </w:t>
      </w:r>
    </w:p>
    <w:p w14:paraId="576C630F" w14:textId="77777777" w:rsidR="001F5E1C" w:rsidRPr="004A5EE6" w:rsidRDefault="001F5E1C" w:rsidP="001F5E1C">
      <w:pPr>
        <w:pStyle w:val="Heading2separationline"/>
      </w:pPr>
    </w:p>
    <w:p w14:paraId="74212976" w14:textId="77777777" w:rsidR="00460A40" w:rsidRDefault="00460A40" w:rsidP="00460A40">
      <w:pPr>
        <w:pStyle w:val="BodyText"/>
        <w:jc w:val="both"/>
      </w:pPr>
    </w:p>
    <w:tbl>
      <w:tblPr>
        <w:tblStyle w:val="TableGrid"/>
        <w:tblW w:w="0" w:type="auto"/>
        <w:tblLook w:val="04A0" w:firstRow="1" w:lastRow="0" w:firstColumn="1" w:lastColumn="0" w:noHBand="0" w:noVBand="1"/>
      </w:tblPr>
      <w:tblGrid>
        <w:gridCol w:w="3652"/>
        <w:gridCol w:w="6693"/>
      </w:tblGrid>
      <w:tr w:rsidR="00460A40" w14:paraId="28B3A12D" w14:textId="77777777" w:rsidTr="00231EB6">
        <w:tc>
          <w:tcPr>
            <w:tcW w:w="3652" w:type="dxa"/>
            <w:shd w:val="clear" w:color="auto" w:fill="D9D9D9" w:themeFill="background1" w:themeFillShade="D9"/>
          </w:tcPr>
          <w:p w14:paraId="37408D1A" w14:textId="77777777" w:rsidR="00460A40" w:rsidRDefault="00460A40" w:rsidP="00231EB6">
            <w:pPr>
              <w:pStyle w:val="BodyText"/>
            </w:pPr>
            <w:r>
              <w:t>Topic</w:t>
            </w:r>
          </w:p>
        </w:tc>
        <w:tc>
          <w:tcPr>
            <w:tcW w:w="6693" w:type="dxa"/>
            <w:shd w:val="clear" w:color="auto" w:fill="D9D9D9" w:themeFill="background1" w:themeFillShade="D9"/>
          </w:tcPr>
          <w:p w14:paraId="4271F43D" w14:textId="77777777" w:rsidR="00460A40" w:rsidRDefault="00460A40" w:rsidP="00231EB6">
            <w:pPr>
              <w:pStyle w:val="BodyText"/>
            </w:pPr>
            <w:r>
              <w:t xml:space="preserve">Description </w:t>
            </w:r>
          </w:p>
        </w:tc>
      </w:tr>
      <w:tr w:rsidR="00460A40" w14:paraId="59F7F35E" w14:textId="77777777" w:rsidTr="00231EB6">
        <w:tc>
          <w:tcPr>
            <w:tcW w:w="3652" w:type="dxa"/>
          </w:tcPr>
          <w:p w14:paraId="0E3B0D19" w14:textId="77777777" w:rsidR="00460A40" w:rsidRDefault="00460A40" w:rsidP="00231EB6">
            <w:pPr>
              <w:pStyle w:val="BodyText"/>
              <w:jc w:val="both"/>
            </w:pPr>
            <w:r>
              <w:t>Schematic structure of the system and/or service</w:t>
            </w:r>
          </w:p>
        </w:tc>
        <w:tc>
          <w:tcPr>
            <w:tcW w:w="6693" w:type="dxa"/>
          </w:tcPr>
          <w:p w14:paraId="0A723215" w14:textId="77777777" w:rsidR="00460A40" w:rsidRDefault="00460A40" w:rsidP="00231EB6">
            <w:pPr>
              <w:pStyle w:val="BodyText"/>
              <w:jc w:val="both"/>
            </w:pPr>
            <w:r>
              <w:t xml:space="preserve">Block diagram and general description of all required hardware and software components </w:t>
            </w:r>
          </w:p>
        </w:tc>
      </w:tr>
      <w:tr w:rsidR="00460A40" w14:paraId="7919988B" w14:textId="77777777" w:rsidTr="00231EB6">
        <w:tc>
          <w:tcPr>
            <w:tcW w:w="3652" w:type="dxa"/>
          </w:tcPr>
          <w:p w14:paraId="18404FA4" w14:textId="77777777" w:rsidR="00460A40" w:rsidRDefault="00460A40" w:rsidP="00231EB6">
            <w:pPr>
              <w:pStyle w:val="BodyText"/>
              <w:jc w:val="both"/>
            </w:pPr>
            <w:r>
              <w:t>Data acquisition</w:t>
            </w:r>
          </w:p>
        </w:tc>
        <w:tc>
          <w:tcPr>
            <w:tcW w:w="6693" w:type="dxa"/>
          </w:tcPr>
          <w:p w14:paraId="763C0F08" w14:textId="77777777" w:rsidR="00460A40" w:rsidRDefault="00460A40" w:rsidP="00231EB6">
            <w:pPr>
              <w:pStyle w:val="BodyText"/>
            </w:pPr>
            <w:r>
              <w:t xml:space="preserve">Description of the methods for the collection of the required input data </w:t>
            </w:r>
            <w:r>
              <w:lastRenderedPageBreak/>
              <w:t>(e.g.  single site approach or network based approach)</w:t>
            </w:r>
          </w:p>
        </w:tc>
      </w:tr>
      <w:tr w:rsidR="00460A40" w14:paraId="21958552" w14:textId="77777777" w:rsidTr="00231EB6">
        <w:tc>
          <w:tcPr>
            <w:tcW w:w="3652" w:type="dxa"/>
          </w:tcPr>
          <w:p w14:paraId="65FE0940" w14:textId="77777777" w:rsidR="00460A40" w:rsidRDefault="00460A40" w:rsidP="00231EB6">
            <w:pPr>
              <w:pStyle w:val="BodyText"/>
              <w:jc w:val="both"/>
            </w:pPr>
            <w:r>
              <w:lastRenderedPageBreak/>
              <w:t xml:space="preserve">Data processing </w:t>
            </w:r>
          </w:p>
        </w:tc>
        <w:tc>
          <w:tcPr>
            <w:tcW w:w="6693" w:type="dxa"/>
          </w:tcPr>
          <w:p w14:paraId="5DB5C6B9" w14:textId="77777777" w:rsidR="00460A40" w:rsidRDefault="00460A40" w:rsidP="00231EB6">
            <w:pPr>
              <w:pStyle w:val="BodyText"/>
            </w:pPr>
            <w:r>
              <w:t xml:space="preserve">Description of methods for the processing of the input data </w:t>
            </w:r>
          </w:p>
        </w:tc>
      </w:tr>
      <w:tr w:rsidR="00460A40" w14:paraId="73CBFC64" w14:textId="77777777" w:rsidTr="00231EB6">
        <w:tc>
          <w:tcPr>
            <w:tcW w:w="3652" w:type="dxa"/>
          </w:tcPr>
          <w:p w14:paraId="002853AA" w14:textId="77777777" w:rsidR="00460A40" w:rsidRDefault="00460A40" w:rsidP="00231EB6">
            <w:pPr>
              <w:pStyle w:val="BodyText"/>
              <w:jc w:val="both"/>
            </w:pPr>
            <w:r>
              <w:t>Composition of data products</w:t>
            </w:r>
          </w:p>
        </w:tc>
        <w:tc>
          <w:tcPr>
            <w:tcW w:w="6693" w:type="dxa"/>
          </w:tcPr>
          <w:p w14:paraId="261E4F11" w14:textId="77777777" w:rsidR="00460A40" w:rsidRDefault="00460A40" w:rsidP="00231EB6">
            <w:pPr>
              <w:pStyle w:val="BodyText"/>
            </w:pPr>
            <w:r>
              <w:t xml:space="preserve">Description of methods for the provision of all output data </w:t>
            </w:r>
          </w:p>
        </w:tc>
      </w:tr>
    </w:tbl>
    <w:p w14:paraId="739E7FE9" w14:textId="77777777" w:rsidR="00460A40" w:rsidRDefault="00460A40" w:rsidP="00460A40">
      <w:pPr>
        <w:pStyle w:val="BodyText"/>
        <w:jc w:val="both"/>
      </w:pPr>
    </w:p>
    <w:p w14:paraId="229E09F4" w14:textId="77777777" w:rsidR="00460A40" w:rsidRPr="00245E59" w:rsidRDefault="00460A40" w:rsidP="00460A40">
      <w:pPr>
        <w:pStyle w:val="Heading2"/>
      </w:pPr>
      <w:bookmarkStart w:id="2350" w:name="_Toc474226960"/>
      <w:bookmarkStart w:id="2351" w:name="_Toc479846680"/>
      <w:r>
        <w:t>Transmission Services</w:t>
      </w:r>
      <w:bookmarkEnd w:id="2350"/>
      <w:bookmarkEnd w:id="2351"/>
      <w:r>
        <w:t xml:space="preserve"> </w:t>
      </w:r>
    </w:p>
    <w:p w14:paraId="23F0964E" w14:textId="77777777" w:rsidR="001F5E1C" w:rsidRPr="004A5EE6" w:rsidRDefault="001F5E1C" w:rsidP="001F5E1C">
      <w:pPr>
        <w:pStyle w:val="Heading2separationline"/>
      </w:pPr>
    </w:p>
    <w:p w14:paraId="5FC2FECF" w14:textId="77777777" w:rsidR="00460A40" w:rsidRDefault="00460A40" w:rsidP="00460A40">
      <w:pPr>
        <w:pStyle w:val="BodyText"/>
        <w:jc w:val="both"/>
      </w:pPr>
    </w:p>
    <w:tbl>
      <w:tblPr>
        <w:tblStyle w:val="TableGrid"/>
        <w:tblW w:w="0" w:type="auto"/>
        <w:tblLook w:val="04A0" w:firstRow="1" w:lastRow="0" w:firstColumn="1" w:lastColumn="0" w:noHBand="0" w:noVBand="1"/>
      </w:tblPr>
      <w:tblGrid>
        <w:gridCol w:w="3652"/>
        <w:gridCol w:w="6693"/>
      </w:tblGrid>
      <w:tr w:rsidR="00460A40" w14:paraId="50336322" w14:textId="77777777" w:rsidTr="00231EB6">
        <w:tc>
          <w:tcPr>
            <w:tcW w:w="3652" w:type="dxa"/>
            <w:shd w:val="clear" w:color="auto" w:fill="D9D9D9" w:themeFill="background1" w:themeFillShade="D9"/>
          </w:tcPr>
          <w:p w14:paraId="56B6282F" w14:textId="77777777" w:rsidR="00460A40" w:rsidRDefault="00460A40" w:rsidP="00231EB6">
            <w:pPr>
              <w:pStyle w:val="BodyText"/>
            </w:pPr>
            <w:r>
              <w:t>Topic</w:t>
            </w:r>
          </w:p>
        </w:tc>
        <w:tc>
          <w:tcPr>
            <w:tcW w:w="6693" w:type="dxa"/>
            <w:shd w:val="clear" w:color="auto" w:fill="D9D9D9" w:themeFill="background1" w:themeFillShade="D9"/>
          </w:tcPr>
          <w:p w14:paraId="25307CE0" w14:textId="77777777" w:rsidR="00460A40" w:rsidRDefault="00460A40" w:rsidP="00231EB6">
            <w:pPr>
              <w:pStyle w:val="BodyText"/>
            </w:pPr>
            <w:r>
              <w:t xml:space="preserve">Description </w:t>
            </w:r>
          </w:p>
        </w:tc>
      </w:tr>
      <w:tr w:rsidR="00460A40" w:rsidRPr="00596993" w14:paraId="7EC29154" w14:textId="77777777" w:rsidTr="00231EB6">
        <w:tc>
          <w:tcPr>
            <w:tcW w:w="3652" w:type="dxa"/>
          </w:tcPr>
          <w:p w14:paraId="5E6EED4F" w14:textId="77777777" w:rsidR="00460A40" w:rsidRPr="00596993" w:rsidRDefault="00460A40" w:rsidP="00231EB6">
            <w:pPr>
              <w:pStyle w:val="BodyText"/>
              <w:jc w:val="both"/>
            </w:pPr>
            <w:r w:rsidRPr="00596993">
              <w:t>Interfaces</w:t>
            </w:r>
          </w:p>
        </w:tc>
        <w:tc>
          <w:tcPr>
            <w:tcW w:w="6693" w:type="dxa"/>
          </w:tcPr>
          <w:p w14:paraId="6092E75C" w14:textId="77777777" w:rsidR="00460A40" w:rsidRPr="00596993" w:rsidRDefault="00460A40" w:rsidP="00231EB6">
            <w:pPr>
              <w:pStyle w:val="BodyText"/>
              <w:jc w:val="both"/>
            </w:pPr>
            <w:r w:rsidRPr="00596993">
              <w:t xml:space="preserve">Description of the required hardware interfaces between the system/service and a user device </w:t>
            </w:r>
          </w:p>
        </w:tc>
      </w:tr>
      <w:tr w:rsidR="00460A40" w:rsidRPr="00596993" w14:paraId="3B931318" w14:textId="77777777" w:rsidTr="00231EB6">
        <w:tc>
          <w:tcPr>
            <w:tcW w:w="3652" w:type="dxa"/>
          </w:tcPr>
          <w:p w14:paraId="094E4CB7" w14:textId="77777777" w:rsidR="00460A40" w:rsidRPr="00596993" w:rsidRDefault="00460A40" w:rsidP="00231EB6">
            <w:pPr>
              <w:pStyle w:val="BodyText"/>
              <w:jc w:val="both"/>
            </w:pPr>
            <w:r w:rsidRPr="00596993">
              <w:t>Protocols and formats</w:t>
            </w:r>
          </w:p>
        </w:tc>
        <w:tc>
          <w:tcPr>
            <w:tcW w:w="6693" w:type="dxa"/>
          </w:tcPr>
          <w:p w14:paraId="1BE1AC13" w14:textId="77777777" w:rsidR="00460A40" w:rsidRPr="00596993" w:rsidRDefault="00460A40" w:rsidP="00231EB6">
            <w:pPr>
              <w:pStyle w:val="BodyText"/>
            </w:pPr>
            <w:r w:rsidRPr="00596993">
              <w:t xml:space="preserve">Specification of the used layers, the encapsulation, and protection of data (including data security) </w:t>
            </w:r>
          </w:p>
        </w:tc>
      </w:tr>
      <w:tr w:rsidR="00460A40" w:rsidRPr="00596993" w14:paraId="2A2BFA7E" w14:textId="77777777" w:rsidTr="00231EB6">
        <w:tc>
          <w:tcPr>
            <w:tcW w:w="3652" w:type="dxa"/>
          </w:tcPr>
          <w:p w14:paraId="1450506B" w14:textId="77777777" w:rsidR="00460A40" w:rsidRPr="00596993" w:rsidRDefault="00460A40" w:rsidP="00231EB6">
            <w:pPr>
              <w:pStyle w:val="BodyText"/>
              <w:jc w:val="both"/>
            </w:pPr>
            <w:r w:rsidRPr="00596993">
              <w:t>Performance parameter</w:t>
            </w:r>
          </w:p>
        </w:tc>
        <w:tc>
          <w:tcPr>
            <w:tcW w:w="6693" w:type="dxa"/>
          </w:tcPr>
          <w:p w14:paraId="6829E466" w14:textId="0DB13B59" w:rsidR="00460A40" w:rsidRPr="00596993" w:rsidRDefault="00460A40" w:rsidP="004647FF">
            <w:pPr>
              <w:pStyle w:val="BodyText"/>
            </w:pPr>
            <w:r w:rsidRPr="00596993">
              <w:t>Description of details concerning the</w:t>
            </w:r>
            <w:r w:rsidR="004647FF">
              <w:t xml:space="preserve"> </w:t>
            </w:r>
            <w:r w:rsidRPr="00596993">
              <w:t xml:space="preserve">aspects of </w:t>
            </w:r>
            <w:r w:rsidR="004647FF">
              <w:t xml:space="preserve">operational performance specification </w:t>
            </w:r>
            <w:r w:rsidR="00FF67DD">
              <w:t>e.g. b</w:t>
            </w:r>
            <w:r w:rsidRPr="00596993">
              <w:t xml:space="preserve">andwidth, </w:t>
            </w:r>
            <w:r w:rsidR="00FF67DD">
              <w:t>l</w:t>
            </w:r>
            <w:r w:rsidRPr="00596993">
              <w:t xml:space="preserve">atency, </w:t>
            </w:r>
            <w:r w:rsidR="00FF67DD">
              <w:t>coverage, a</w:t>
            </w:r>
            <w:r w:rsidRPr="00596993">
              <w:t xml:space="preserve">vailability, and </w:t>
            </w:r>
            <w:r w:rsidR="00FF67DD">
              <w:t>c</w:t>
            </w:r>
            <w:r w:rsidRPr="00596993">
              <w:t xml:space="preserve">ontinuity </w:t>
            </w:r>
          </w:p>
        </w:tc>
      </w:tr>
    </w:tbl>
    <w:p w14:paraId="74357AA7" w14:textId="77777777" w:rsidR="00460A40" w:rsidRDefault="00460A40" w:rsidP="00460A40">
      <w:pPr>
        <w:pStyle w:val="BodyText"/>
        <w:jc w:val="both"/>
      </w:pPr>
    </w:p>
    <w:p w14:paraId="42AF526D" w14:textId="77777777" w:rsidR="00460A40" w:rsidRPr="00245E59" w:rsidRDefault="00460A40" w:rsidP="00460A40">
      <w:pPr>
        <w:pStyle w:val="Heading2"/>
      </w:pPr>
      <w:bookmarkStart w:id="2352" w:name="_Toc474226961"/>
      <w:bookmarkStart w:id="2353" w:name="_Toc479846681"/>
      <w:r>
        <w:t>Technical Implementation</w:t>
      </w:r>
      <w:bookmarkEnd w:id="2352"/>
      <w:bookmarkEnd w:id="2353"/>
      <w:r>
        <w:t xml:space="preserve"> </w:t>
      </w:r>
    </w:p>
    <w:p w14:paraId="5AF9FFE1" w14:textId="77777777" w:rsidR="001F5E1C" w:rsidRPr="004A5EE6" w:rsidRDefault="001F5E1C" w:rsidP="001F5E1C">
      <w:pPr>
        <w:pStyle w:val="Heading2separationline"/>
      </w:pPr>
    </w:p>
    <w:p w14:paraId="43DA443D" w14:textId="77777777" w:rsidR="00460A40" w:rsidRDefault="00460A40" w:rsidP="00460A40">
      <w:pPr>
        <w:pStyle w:val="BodyText"/>
        <w:jc w:val="both"/>
      </w:pPr>
    </w:p>
    <w:tbl>
      <w:tblPr>
        <w:tblStyle w:val="TableGrid"/>
        <w:tblW w:w="0" w:type="auto"/>
        <w:tblLook w:val="04A0" w:firstRow="1" w:lastRow="0" w:firstColumn="1" w:lastColumn="0" w:noHBand="0" w:noVBand="1"/>
      </w:tblPr>
      <w:tblGrid>
        <w:gridCol w:w="3652"/>
        <w:gridCol w:w="6693"/>
      </w:tblGrid>
      <w:tr w:rsidR="00460A40" w14:paraId="19CD5CDF" w14:textId="77777777" w:rsidTr="00231EB6">
        <w:tc>
          <w:tcPr>
            <w:tcW w:w="3652" w:type="dxa"/>
            <w:shd w:val="clear" w:color="auto" w:fill="D9D9D9" w:themeFill="background1" w:themeFillShade="D9"/>
          </w:tcPr>
          <w:p w14:paraId="2778A869" w14:textId="77777777" w:rsidR="00460A40" w:rsidRDefault="00460A40" w:rsidP="00231EB6">
            <w:pPr>
              <w:pStyle w:val="BodyText"/>
            </w:pPr>
            <w:r>
              <w:t xml:space="preserve">Topic </w:t>
            </w:r>
          </w:p>
        </w:tc>
        <w:tc>
          <w:tcPr>
            <w:tcW w:w="6693" w:type="dxa"/>
            <w:shd w:val="clear" w:color="auto" w:fill="D9D9D9" w:themeFill="background1" w:themeFillShade="D9"/>
          </w:tcPr>
          <w:p w14:paraId="5AE18C39" w14:textId="77777777" w:rsidR="00460A40" w:rsidRDefault="00460A40" w:rsidP="00231EB6">
            <w:pPr>
              <w:pStyle w:val="BodyText"/>
            </w:pPr>
            <w:r>
              <w:t xml:space="preserve">Description </w:t>
            </w:r>
          </w:p>
        </w:tc>
      </w:tr>
      <w:tr w:rsidR="00460A40" w14:paraId="53AF4B0E" w14:textId="77777777" w:rsidTr="00231EB6">
        <w:tc>
          <w:tcPr>
            <w:tcW w:w="3652" w:type="dxa"/>
          </w:tcPr>
          <w:p w14:paraId="76709BA5" w14:textId="77777777" w:rsidR="00460A40" w:rsidRDefault="00460A40" w:rsidP="00231EB6">
            <w:pPr>
              <w:pStyle w:val="BodyText"/>
              <w:jc w:val="both"/>
            </w:pPr>
            <w:r>
              <w:t xml:space="preserve">Components for the acquisition and  processing of data </w:t>
            </w:r>
          </w:p>
        </w:tc>
        <w:tc>
          <w:tcPr>
            <w:tcW w:w="6693" w:type="dxa"/>
          </w:tcPr>
          <w:p w14:paraId="590FF177" w14:textId="77777777" w:rsidR="00460A40" w:rsidRDefault="00460A40" w:rsidP="00231EB6">
            <w:pPr>
              <w:pStyle w:val="BodyText"/>
            </w:pPr>
            <w:r>
              <w:t>Detailed description concerning the installation of all system and/or service components required for data acquisition and  processing</w:t>
            </w:r>
          </w:p>
        </w:tc>
      </w:tr>
      <w:tr w:rsidR="00460A40" w14:paraId="4DFC2081" w14:textId="77777777" w:rsidTr="00231EB6">
        <w:tc>
          <w:tcPr>
            <w:tcW w:w="3652" w:type="dxa"/>
          </w:tcPr>
          <w:p w14:paraId="06DF3659" w14:textId="77777777" w:rsidR="00460A40" w:rsidRDefault="00460A40" w:rsidP="00231EB6">
            <w:pPr>
              <w:pStyle w:val="BodyText"/>
              <w:jc w:val="both"/>
            </w:pPr>
            <w:r>
              <w:t xml:space="preserve">Components for the transmission of data </w:t>
            </w:r>
          </w:p>
        </w:tc>
        <w:tc>
          <w:tcPr>
            <w:tcW w:w="6693" w:type="dxa"/>
          </w:tcPr>
          <w:p w14:paraId="3C34BB24" w14:textId="77777777" w:rsidR="00460A40" w:rsidRDefault="00460A40" w:rsidP="00231EB6">
            <w:pPr>
              <w:pStyle w:val="BodyText"/>
            </w:pPr>
            <w:r>
              <w:t>Detailed description concerning the installation of all system and/or service components required for data transmission</w:t>
            </w:r>
          </w:p>
        </w:tc>
      </w:tr>
      <w:tr w:rsidR="00460A40" w:rsidRPr="006B1EC5" w14:paraId="6E4EA4E4" w14:textId="77777777" w:rsidTr="00231EB6">
        <w:tc>
          <w:tcPr>
            <w:tcW w:w="3652" w:type="dxa"/>
          </w:tcPr>
          <w:p w14:paraId="5C77D931" w14:textId="77777777" w:rsidR="00460A40" w:rsidRPr="006B1EC5" w:rsidRDefault="00460A40" w:rsidP="00231EB6">
            <w:pPr>
              <w:pStyle w:val="BodyText"/>
              <w:jc w:val="both"/>
            </w:pPr>
            <w:r w:rsidRPr="006B1EC5">
              <w:rPr>
                <w:lang w:val="en-US"/>
              </w:rPr>
              <w:t xml:space="preserve">Adjustment </w:t>
            </w:r>
            <w:r w:rsidRPr="006B1EC5">
              <w:t>of a measuring system</w:t>
            </w:r>
          </w:p>
        </w:tc>
        <w:tc>
          <w:tcPr>
            <w:tcW w:w="6693" w:type="dxa"/>
          </w:tcPr>
          <w:p w14:paraId="7CD40EF4" w14:textId="77777777" w:rsidR="00460A40" w:rsidRPr="006B1EC5" w:rsidRDefault="00460A40" w:rsidP="00231EB6">
            <w:pPr>
              <w:pStyle w:val="BodyText"/>
            </w:pPr>
            <w:r w:rsidRPr="006B1EC5">
              <w:t>Setup of operations carried out on a measuring system so that it provides prescribed indications corresponding to given values of a quantity to be measured</w:t>
            </w:r>
          </w:p>
        </w:tc>
      </w:tr>
    </w:tbl>
    <w:p w14:paraId="5A18C194" w14:textId="77777777" w:rsidR="00460A40" w:rsidRDefault="00460A40" w:rsidP="00460A40">
      <w:pPr>
        <w:pStyle w:val="BodyText"/>
        <w:jc w:val="both"/>
      </w:pPr>
    </w:p>
    <w:p w14:paraId="02C72343" w14:textId="77777777" w:rsidR="00460A40" w:rsidRPr="00245E59" w:rsidRDefault="00460A40" w:rsidP="00460A40">
      <w:pPr>
        <w:pStyle w:val="Heading2"/>
      </w:pPr>
      <w:bookmarkStart w:id="2354" w:name="_Toc474226962"/>
      <w:bookmarkStart w:id="2355" w:name="_Toc479846682"/>
      <w:r>
        <w:t>Operational Aspects</w:t>
      </w:r>
      <w:bookmarkEnd w:id="2354"/>
      <w:bookmarkEnd w:id="2355"/>
      <w:r>
        <w:t xml:space="preserve"> </w:t>
      </w:r>
    </w:p>
    <w:p w14:paraId="2CA0624F" w14:textId="77777777" w:rsidR="001F5E1C" w:rsidRPr="004A5EE6" w:rsidRDefault="001F5E1C" w:rsidP="001F5E1C">
      <w:pPr>
        <w:pStyle w:val="Heading2separationline"/>
      </w:pPr>
    </w:p>
    <w:tbl>
      <w:tblPr>
        <w:tblStyle w:val="TableGrid"/>
        <w:tblW w:w="0" w:type="auto"/>
        <w:tblLook w:val="04A0" w:firstRow="1" w:lastRow="0" w:firstColumn="1" w:lastColumn="0" w:noHBand="0" w:noVBand="1"/>
      </w:tblPr>
      <w:tblGrid>
        <w:gridCol w:w="3652"/>
        <w:gridCol w:w="6693"/>
      </w:tblGrid>
      <w:tr w:rsidR="00460A40" w14:paraId="79A6E1E5" w14:textId="77777777" w:rsidTr="00231EB6">
        <w:tc>
          <w:tcPr>
            <w:tcW w:w="3652" w:type="dxa"/>
            <w:shd w:val="clear" w:color="auto" w:fill="D9D9D9" w:themeFill="background1" w:themeFillShade="D9"/>
          </w:tcPr>
          <w:p w14:paraId="1FE8478C" w14:textId="77777777" w:rsidR="00460A40" w:rsidRDefault="00460A40" w:rsidP="00231EB6">
            <w:pPr>
              <w:pStyle w:val="BodyText"/>
            </w:pPr>
            <w:r>
              <w:t>Topic</w:t>
            </w:r>
          </w:p>
        </w:tc>
        <w:tc>
          <w:tcPr>
            <w:tcW w:w="6693" w:type="dxa"/>
            <w:shd w:val="clear" w:color="auto" w:fill="D9D9D9" w:themeFill="background1" w:themeFillShade="D9"/>
          </w:tcPr>
          <w:p w14:paraId="2D0D7DFB" w14:textId="77777777" w:rsidR="00460A40" w:rsidRDefault="00460A40" w:rsidP="00231EB6">
            <w:pPr>
              <w:pStyle w:val="BodyText"/>
            </w:pPr>
            <w:r>
              <w:t xml:space="preserve">Description </w:t>
            </w:r>
          </w:p>
        </w:tc>
      </w:tr>
      <w:tr w:rsidR="00460A40" w14:paraId="54DD00A8" w14:textId="77777777" w:rsidTr="00231EB6">
        <w:tc>
          <w:tcPr>
            <w:tcW w:w="3652" w:type="dxa"/>
          </w:tcPr>
          <w:p w14:paraId="1234F49F" w14:textId="77777777" w:rsidR="00460A40" w:rsidRDefault="00460A40" w:rsidP="00231EB6">
            <w:pPr>
              <w:pStyle w:val="BodyText"/>
              <w:jc w:val="both"/>
            </w:pPr>
            <w:r>
              <w:t xml:space="preserve">System Performance  </w:t>
            </w:r>
          </w:p>
        </w:tc>
        <w:tc>
          <w:tcPr>
            <w:tcW w:w="6693" w:type="dxa"/>
          </w:tcPr>
          <w:p w14:paraId="149936EE" w14:textId="77777777" w:rsidR="00460A40" w:rsidRDefault="00460A40" w:rsidP="00231EB6">
            <w:pPr>
              <w:pStyle w:val="BodyText"/>
            </w:pPr>
            <w:r>
              <w:t xml:space="preserve">Details in terms of the offered Accuracy, Integrity, Continuity, Availability, Coverage of the system and/or service </w:t>
            </w:r>
          </w:p>
        </w:tc>
      </w:tr>
      <w:tr w:rsidR="00460A40" w14:paraId="59E96410" w14:textId="77777777" w:rsidTr="00231EB6">
        <w:tc>
          <w:tcPr>
            <w:tcW w:w="3652" w:type="dxa"/>
          </w:tcPr>
          <w:p w14:paraId="3D6F0FB6" w14:textId="6795FDB8" w:rsidR="00460A40" w:rsidRDefault="00804B9D" w:rsidP="00231EB6">
            <w:pPr>
              <w:pStyle w:val="BodyText"/>
              <w:jc w:val="both"/>
            </w:pPr>
            <w:ins w:id="2356" w:author="Gewies, Stefan" w:date="2017-06-06T15:08:00Z">
              <w:r>
                <w:t xml:space="preserve">System </w:t>
              </w:r>
            </w:ins>
            <w:r w:rsidR="00460A40">
              <w:t>Maintenance</w:t>
            </w:r>
          </w:p>
        </w:tc>
        <w:tc>
          <w:tcPr>
            <w:tcW w:w="6693" w:type="dxa"/>
          </w:tcPr>
          <w:p w14:paraId="68BA9B6C" w14:textId="77777777" w:rsidR="00460A40" w:rsidRDefault="00460A40" w:rsidP="00231EB6">
            <w:pPr>
              <w:pStyle w:val="BodyText"/>
            </w:pPr>
            <w:r>
              <w:rPr>
                <w:lang w:val="en"/>
              </w:rPr>
              <w:t xml:space="preserve">Any activities (e.g. tests, measurements, replacements, adjustments and repairs) intended to retain or restore the functionality of the systems and/or service </w:t>
            </w:r>
          </w:p>
        </w:tc>
      </w:tr>
      <w:tr w:rsidR="00460A40" w14:paraId="6FE5EC69" w14:textId="77777777" w:rsidTr="00231EB6">
        <w:tc>
          <w:tcPr>
            <w:tcW w:w="3652" w:type="dxa"/>
          </w:tcPr>
          <w:p w14:paraId="69B08DE1" w14:textId="39146C15" w:rsidR="00460A40" w:rsidRDefault="00804B9D" w:rsidP="00231EB6">
            <w:pPr>
              <w:pStyle w:val="BodyText"/>
              <w:jc w:val="both"/>
            </w:pPr>
            <w:ins w:id="2357" w:author="Gewies, Stefan" w:date="2017-06-06T15:08:00Z">
              <w:r>
                <w:t xml:space="preserve">System </w:t>
              </w:r>
            </w:ins>
            <w:r w:rsidR="00460A40">
              <w:t>Performance Verification</w:t>
            </w:r>
          </w:p>
        </w:tc>
        <w:tc>
          <w:tcPr>
            <w:tcW w:w="6693" w:type="dxa"/>
          </w:tcPr>
          <w:p w14:paraId="353FE94D" w14:textId="77777777" w:rsidR="00460A40" w:rsidRDefault="00460A40" w:rsidP="00231EB6">
            <w:pPr>
              <w:pStyle w:val="BodyText"/>
            </w:pPr>
            <w:r>
              <w:t xml:space="preserve">All activities covering the verification of the offered systems and/or service performance during the operational phase of the system and/or service </w:t>
            </w:r>
          </w:p>
        </w:tc>
      </w:tr>
      <w:tr w:rsidR="00460A40" w14:paraId="5E060AAF" w14:textId="77777777" w:rsidTr="00231EB6">
        <w:tc>
          <w:tcPr>
            <w:tcW w:w="3652" w:type="dxa"/>
          </w:tcPr>
          <w:p w14:paraId="62AB763F" w14:textId="77777777" w:rsidR="00460A40" w:rsidRDefault="00460A40" w:rsidP="00231EB6">
            <w:pPr>
              <w:pStyle w:val="BodyText"/>
              <w:jc w:val="both"/>
            </w:pPr>
            <w:r>
              <w:t>Publication of information</w:t>
            </w:r>
          </w:p>
        </w:tc>
        <w:tc>
          <w:tcPr>
            <w:tcW w:w="6693" w:type="dxa"/>
          </w:tcPr>
          <w:p w14:paraId="66E443B3" w14:textId="77777777" w:rsidR="00460A40" w:rsidRDefault="00460A40" w:rsidP="00231EB6">
            <w:pPr>
              <w:pStyle w:val="BodyText"/>
            </w:pPr>
            <w:r>
              <w:t xml:space="preserve">Notes on advanced information about the system and/or service (e.g. </w:t>
            </w:r>
            <w:r>
              <w:lastRenderedPageBreak/>
              <w:t xml:space="preserve">handbooks, papers etc.)   </w:t>
            </w:r>
          </w:p>
        </w:tc>
      </w:tr>
    </w:tbl>
    <w:p w14:paraId="28D4C18E" w14:textId="77777777" w:rsidR="00460A40" w:rsidRDefault="00460A40" w:rsidP="00460A40">
      <w:pPr>
        <w:pStyle w:val="BodyText"/>
        <w:jc w:val="both"/>
      </w:pPr>
    </w:p>
    <w:p w14:paraId="0512203C" w14:textId="77777777" w:rsidR="000067A6" w:rsidRDefault="000067A6" w:rsidP="000067A6">
      <w:pPr>
        <w:pStyle w:val="Heading1"/>
      </w:pPr>
      <w:bookmarkStart w:id="2358" w:name="_Toc479846683"/>
      <w:r>
        <w:rPr>
          <w:caps w:val="0"/>
        </w:rPr>
        <w:t>REFERENCES</w:t>
      </w:r>
      <w:bookmarkEnd w:id="2358"/>
    </w:p>
    <w:p w14:paraId="236B4164" w14:textId="77777777" w:rsidR="000067A6" w:rsidRDefault="000067A6" w:rsidP="000067A6">
      <w:pPr>
        <w:pStyle w:val="Heading1separatationline"/>
      </w:pPr>
    </w:p>
    <w:p w14:paraId="64B85784" w14:textId="77777777" w:rsidR="000067A6" w:rsidRPr="006A434C" w:rsidRDefault="000067A6" w:rsidP="000067A6">
      <w:pPr>
        <w:pStyle w:val="Reference"/>
        <w:rPr>
          <w:rStyle w:val="personname"/>
          <w:rFonts w:ascii="Verdana" w:hAnsi="Verdana"/>
          <w:color w:val="000000"/>
          <w:sz w:val="19"/>
          <w:szCs w:val="19"/>
        </w:rPr>
      </w:pPr>
      <w:r w:rsidRPr="006A434C">
        <w:rPr>
          <w:rStyle w:val="personname"/>
          <w:rFonts w:ascii="Verdana" w:hAnsi="Verdana"/>
          <w:color w:val="000000"/>
          <w:sz w:val="19"/>
          <w:szCs w:val="19"/>
        </w:rPr>
        <w:t>IALA Recommendation R-121 on</w:t>
      </w:r>
      <w:r>
        <w:rPr>
          <w:rStyle w:val="personname"/>
          <w:rFonts w:ascii="Verdana" w:hAnsi="Verdana"/>
          <w:color w:val="000000"/>
          <w:sz w:val="19"/>
          <w:szCs w:val="19"/>
        </w:rPr>
        <w:t xml:space="preserve"> </w:t>
      </w:r>
      <w:r w:rsidRPr="006A434C">
        <w:rPr>
          <w:rStyle w:val="personname"/>
          <w:rFonts w:ascii="Verdana" w:hAnsi="Verdana"/>
          <w:color w:val="000000"/>
          <w:sz w:val="19"/>
          <w:szCs w:val="19"/>
        </w:rPr>
        <w:t>the Performance and Monitoring of</w:t>
      </w:r>
      <w:r>
        <w:rPr>
          <w:rStyle w:val="personname"/>
          <w:rFonts w:ascii="Verdana" w:hAnsi="Verdana"/>
          <w:color w:val="000000"/>
          <w:sz w:val="19"/>
          <w:szCs w:val="19"/>
        </w:rPr>
        <w:t xml:space="preserve"> </w:t>
      </w:r>
      <w:r w:rsidRPr="006A434C">
        <w:rPr>
          <w:rStyle w:val="personname"/>
          <w:rFonts w:ascii="Verdana" w:hAnsi="Verdana"/>
          <w:color w:val="000000"/>
          <w:sz w:val="19"/>
          <w:szCs w:val="19"/>
        </w:rPr>
        <w:t>DGNSS Services in the Frequency Band</w:t>
      </w:r>
      <w:r>
        <w:rPr>
          <w:rStyle w:val="personname"/>
          <w:rFonts w:ascii="Verdana" w:hAnsi="Verdana"/>
          <w:color w:val="000000"/>
          <w:sz w:val="19"/>
          <w:szCs w:val="19"/>
        </w:rPr>
        <w:t xml:space="preserve"> </w:t>
      </w:r>
      <w:r w:rsidRPr="006A434C">
        <w:rPr>
          <w:rStyle w:val="personname"/>
          <w:rFonts w:ascii="Verdana" w:hAnsi="Verdana"/>
          <w:color w:val="000000"/>
          <w:sz w:val="19"/>
          <w:szCs w:val="19"/>
        </w:rPr>
        <w:t>283.5 – 325 kHz, Edition 2.0, May 2015</w:t>
      </w:r>
      <w:r w:rsidR="00327CA5">
        <w:rPr>
          <w:rStyle w:val="personname"/>
          <w:rFonts w:ascii="Verdana" w:hAnsi="Verdana"/>
          <w:color w:val="000000"/>
          <w:sz w:val="19"/>
          <w:szCs w:val="19"/>
        </w:rPr>
        <w:t>.</w:t>
      </w:r>
    </w:p>
    <w:p w14:paraId="0F025A04" w14:textId="77777777" w:rsidR="000067A6" w:rsidRDefault="000067A6" w:rsidP="000067A6">
      <w:pPr>
        <w:pStyle w:val="Reference"/>
        <w:rPr>
          <w:rStyle w:val="personname"/>
          <w:rFonts w:ascii="Verdana" w:hAnsi="Verdana"/>
          <w:color w:val="000000"/>
          <w:sz w:val="19"/>
          <w:szCs w:val="19"/>
        </w:rPr>
      </w:pPr>
      <w:r w:rsidRPr="006A434C">
        <w:rPr>
          <w:rStyle w:val="personname"/>
          <w:rFonts w:ascii="Verdana" w:hAnsi="Verdana"/>
          <w:color w:val="000000"/>
          <w:sz w:val="19"/>
          <w:szCs w:val="19"/>
        </w:rPr>
        <w:t>IALA Guideline No. 1112 on Performance and Monitoring</w:t>
      </w:r>
      <w:r>
        <w:rPr>
          <w:rStyle w:val="personname"/>
          <w:rFonts w:ascii="Verdana" w:hAnsi="Verdana"/>
          <w:color w:val="000000"/>
          <w:sz w:val="19"/>
          <w:szCs w:val="19"/>
        </w:rPr>
        <w:t xml:space="preserve"> </w:t>
      </w:r>
      <w:r w:rsidRPr="006A434C">
        <w:rPr>
          <w:rStyle w:val="personname"/>
          <w:rFonts w:ascii="Verdana" w:hAnsi="Verdana"/>
          <w:color w:val="000000"/>
          <w:sz w:val="19"/>
          <w:szCs w:val="19"/>
        </w:rPr>
        <w:t>Of DGNSS Services in the Frequency Band 283.5 – 325 kHz,</w:t>
      </w:r>
      <w:r>
        <w:rPr>
          <w:rStyle w:val="personname"/>
          <w:rFonts w:ascii="Verdana" w:hAnsi="Verdana"/>
          <w:color w:val="000000"/>
          <w:sz w:val="19"/>
          <w:szCs w:val="19"/>
        </w:rPr>
        <w:t xml:space="preserve"> </w:t>
      </w:r>
      <w:r w:rsidRPr="006A434C">
        <w:rPr>
          <w:rStyle w:val="personname"/>
          <w:rFonts w:ascii="Verdana" w:hAnsi="Verdana"/>
          <w:color w:val="000000"/>
          <w:sz w:val="19"/>
          <w:szCs w:val="19"/>
        </w:rPr>
        <w:t>Edition 1, May 2015</w:t>
      </w:r>
      <w:r w:rsidR="00327CA5">
        <w:rPr>
          <w:rStyle w:val="personname"/>
          <w:rFonts w:ascii="Verdana" w:hAnsi="Verdana"/>
          <w:color w:val="000000"/>
          <w:sz w:val="19"/>
          <w:szCs w:val="19"/>
        </w:rPr>
        <w:t>.</w:t>
      </w:r>
    </w:p>
    <w:p w14:paraId="684416FB" w14:textId="77777777" w:rsidR="00327CA5" w:rsidRPr="004011AD" w:rsidRDefault="00327CA5" w:rsidP="00327CA5">
      <w:pPr>
        <w:pStyle w:val="Reference"/>
        <w:rPr>
          <w:rStyle w:val="personname"/>
          <w:rFonts w:ascii="Verdana" w:hAnsi="Verdana"/>
          <w:color w:val="000000"/>
          <w:sz w:val="19"/>
          <w:szCs w:val="19"/>
        </w:rPr>
      </w:pPr>
      <w:r w:rsidRPr="004011AD">
        <w:rPr>
          <w:rStyle w:val="personname"/>
          <w:rFonts w:ascii="Verdana" w:hAnsi="Verdana"/>
          <w:color w:val="000000"/>
          <w:sz w:val="19"/>
          <w:szCs w:val="19"/>
        </w:rPr>
        <w:t>IALA Guideline 1113 on Design and Implementation Principles for Harmonised System Architectures of Shore-based Infrastructure, Edition 1.0</w:t>
      </w:r>
      <w:r>
        <w:rPr>
          <w:rStyle w:val="personname"/>
          <w:rFonts w:ascii="Verdana" w:hAnsi="Verdana"/>
          <w:color w:val="000000"/>
          <w:sz w:val="19"/>
          <w:szCs w:val="19"/>
        </w:rPr>
        <w:t xml:space="preserve">, </w:t>
      </w:r>
      <w:r w:rsidRPr="004011AD">
        <w:rPr>
          <w:rStyle w:val="personname"/>
          <w:rFonts w:ascii="Verdana" w:hAnsi="Verdana"/>
          <w:color w:val="000000"/>
          <w:sz w:val="19"/>
          <w:szCs w:val="19"/>
        </w:rPr>
        <w:t>May 2015</w:t>
      </w:r>
      <w:r>
        <w:rPr>
          <w:rStyle w:val="personname"/>
          <w:rFonts w:ascii="Verdana" w:hAnsi="Verdana"/>
          <w:color w:val="000000"/>
          <w:sz w:val="19"/>
          <w:szCs w:val="19"/>
        </w:rPr>
        <w:t>.</w:t>
      </w:r>
    </w:p>
    <w:p w14:paraId="1732789F" w14:textId="77777777" w:rsidR="000067A6" w:rsidRDefault="000067A6" w:rsidP="000067A6">
      <w:pPr>
        <w:pStyle w:val="Reference"/>
      </w:pPr>
      <w:r>
        <w:rPr>
          <w:lang w:val="en-US"/>
        </w:rPr>
        <w:t xml:space="preserve">IMO </w:t>
      </w:r>
      <w:r w:rsidRPr="009C4A39">
        <w:rPr>
          <w:lang w:val="en-US"/>
        </w:rPr>
        <w:t xml:space="preserve">Resolution </w:t>
      </w:r>
      <w:proofErr w:type="gramStart"/>
      <w:r w:rsidRPr="009C4A39">
        <w:rPr>
          <w:lang w:val="en-US"/>
        </w:rPr>
        <w:t>A.915(</w:t>
      </w:r>
      <w:proofErr w:type="gramEnd"/>
      <w:r w:rsidRPr="009C4A39">
        <w:rPr>
          <w:lang w:val="en-US"/>
        </w:rPr>
        <w:t>22)</w:t>
      </w:r>
      <w:r>
        <w:rPr>
          <w:lang w:val="en-US"/>
        </w:rPr>
        <w:t xml:space="preserve">, </w:t>
      </w:r>
      <w:r w:rsidRPr="009C4A39">
        <w:rPr>
          <w:lang w:val="en-US"/>
        </w:rPr>
        <w:t>Adopted on 29 November 2001</w:t>
      </w:r>
      <w:r>
        <w:rPr>
          <w:lang w:val="en-US"/>
        </w:rPr>
        <w:t xml:space="preserve"> </w:t>
      </w:r>
      <w:r w:rsidRPr="009C4A39">
        <w:rPr>
          <w:lang w:val="en-US"/>
        </w:rPr>
        <w:t>(Agenda item 9)</w:t>
      </w:r>
      <w:r>
        <w:rPr>
          <w:lang w:val="en-US"/>
        </w:rPr>
        <w:t xml:space="preserve">, </w:t>
      </w:r>
      <w:r w:rsidRPr="009C4A39">
        <w:rPr>
          <w:lang w:val="en-US"/>
        </w:rPr>
        <w:t>REVISED MARITIME POLICY AND REQUIREMENTS FOR A FUTURE</w:t>
      </w:r>
      <w:r>
        <w:rPr>
          <w:lang w:val="en-US"/>
        </w:rPr>
        <w:t xml:space="preserve"> </w:t>
      </w:r>
      <w:r w:rsidRPr="009C4A39">
        <w:rPr>
          <w:lang w:val="en-US"/>
        </w:rPr>
        <w:t>GLOBAL NAVIGATION SATELLITE SYSTEM (GNSS)</w:t>
      </w:r>
      <w:r w:rsidR="00327CA5">
        <w:rPr>
          <w:lang w:val="en-US"/>
        </w:rPr>
        <w:t>.</w:t>
      </w:r>
    </w:p>
    <w:p w14:paraId="064A32A6" w14:textId="77777777" w:rsidR="000067A6" w:rsidRDefault="000067A6" w:rsidP="000067A6">
      <w:pPr>
        <w:pStyle w:val="Reference"/>
      </w:pPr>
      <w:r>
        <w:rPr>
          <w:lang w:val="en-US"/>
        </w:rPr>
        <w:t xml:space="preserve">IMO </w:t>
      </w:r>
      <w:r w:rsidRPr="009C4A39">
        <w:rPr>
          <w:lang w:val="en-US"/>
        </w:rPr>
        <w:t xml:space="preserve">Resolution </w:t>
      </w:r>
      <w:proofErr w:type="gramStart"/>
      <w:r w:rsidRPr="009C4A39">
        <w:rPr>
          <w:lang w:val="en-US"/>
        </w:rPr>
        <w:t>A.1046(</w:t>
      </w:r>
      <w:proofErr w:type="gramEnd"/>
      <w:r w:rsidRPr="009C4A39">
        <w:rPr>
          <w:lang w:val="en-US"/>
        </w:rPr>
        <w:t>27), Adopted on 30 November 2011</w:t>
      </w:r>
      <w:r>
        <w:rPr>
          <w:lang w:val="en-US"/>
        </w:rPr>
        <w:t xml:space="preserve"> </w:t>
      </w:r>
      <w:r w:rsidRPr="009C4A39">
        <w:rPr>
          <w:lang w:val="en-US"/>
        </w:rPr>
        <w:t>(Agenda item 9), WORLDWIDE RADIONAVIGATION SYSTEM</w:t>
      </w:r>
      <w:r w:rsidR="00327CA5">
        <w:rPr>
          <w:lang w:val="en-US"/>
        </w:rPr>
        <w:t>.</w:t>
      </w:r>
    </w:p>
    <w:p w14:paraId="6785B756" w14:textId="77777777" w:rsidR="000067A6" w:rsidRPr="004011AD" w:rsidRDefault="00327CA5" w:rsidP="000067A6">
      <w:pPr>
        <w:pStyle w:val="Reference"/>
        <w:rPr>
          <w:rStyle w:val="Hyperlink"/>
          <w:color w:val="auto"/>
          <w:u w:val="none"/>
        </w:rPr>
      </w:pPr>
      <w:r>
        <w:t xml:space="preserve">IMO MSC/Circ. 645, Adopted on 6 June 1994, </w:t>
      </w:r>
      <w:r w:rsidRPr="00327CA5">
        <w:rPr>
          <w:caps/>
        </w:rPr>
        <w:t>Guidelines for Vessels with Dynamic Position Systems</w:t>
      </w:r>
      <w:r>
        <w:t xml:space="preserve">. </w:t>
      </w:r>
      <w:r w:rsidR="000067A6" w:rsidRPr="00380D7A">
        <w:rPr>
          <w:rStyle w:val="Hyperlink"/>
          <w:color w:val="FF0000"/>
          <w:u w:val="none"/>
        </w:rPr>
        <w:t xml:space="preserve"> </w:t>
      </w:r>
    </w:p>
    <w:p w14:paraId="0FD73E74" w14:textId="77777777" w:rsidR="000067A6" w:rsidRPr="007708C1" w:rsidRDefault="000067A6" w:rsidP="000067A6">
      <w:pPr>
        <w:pStyle w:val="Reference"/>
      </w:pPr>
      <w:r w:rsidRPr="007708C1">
        <w:t>IALA Recommendation R-135 on the Future of DGNSS, Edition 1, December 2006.</w:t>
      </w:r>
    </w:p>
    <w:p w14:paraId="4F83A44F" w14:textId="77777777" w:rsidR="000067A6" w:rsidRDefault="000067A6" w:rsidP="000067A6">
      <w:pPr>
        <w:pStyle w:val="Reference"/>
      </w:pPr>
      <w:r w:rsidRPr="007708C1">
        <w:t>IAL</w:t>
      </w:r>
      <w:r w:rsidR="00327CA5">
        <w:t>A Recommendation R-129 on GNSS v</w:t>
      </w:r>
      <w:r w:rsidRPr="007708C1">
        <w:t>ulnerability and mitigation measures, Edition 3, December 2012.</w:t>
      </w:r>
    </w:p>
    <w:p w14:paraId="08433F12" w14:textId="77777777" w:rsidR="00460A40" w:rsidRPr="007708C1" w:rsidRDefault="00460A40" w:rsidP="000067A6">
      <w:pPr>
        <w:pStyle w:val="Reference"/>
      </w:pPr>
      <w:r>
        <w:t>IALA NAVGUIDE 2014.</w:t>
      </w:r>
    </w:p>
    <w:p w14:paraId="16D75D40" w14:textId="77777777" w:rsidR="000067A6" w:rsidRDefault="000067A6">
      <w:pPr>
        <w:spacing w:after="200" w:line="276" w:lineRule="auto"/>
        <w:rPr>
          <w:rFonts w:asciiTheme="majorHAnsi" w:eastAsiaTheme="majorEastAsia" w:hAnsiTheme="majorHAnsi" w:cstheme="majorBidi"/>
          <w:b/>
          <w:bCs/>
          <w:color w:val="407EC9"/>
          <w:sz w:val="28"/>
          <w:szCs w:val="24"/>
        </w:rPr>
      </w:pPr>
      <w:r>
        <w:rPr>
          <w:caps/>
        </w:rPr>
        <w:br w:type="page"/>
      </w:r>
    </w:p>
    <w:p w14:paraId="5F210D35" w14:textId="77777777" w:rsidR="007F4697" w:rsidRDefault="008E49A6" w:rsidP="007F4697">
      <w:pPr>
        <w:pStyle w:val="Heading1"/>
      </w:pPr>
      <w:bookmarkStart w:id="2359" w:name="_Toc479846684"/>
      <w:r>
        <w:rPr>
          <w:caps w:val="0"/>
        </w:rPr>
        <w:lastRenderedPageBreak/>
        <w:t>ACRONYMS</w:t>
      </w:r>
      <w:bookmarkEnd w:id="2359"/>
    </w:p>
    <w:p w14:paraId="1204837F" w14:textId="77777777" w:rsidR="007F4697" w:rsidRDefault="007F4697" w:rsidP="007F4697">
      <w:pPr>
        <w:pStyle w:val="Heading1separatationline"/>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04798D" w:rsidRPr="00F918B0" w14:paraId="79A9C7F8" w14:textId="77777777" w:rsidTr="0004798D">
        <w:trPr>
          <w:trHeight w:hRule="exact" w:val="340"/>
        </w:trPr>
        <w:tc>
          <w:tcPr>
            <w:tcW w:w="2263" w:type="dxa"/>
            <w:vAlign w:val="center"/>
          </w:tcPr>
          <w:p w14:paraId="52355F6D" w14:textId="77777777" w:rsidR="008E49A6" w:rsidRPr="003C1896" w:rsidRDefault="008E49A6" w:rsidP="003C1896">
            <w:pPr>
              <w:pStyle w:val="Tableheading"/>
              <w:spacing w:before="20" w:after="20"/>
              <w:rPr>
                <w:rFonts w:asciiTheme="majorHAnsi" w:hAnsiTheme="majorHAnsi" w:cstheme="majorHAnsi"/>
              </w:rPr>
            </w:pPr>
            <w:r w:rsidRPr="003C1896">
              <w:rPr>
                <w:rFonts w:asciiTheme="majorHAnsi" w:hAnsiTheme="majorHAnsi" w:cstheme="majorHAnsi"/>
              </w:rPr>
              <w:t>AL</w:t>
            </w:r>
          </w:p>
          <w:p w14:paraId="649AAC97" w14:textId="77777777" w:rsidR="008E49A6" w:rsidRPr="003C1896" w:rsidRDefault="008E49A6" w:rsidP="003C1896">
            <w:pPr>
              <w:pStyle w:val="Tableheading"/>
              <w:spacing w:before="20" w:after="20"/>
              <w:rPr>
                <w:rFonts w:asciiTheme="majorHAnsi" w:hAnsiTheme="majorHAnsi" w:cstheme="majorHAnsi"/>
              </w:rPr>
            </w:pPr>
          </w:p>
          <w:p w14:paraId="1CDC0E73" w14:textId="77777777"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AL</w:t>
            </w:r>
          </w:p>
        </w:tc>
        <w:tc>
          <w:tcPr>
            <w:tcW w:w="7933" w:type="dxa"/>
            <w:vAlign w:val="center"/>
          </w:tcPr>
          <w:p w14:paraId="41231357"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Alert Limit</w:t>
            </w:r>
          </w:p>
        </w:tc>
      </w:tr>
      <w:tr w:rsidR="00DD270A" w:rsidRPr="00F918B0" w14:paraId="449B74CE" w14:textId="77777777" w:rsidTr="0004798D">
        <w:trPr>
          <w:trHeight w:hRule="exact" w:val="340"/>
          <w:ins w:id="2360" w:author="KN-NZ-Presentation, Funktional" w:date="2017-06-13T11:41:00Z"/>
        </w:trPr>
        <w:tc>
          <w:tcPr>
            <w:tcW w:w="2263" w:type="dxa"/>
            <w:vAlign w:val="center"/>
          </w:tcPr>
          <w:p w14:paraId="7C46D305" w14:textId="1ADCD21D" w:rsidR="00DD270A" w:rsidRPr="003C1896" w:rsidRDefault="00DD270A" w:rsidP="003C1896">
            <w:pPr>
              <w:pStyle w:val="Tableheading"/>
              <w:spacing w:before="20" w:after="20"/>
              <w:rPr>
                <w:ins w:id="2361" w:author="KN-NZ-Presentation, Funktional" w:date="2017-06-13T11:41:00Z"/>
                <w:rFonts w:asciiTheme="majorHAnsi" w:hAnsiTheme="majorHAnsi" w:cstheme="majorHAnsi"/>
              </w:rPr>
            </w:pPr>
            <w:ins w:id="2362" w:author="KN-NZ-Presentation, Funktional" w:date="2017-06-13T11:42:00Z">
              <w:r>
                <w:rPr>
                  <w:rFonts w:asciiTheme="majorHAnsi" w:hAnsiTheme="majorHAnsi" w:cstheme="majorHAnsi"/>
                </w:rPr>
                <w:t>AtoN</w:t>
              </w:r>
            </w:ins>
          </w:p>
        </w:tc>
        <w:tc>
          <w:tcPr>
            <w:tcW w:w="7933" w:type="dxa"/>
            <w:vAlign w:val="center"/>
          </w:tcPr>
          <w:p w14:paraId="441A6B84" w14:textId="51C57C47" w:rsidR="00DD270A" w:rsidRPr="003C1896" w:rsidRDefault="009618D6" w:rsidP="003C1896">
            <w:pPr>
              <w:pStyle w:val="Tabletext"/>
              <w:spacing w:before="20" w:after="20"/>
              <w:rPr>
                <w:ins w:id="2363" w:author="KN-NZ-Presentation, Funktional" w:date="2017-06-13T11:41:00Z"/>
                <w:rFonts w:asciiTheme="majorHAnsi" w:hAnsiTheme="majorHAnsi" w:cstheme="majorHAnsi"/>
              </w:rPr>
            </w:pPr>
            <w:ins w:id="2364" w:author="Gewies, Stefan" w:date="2017-06-14T15:07:00Z">
              <w:r>
                <w:rPr>
                  <w:rFonts w:asciiTheme="majorHAnsi" w:hAnsiTheme="majorHAnsi" w:cstheme="majorHAnsi"/>
                </w:rPr>
                <w:t>Aids to Navigation</w:t>
              </w:r>
            </w:ins>
          </w:p>
        </w:tc>
      </w:tr>
      <w:tr w:rsidR="0004798D" w:rsidRPr="00891414" w14:paraId="23C9C902" w14:textId="77777777" w:rsidTr="0004798D">
        <w:trPr>
          <w:trHeight w:hRule="exact" w:val="340"/>
        </w:trPr>
        <w:tc>
          <w:tcPr>
            <w:tcW w:w="2263" w:type="dxa"/>
            <w:vAlign w:val="center"/>
          </w:tcPr>
          <w:p w14:paraId="01696D5C" w14:textId="77777777" w:rsidR="0004798D" w:rsidRPr="003C1896" w:rsidRDefault="00C258DB" w:rsidP="003C1896">
            <w:pPr>
              <w:pStyle w:val="Tableheading"/>
              <w:spacing w:before="20" w:after="20"/>
              <w:rPr>
                <w:rFonts w:asciiTheme="majorHAnsi" w:hAnsiTheme="majorHAnsi" w:cstheme="majorHAnsi"/>
              </w:rPr>
            </w:pPr>
            <w:r w:rsidRPr="003C1896">
              <w:rPr>
                <w:rFonts w:asciiTheme="majorHAnsi" w:hAnsiTheme="majorHAnsi" w:cstheme="majorHAnsi"/>
              </w:rPr>
              <w:t>BEIDOU</w:t>
            </w:r>
          </w:p>
        </w:tc>
        <w:tc>
          <w:tcPr>
            <w:tcW w:w="7933" w:type="dxa"/>
            <w:vAlign w:val="center"/>
          </w:tcPr>
          <w:p w14:paraId="44950411"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Chinese Global Navigation Satellite System</w:t>
            </w:r>
          </w:p>
        </w:tc>
      </w:tr>
      <w:tr w:rsidR="005526A1" w:rsidRPr="00891414" w14:paraId="44AE0EF4" w14:textId="77777777" w:rsidTr="0004798D">
        <w:trPr>
          <w:trHeight w:hRule="exact" w:val="340"/>
          <w:ins w:id="2365" w:author="KN-NZ-Presentation, Funktional" w:date="2017-06-12T21:55:00Z"/>
        </w:trPr>
        <w:tc>
          <w:tcPr>
            <w:tcW w:w="2263" w:type="dxa"/>
            <w:vAlign w:val="center"/>
          </w:tcPr>
          <w:p w14:paraId="48DD8035" w14:textId="0C6193E1" w:rsidR="005526A1" w:rsidRPr="003C1896" w:rsidRDefault="005526A1" w:rsidP="003C1896">
            <w:pPr>
              <w:pStyle w:val="Tableheading"/>
              <w:spacing w:before="20" w:after="20"/>
              <w:rPr>
                <w:ins w:id="2366" w:author="KN-NZ-Presentation, Funktional" w:date="2017-06-12T21:55:00Z"/>
                <w:rFonts w:asciiTheme="majorHAnsi" w:hAnsiTheme="majorHAnsi" w:cstheme="majorHAnsi"/>
              </w:rPr>
            </w:pPr>
            <w:ins w:id="2367" w:author="KN-NZ-Presentation, Funktional" w:date="2017-06-12T21:55:00Z">
              <w:r w:rsidRPr="005526A1">
                <w:rPr>
                  <w:rFonts w:asciiTheme="majorHAnsi" w:hAnsiTheme="majorHAnsi" w:cstheme="majorHAnsi"/>
                </w:rPr>
                <w:t>CHAYKA</w:t>
              </w:r>
            </w:ins>
          </w:p>
        </w:tc>
        <w:tc>
          <w:tcPr>
            <w:tcW w:w="7933" w:type="dxa"/>
            <w:vAlign w:val="center"/>
          </w:tcPr>
          <w:p w14:paraId="748C47DE" w14:textId="1672D238" w:rsidR="005526A1" w:rsidRPr="003C1896" w:rsidRDefault="005526A1" w:rsidP="003C1896">
            <w:pPr>
              <w:pStyle w:val="Tabletext"/>
              <w:spacing w:before="20" w:after="20"/>
              <w:rPr>
                <w:ins w:id="2368" w:author="KN-NZ-Presentation, Funktional" w:date="2017-06-12T21:55:00Z"/>
                <w:rFonts w:asciiTheme="majorHAnsi" w:hAnsiTheme="majorHAnsi" w:cstheme="majorHAnsi"/>
              </w:rPr>
            </w:pPr>
            <w:ins w:id="2369" w:author="KN-NZ-Presentation, Funktional" w:date="2017-06-12T21:56:00Z">
              <w:r>
                <w:rPr>
                  <w:rFonts w:asciiTheme="majorHAnsi" w:hAnsiTheme="majorHAnsi" w:cstheme="majorHAnsi"/>
                </w:rPr>
                <w:t>Russian long range navigation system</w:t>
              </w:r>
            </w:ins>
          </w:p>
        </w:tc>
      </w:tr>
      <w:tr w:rsidR="00804B9D" w:rsidRPr="00891414" w14:paraId="6F0E4937" w14:textId="77777777" w:rsidTr="0004798D">
        <w:trPr>
          <w:trHeight w:hRule="exact" w:val="340"/>
          <w:ins w:id="2370" w:author="Gewies, Stefan" w:date="2017-06-06T15:08:00Z"/>
        </w:trPr>
        <w:tc>
          <w:tcPr>
            <w:tcW w:w="2263" w:type="dxa"/>
            <w:vAlign w:val="center"/>
          </w:tcPr>
          <w:p w14:paraId="2F5AF5B1" w14:textId="425B2C62" w:rsidR="00804B9D" w:rsidRPr="003C1896" w:rsidRDefault="00804B9D" w:rsidP="003C1896">
            <w:pPr>
              <w:pStyle w:val="Tableheading"/>
              <w:spacing w:before="20" w:after="20"/>
              <w:rPr>
                <w:ins w:id="2371" w:author="Gewies, Stefan" w:date="2017-06-06T15:08:00Z"/>
                <w:rFonts w:asciiTheme="majorHAnsi" w:hAnsiTheme="majorHAnsi" w:cstheme="majorHAnsi"/>
              </w:rPr>
            </w:pPr>
            <w:ins w:id="2372" w:author="Gewies, Stefan" w:date="2017-06-06T15:08:00Z">
              <w:r>
                <w:rPr>
                  <w:rFonts w:asciiTheme="majorHAnsi" w:hAnsiTheme="majorHAnsi" w:cstheme="majorHAnsi"/>
                </w:rPr>
                <w:t>CLAS</w:t>
              </w:r>
            </w:ins>
          </w:p>
        </w:tc>
        <w:tc>
          <w:tcPr>
            <w:tcW w:w="7933" w:type="dxa"/>
            <w:vAlign w:val="center"/>
          </w:tcPr>
          <w:p w14:paraId="4F9054B3" w14:textId="777AF021" w:rsidR="00804B9D" w:rsidRPr="003C1896" w:rsidRDefault="00804B9D" w:rsidP="003C1896">
            <w:pPr>
              <w:pStyle w:val="Tabletext"/>
              <w:spacing w:before="20" w:after="20"/>
              <w:rPr>
                <w:ins w:id="2373" w:author="Gewies, Stefan" w:date="2017-06-06T15:08:00Z"/>
                <w:rFonts w:asciiTheme="majorHAnsi" w:hAnsiTheme="majorHAnsi" w:cstheme="majorHAnsi"/>
              </w:rPr>
            </w:pPr>
            <w:proofErr w:type="spellStart"/>
            <w:ins w:id="2374" w:author="Gewies, Stefan" w:date="2017-06-06T15:08:00Z">
              <w:r w:rsidRPr="00690E5F">
                <w:rPr>
                  <w:rFonts w:asciiTheme="majorHAnsi" w:hAnsiTheme="majorHAnsi" w:cstheme="majorHAnsi"/>
                </w:rPr>
                <w:t>Centimeter</w:t>
              </w:r>
              <w:proofErr w:type="spellEnd"/>
              <w:r w:rsidRPr="00690E5F">
                <w:rPr>
                  <w:rFonts w:asciiTheme="majorHAnsi" w:hAnsiTheme="majorHAnsi" w:cstheme="majorHAnsi"/>
                </w:rPr>
                <w:t xml:space="preserve"> Level Augmentation Service</w:t>
              </w:r>
            </w:ins>
          </w:p>
        </w:tc>
      </w:tr>
      <w:tr w:rsidR="00804B9D" w:rsidRPr="00F918B0" w14:paraId="1827C8ED" w14:textId="77777777" w:rsidTr="0004798D">
        <w:trPr>
          <w:trHeight w:hRule="exact" w:val="340"/>
        </w:trPr>
        <w:tc>
          <w:tcPr>
            <w:tcW w:w="2263" w:type="dxa"/>
            <w:vAlign w:val="center"/>
          </w:tcPr>
          <w:p w14:paraId="0F3125F3"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DGNSS</w:t>
            </w:r>
          </w:p>
        </w:tc>
        <w:tc>
          <w:tcPr>
            <w:tcW w:w="7933" w:type="dxa"/>
            <w:vAlign w:val="center"/>
          </w:tcPr>
          <w:p w14:paraId="6B89950B"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Differential GNSS</w:t>
            </w:r>
          </w:p>
        </w:tc>
      </w:tr>
      <w:tr w:rsidR="00011227" w:rsidRPr="00F918B0" w14:paraId="576D1B4D" w14:textId="77777777" w:rsidTr="0004798D">
        <w:trPr>
          <w:trHeight w:hRule="exact" w:val="340"/>
          <w:ins w:id="2375" w:author="KN-NZ-Presentation, Funktional" w:date="2017-06-12T21:31:00Z"/>
        </w:trPr>
        <w:tc>
          <w:tcPr>
            <w:tcW w:w="2263" w:type="dxa"/>
            <w:vAlign w:val="center"/>
          </w:tcPr>
          <w:p w14:paraId="1414DC36" w14:textId="0FBD4A31" w:rsidR="00011227" w:rsidRPr="003C1896" w:rsidRDefault="00011227" w:rsidP="003C1896">
            <w:pPr>
              <w:pStyle w:val="Tableheading"/>
              <w:spacing w:before="20" w:after="20"/>
              <w:rPr>
                <w:ins w:id="2376" w:author="KN-NZ-Presentation, Funktional" w:date="2017-06-12T21:31:00Z"/>
                <w:rFonts w:asciiTheme="majorHAnsi" w:hAnsiTheme="majorHAnsi" w:cstheme="majorHAnsi"/>
              </w:rPr>
            </w:pPr>
            <w:ins w:id="2377" w:author="KN-NZ-Presentation, Funktional" w:date="2017-06-12T21:31:00Z">
              <w:r>
                <w:rPr>
                  <w:rFonts w:asciiTheme="majorHAnsi" w:hAnsiTheme="majorHAnsi" w:cstheme="majorHAnsi"/>
                </w:rPr>
                <w:t>DP</w:t>
              </w:r>
            </w:ins>
          </w:p>
        </w:tc>
        <w:tc>
          <w:tcPr>
            <w:tcW w:w="7933" w:type="dxa"/>
            <w:vAlign w:val="center"/>
          </w:tcPr>
          <w:p w14:paraId="7F50BCEF" w14:textId="5C26F238" w:rsidR="00011227" w:rsidRPr="003C1896" w:rsidRDefault="00011227" w:rsidP="00F46010">
            <w:pPr>
              <w:pStyle w:val="Tabletext"/>
              <w:spacing w:before="20" w:after="20"/>
              <w:rPr>
                <w:ins w:id="2378" w:author="KN-NZ-Presentation, Funktional" w:date="2017-06-12T21:31:00Z"/>
                <w:rFonts w:asciiTheme="majorHAnsi" w:hAnsiTheme="majorHAnsi" w:cstheme="majorHAnsi"/>
              </w:rPr>
            </w:pPr>
            <w:ins w:id="2379" w:author="KN-NZ-Presentation, Funktional" w:date="2017-06-12T21:31:00Z">
              <w:r>
                <w:t xml:space="preserve">Dynamic </w:t>
              </w:r>
            </w:ins>
            <w:ins w:id="2380" w:author="KN-NZ-Presentation, Funktional" w:date="2017-06-12T21:32:00Z">
              <w:r>
                <w:t>P</w:t>
              </w:r>
            </w:ins>
            <w:ins w:id="2381" w:author="KN-NZ-Presentation, Funktional" w:date="2017-06-12T21:31:00Z">
              <w:r>
                <w:t>ositioning</w:t>
              </w:r>
            </w:ins>
          </w:p>
        </w:tc>
      </w:tr>
      <w:tr w:rsidR="00804B9D" w:rsidRPr="00F918B0" w14:paraId="41782C43" w14:textId="77777777" w:rsidTr="0004798D">
        <w:trPr>
          <w:trHeight w:hRule="exact" w:val="340"/>
        </w:trPr>
        <w:tc>
          <w:tcPr>
            <w:tcW w:w="2263" w:type="dxa"/>
            <w:vAlign w:val="center"/>
          </w:tcPr>
          <w:p w14:paraId="4953DE39"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EGNOS</w:t>
            </w:r>
          </w:p>
        </w:tc>
        <w:tc>
          <w:tcPr>
            <w:tcW w:w="7933" w:type="dxa"/>
            <w:vAlign w:val="center"/>
          </w:tcPr>
          <w:p w14:paraId="31811E67"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European Geostationary Navigation Overlay Service</w:t>
            </w:r>
          </w:p>
        </w:tc>
      </w:tr>
      <w:tr w:rsidR="00F46010" w:rsidRPr="00F918B0" w14:paraId="6730DB90" w14:textId="77777777" w:rsidTr="0004798D">
        <w:trPr>
          <w:trHeight w:hRule="exact" w:val="340"/>
          <w:ins w:id="2382" w:author="KN-NZ-Presentation, Funktional" w:date="2017-06-12T21:39:00Z"/>
        </w:trPr>
        <w:tc>
          <w:tcPr>
            <w:tcW w:w="2263" w:type="dxa"/>
            <w:vAlign w:val="center"/>
          </w:tcPr>
          <w:p w14:paraId="29272AF5" w14:textId="586403AB" w:rsidR="00F46010" w:rsidRPr="003C1896" w:rsidRDefault="00F46010" w:rsidP="003C1896">
            <w:pPr>
              <w:pStyle w:val="Tableheading"/>
              <w:spacing w:before="20" w:after="20"/>
              <w:rPr>
                <w:ins w:id="2383" w:author="KN-NZ-Presentation, Funktional" w:date="2017-06-12T21:39:00Z"/>
                <w:rFonts w:asciiTheme="majorHAnsi" w:hAnsiTheme="majorHAnsi" w:cstheme="majorHAnsi"/>
              </w:rPr>
            </w:pPr>
            <w:proofErr w:type="spellStart"/>
            <w:ins w:id="2384" w:author="KN-NZ-Presentation, Funktional" w:date="2017-06-12T21:39:00Z">
              <w:r>
                <w:rPr>
                  <w:rFonts w:asciiTheme="majorHAnsi" w:hAnsiTheme="majorHAnsi" w:cstheme="majorHAnsi"/>
                </w:rPr>
                <w:t>eLORAN</w:t>
              </w:r>
              <w:proofErr w:type="spellEnd"/>
            </w:ins>
          </w:p>
        </w:tc>
        <w:tc>
          <w:tcPr>
            <w:tcW w:w="7933" w:type="dxa"/>
            <w:vAlign w:val="center"/>
          </w:tcPr>
          <w:p w14:paraId="5EA7D204" w14:textId="65A6FA70" w:rsidR="00F46010" w:rsidRPr="003C1896" w:rsidRDefault="00ED2B42" w:rsidP="003C1896">
            <w:pPr>
              <w:pStyle w:val="Tabletext"/>
              <w:spacing w:before="20" w:after="20"/>
              <w:rPr>
                <w:ins w:id="2385" w:author="KN-NZ-Presentation, Funktional" w:date="2017-06-12T21:39:00Z"/>
                <w:rFonts w:asciiTheme="majorHAnsi" w:hAnsiTheme="majorHAnsi" w:cstheme="majorHAnsi"/>
              </w:rPr>
            </w:pPr>
            <w:ins w:id="2386" w:author="KN-NZ-Presentation, Funktional" w:date="2017-06-12T21:51:00Z">
              <w:r>
                <w:rPr>
                  <w:rFonts w:asciiTheme="majorHAnsi" w:hAnsiTheme="majorHAnsi" w:cstheme="majorHAnsi"/>
                </w:rPr>
                <w:t>enhanced LORAN</w:t>
              </w:r>
            </w:ins>
          </w:p>
        </w:tc>
      </w:tr>
      <w:tr w:rsidR="00804B9D" w:rsidRPr="00891414" w:rsidDel="009F3FCC" w14:paraId="09EB2FC8" w14:textId="6836E1AD" w:rsidTr="0004798D">
        <w:trPr>
          <w:trHeight w:hRule="exact" w:val="340"/>
          <w:del w:id="2387" w:author="Gewies, Stefan" w:date="2017-06-07T09:51:00Z"/>
        </w:trPr>
        <w:tc>
          <w:tcPr>
            <w:tcW w:w="2263" w:type="dxa"/>
            <w:vAlign w:val="center"/>
          </w:tcPr>
          <w:p w14:paraId="3A46CDD2" w14:textId="3E1E5EA8" w:rsidR="00804B9D" w:rsidRPr="003C1896" w:rsidDel="009F3FCC" w:rsidRDefault="00804B9D" w:rsidP="003C1896">
            <w:pPr>
              <w:pStyle w:val="Tableheading"/>
              <w:spacing w:before="20" w:after="20"/>
              <w:rPr>
                <w:del w:id="2388" w:author="Gewies, Stefan" w:date="2017-06-07T09:51:00Z"/>
                <w:rFonts w:asciiTheme="majorHAnsi" w:hAnsiTheme="majorHAnsi" w:cstheme="majorHAnsi"/>
              </w:rPr>
            </w:pPr>
            <w:del w:id="2389" w:author="Gewies, Stefan" w:date="2017-06-07T09:51:00Z">
              <w:r w:rsidRPr="003C1896" w:rsidDel="009F3FCC">
                <w:rPr>
                  <w:rFonts w:asciiTheme="majorHAnsi" w:hAnsiTheme="majorHAnsi" w:cstheme="majorHAnsi"/>
                </w:rPr>
                <w:delText>FUGRO</w:delText>
              </w:r>
            </w:del>
          </w:p>
        </w:tc>
        <w:tc>
          <w:tcPr>
            <w:tcW w:w="7933" w:type="dxa"/>
            <w:vAlign w:val="center"/>
          </w:tcPr>
          <w:p w14:paraId="4952D611" w14:textId="6F06855B" w:rsidR="00804B9D" w:rsidRPr="003C1896" w:rsidDel="009F3FCC" w:rsidRDefault="00804B9D" w:rsidP="003C1896">
            <w:pPr>
              <w:pStyle w:val="Tabletext"/>
              <w:spacing w:before="20" w:after="20"/>
              <w:rPr>
                <w:del w:id="2390" w:author="Gewies, Stefan" w:date="2017-06-07T09:51:00Z"/>
                <w:rFonts w:asciiTheme="majorHAnsi" w:hAnsiTheme="majorHAnsi" w:cstheme="majorHAnsi"/>
              </w:rPr>
            </w:pPr>
            <w:del w:id="2391" w:author="Gewies, Stefan" w:date="2017-06-07T09:51:00Z">
              <w:r w:rsidRPr="003C1896" w:rsidDel="009F3FCC">
                <w:rPr>
                  <w:rFonts w:asciiTheme="majorHAnsi" w:hAnsiTheme="majorHAnsi" w:cstheme="majorHAnsi"/>
                </w:rPr>
                <w:delText>Funderingstechniek en Grondmechanica</w:delText>
              </w:r>
            </w:del>
          </w:p>
        </w:tc>
      </w:tr>
      <w:tr w:rsidR="00804B9D" w:rsidRPr="00891414" w14:paraId="21013F84" w14:textId="77777777" w:rsidTr="0004798D">
        <w:trPr>
          <w:trHeight w:hRule="exact" w:val="340"/>
        </w:trPr>
        <w:tc>
          <w:tcPr>
            <w:tcW w:w="2263" w:type="dxa"/>
            <w:vAlign w:val="center"/>
          </w:tcPr>
          <w:p w14:paraId="1E94CAD3"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GAGAN</w:t>
            </w:r>
          </w:p>
        </w:tc>
        <w:tc>
          <w:tcPr>
            <w:tcW w:w="7933" w:type="dxa"/>
            <w:vAlign w:val="center"/>
          </w:tcPr>
          <w:p w14:paraId="4D35B8D9"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GPS Aided Geo Augmented Navigation</w:t>
            </w:r>
          </w:p>
        </w:tc>
      </w:tr>
      <w:tr w:rsidR="00804B9D" w:rsidRPr="00891414" w14:paraId="12DAA4E4" w14:textId="77777777" w:rsidTr="0004798D">
        <w:trPr>
          <w:trHeight w:hRule="exact" w:val="340"/>
        </w:trPr>
        <w:tc>
          <w:tcPr>
            <w:tcW w:w="2263" w:type="dxa"/>
            <w:vAlign w:val="center"/>
          </w:tcPr>
          <w:p w14:paraId="47EE66E5" w14:textId="77777777" w:rsidR="00804B9D" w:rsidRPr="003C1896" w:rsidRDefault="00804B9D" w:rsidP="00333FD0">
            <w:pPr>
              <w:pStyle w:val="Tableheading"/>
              <w:spacing w:before="20" w:after="20"/>
              <w:rPr>
                <w:rFonts w:asciiTheme="majorHAnsi" w:hAnsiTheme="majorHAnsi" w:cstheme="majorHAnsi"/>
              </w:rPr>
            </w:pPr>
            <w:r w:rsidRPr="003C1896">
              <w:rPr>
                <w:rFonts w:asciiTheme="majorHAnsi" w:hAnsiTheme="majorHAnsi" w:cstheme="majorHAnsi"/>
              </w:rPr>
              <w:t>G</w:t>
            </w:r>
            <w:r>
              <w:rPr>
                <w:rFonts w:asciiTheme="majorHAnsi" w:hAnsiTheme="majorHAnsi" w:cstheme="majorHAnsi"/>
              </w:rPr>
              <w:t>alileo</w:t>
            </w:r>
          </w:p>
        </w:tc>
        <w:tc>
          <w:tcPr>
            <w:tcW w:w="7933" w:type="dxa"/>
            <w:vAlign w:val="center"/>
          </w:tcPr>
          <w:p w14:paraId="1FEE4505"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European GNSS</w:t>
            </w:r>
          </w:p>
        </w:tc>
      </w:tr>
      <w:tr w:rsidR="00804B9D" w:rsidRPr="00891414" w14:paraId="1449B145" w14:textId="77777777" w:rsidTr="00C258DB">
        <w:trPr>
          <w:trHeight w:hRule="exact" w:val="340"/>
        </w:trPr>
        <w:tc>
          <w:tcPr>
            <w:tcW w:w="2263" w:type="dxa"/>
            <w:vAlign w:val="center"/>
          </w:tcPr>
          <w:p w14:paraId="68F46AA9"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GBAS</w:t>
            </w:r>
          </w:p>
        </w:tc>
        <w:tc>
          <w:tcPr>
            <w:tcW w:w="7933" w:type="dxa"/>
            <w:vAlign w:val="center"/>
          </w:tcPr>
          <w:p w14:paraId="03ACB934"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Ground Based Augmentation Service</w:t>
            </w:r>
          </w:p>
        </w:tc>
      </w:tr>
      <w:tr w:rsidR="00804B9D" w:rsidRPr="00891414" w14:paraId="31E066C3" w14:textId="77777777" w:rsidTr="00C258DB">
        <w:trPr>
          <w:trHeight w:hRule="exact" w:val="340"/>
        </w:trPr>
        <w:tc>
          <w:tcPr>
            <w:tcW w:w="2263" w:type="dxa"/>
            <w:vAlign w:val="center"/>
          </w:tcPr>
          <w:p w14:paraId="6A227270"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GLONASS</w:t>
            </w:r>
          </w:p>
        </w:tc>
        <w:tc>
          <w:tcPr>
            <w:tcW w:w="7933" w:type="dxa"/>
            <w:vAlign w:val="center"/>
          </w:tcPr>
          <w:p w14:paraId="468D32BD"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 xml:space="preserve">Russian Global Navigation Satellite System </w:t>
            </w:r>
          </w:p>
        </w:tc>
      </w:tr>
      <w:tr w:rsidR="00804B9D" w:rsidRPr="00891414" w14:paraId="2A52E81A" w14:textId="77777777" w:rsidTr="0004798D">
        <w:trPr>
          <w:trHeight w:hRule="exact" w:val="340"/>
        </w:trPr>
        <w:tc>
          <w:tcPr>
            <w:tcW w:w="2263" w:type="dxa"/>
            <w:vAlign w:val="center"/>
          </w:tcPr>
          <w:p w14:paraId="08D3021D" w14:textId="77777777" w:rsidR="00804B9D" w:rsidRPr="003C1896" w:rsidRDefault="00804B9D" w:rsidP="003C1896">
            <w:pPr>
              <w:pStyle w:val="Tableheading"/>
              <w:spacing w:before="20" w:after="20"/>
              <w:rPr>
                <w:rFonts w:asciiTheme="majorHAnsi" w:hAnsiTheme="majorHAnsi" w:cstheme="majorHAnsi"/>
                <w:color w:val="000000" w:themeColor="text1"/>
                <w:lang w:val="en-GB"/>
              </w:rPr>
            </w:pPr>
            <w:r w:rsidRPr="003C1896">
              <w:rPr>
                <w:rFonts w:asciiTheme="majorHAnsi" w:hAnsiTheme="majorHAnsi" w:cstheme="majorHAnsi"/>
              </w:rPr>
              <w:t>GMDSS</w:t>
            </w:r>
          </w:p>
        </w:tc>
        <w:tc>
          <w:tcPr>
            <w:tcW w:w="7933" w:type="dxa"/>
            <w:vAlign w:val="center"/>
          </w:tcPr>
          <w:p w14:paraId="2204B9A6"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Global Maritime Distress and Safety System</w:t>
            </w:r>
          </w:p>
        </w:tc>
      </w:tr>
      <w:tr w:rsidR="00804B9D" w:rsidRPr="00891414" w14:paraId="161A5C44" w14:textId="77777777" w:rsidTr="0004798D">
        <w:trPr>
          <w:trHeight w:hRule="exact" w:val="340"/>
        </w:trPr>
        <w:tc>
          <w:tcPr>
            <w:tcW w:w="2263" w:type="dxa"/>
            <w:vAlign w:val="center"/>
          </w:tcPr>
          <w:p w14:paraId="499EFC45"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GNSS</w:t>
            </w:r>
          </w:p>
        </w:tc>
        <w:tc>
          <w:tcPr>
            <w:tcW w:w="7933" w:type="dxa"/>
            <w:vAlign w:val="center"/>
          </w:tcPr>
          <w:p w14:paraId="7340C033" w14:textId="0EFE5F30" w:rsidR="00804B9D" w:rsidRPr="003C1896" w:rsidRDefault="00804B9D" w:rsidP="00804B9D">
            <w:pPr>
              <w:pStyle w:val="Tabletext"/>
              <w:spacing w:before="20" w:after="20"/>
              <w:rPr>
                <w:rFonts w:asciiTheme="majorHAnsi" w:hAnsiTheme="majorHAnsi" w:cstheme="majorHAnsi"/>
              </w:rPr>
            </w:pPr>
            <w:r w:rsidRPr="003C1896">
              <w:rPr>
                <w:rFonts w:asciiTheme="majorHAnsi" w:hAnsiTheme="majorHAnsi" w:cstheme="majorHAnsi"/>
              </w:rPr>
              <w:t xml:space="preserve">Global Navigation Satellite System such as </w:t>
            </w:r>
            <w:del w:id="2392" w:author="Gewies, Stefan" w:date="2017-06-06T15:09:00Z">
              <w:r w:rsidRPr="003C1896" w:rsidDel="00804B9D">
                <w:rPr>
                  <w:rFonts w:asciiTheme="majorHAnsi" w:hAnsiTheme="majorHAnsi" w:cstheme="majorHAnsi"/>
                </w:rPr>
                <w:delText>GALILEO</w:delText>
              </w:r>
            </w:del>
            <w:ins w:id="2393" w:author="Gewies, Stefan" w:date="2017-06-06T15:09:00Z">
              <w:r>
                <w:rPr>
                  <w:rFonts w:asciiTheme="majorHAnsi" w:hAnsiTheme="majorHAnsi" w:cstheme="majorHAnsi"/>
                </w:rPr>
                <w:t>Galileo</w:t>
              </w:r>
            </w:ins>
            <w:r w:rsidRPr="003C1896">
              <w:rPr>
                <w:rFonts w:asciiTheme="majorHAnsi" w:hAnsiTheme="majorHAnsi" w:cstheme="majorHAnsi"/>
              </w:rPr>
              <w:t>, GPS, GLONASS or BEIDOU.</w:t>
            </w:r>
          </w:p>
        </w:tc>
      </w:tr>
      <w:tr w:rsidR="00804B9D" w:rsidRPr="00891414" w14:paraId="38D4E457" w14:textId="77777777" w:rsidTr="0004798D">
        <w:trPr>
          <w:trHeight w:hRule="exact" w:val="340"/>
        </w:trPr>
        <w:tc>
          <w:tcPr>
            <w:tcW w:w="2263" w:type="dxa"/>
            <w:vAlign w:val="center"/>
          </w:tcPr>
          <w:p w14:paraId="0C525A39"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GPS</w:t>
            </w:r>
          </w:p>
        </w:tc>
        <w:tc>
          <w:tcPr>
            <w:tcW w:w="7933" w:type="dxa"/>
            <w:vAlign w:val="center"/>
          </w:tcPr>
          <w:p w14:paraId="4E5BF50D"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 xml:space="preserve">U.S. Global Positioning System </w:t>
            </w:r>
          </w:p>
        </w:tc>
      </w:tr>
      <w:tr w:rsidR="00804B9D" w:rsidRPr="00891414" w14:paraId="4B3CFD0E" w14:textId="77777777" w:rsidTr="0004798D">
        <w:trPr>
          <w:trHeight w:hRule="exact" w:val="340"/>
        </w:trPr>
        <w:tc>
          <w:tcPr>
            <w:tcW w:w="2263" w:type="dxa"/>
            <w:vAlign w:val="center"/>
          </w:tcPr>
          <w:p w14:paraId="5A48B7AB"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HPA</w:t>
            </w:r>
          </w:p>
        </w:tc>
        <w:tc>
          <w:tcPr>
            <w:tcW w:w="7933" w:type="dxa"/>
            <w:vAlign w:val="center"/>
          </w:tcPr>
          <w:p w14:paraId="32BB01B3"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Horizontal Position Accuracy (absolute)</w:t>
            </w:r>
          </w:p>
        </w:tc>
      </w:tr>
      <w:tr w:rsidR="00804B9D" w:rsidRPr="00891414" w14:paraId="54144A43" w14:textId="77777777" w:rsidTr="0004798D">
        <w:trPr>
          <w:trHeight w:hRule="exact" w:val="340"/>
        </w:trPr>
        <w:tc>
          <w:tcPr>
            <w:tcW w:w="2263" w:type="dxa"/>
            <w:vAlign w:val="center"/>
          </w:tcPr>
          <w:p w14:paraId="7DC4D16E"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HPE</w:t>
            </w:r>
          </w:p>
        </w:tc>
        <w:tc>
          <w:tcPr>
            <w:tcW w:w="7933" w:type="dxa"/>
            <w:vAlign w:val="center"/>
          </w:tcPr>
          <w:p w14:paraId="02A376E1"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Horizontal Position Error (absolute)</w:t>
            </w:r>
          </w:p>
        </w:tc>
      </w:tr>
      <w:tr w:rsidR="00804B9D" w:rsidRPr="00891414" w14:paraId="71B97CCF" w14:textId="77777777" w:rsidTr="0004798D">
        <w:trPr>
          <w:trHeight w:hRule="exact" w:val="340"/>
        </w:trPr>
        <w:tc>
          <w:tcPr>
            <w:tcW w:w="2263" w:type="dxa"/>
            <w:vAlign w:val="center"/>
          </w:tcPr>
          <w:p w14:paraId="2971D2D9"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IALA</w:t>
            </w:r>
          </w:p>
        </w:tc>
        <w:tc>
          <w:tcPr>
            <w:tcW w:w="7933" w:type="dxa"/>
            <w:vAlign w:val="center"/>
          </w:tcPr>
          <w:p w14:paraId="0EB28588"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International Association of Marine Aids to Navigation and Lighthouse Authorities</w:t>
            </w:r>
          </w:p>
        </w:tc>
      </w:tr>
      <w:tr w:rsidR="00804B9D" w:rsidRPr="00891414" w14:paraId="68E2A722" w14:textId="77777777" w:rsidTr="0004798D">
        <w:trPr>
          <w:trHeight w:hRule="exact" w:val="340"/>
        </w:trPr>
        <w:tc>
          <w:tcPr>
            <w:tcW w:w="2263" w:type="dxa"/>
            <w:vAlign w:val="center"/>
          </w:tcPr>
          <w:p w14:paraId="73F5F932" w14:textId="77777777" w:rsidR="00804B9D" w:rsidRPr="003C1896" w:rsidRDefault="00804B9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IEC</w:t>
            </w:r>
          </w:p>
        </w:tc>
        <w:tc>
          <w:tcPr>
            <w:tcW w:w="7933" w:type="dxa"/>
            <w:vAlign w:val="center"/>
          </w:tcPr>
          <w:p w14:paraId="3CC6BF8B" w14:textId="77777777" w:rsidR="00804B9D" w:rsidRDefault="00804B9D" w:rsidP="003C1896">
            <w:pPr>
              <w:pStyle w:val="Tabletext"/>
              <w:spacing w:before="20" w:after="20"/>
              <w:rPr>
                <w:ins w:id="2394" w:author="Gewies, Stefan" w:date="2017-06-07T09:58:00Z"/>
                <w:rFonts w:asciiTheme="majorHAnsi" w:hAnsiTheme="majorHAnsi" w:cstheme="majorHAnsi"/>
              </w:rPr>
            </w:pPr>
            <w:r w:rsidRPr="003C1896">
              <w:rPr>
                <w:rFonts w:asciiTheme="majorHAnsi" w:hAnsiTheme="majorHAnsi" w:cstheme="majorHAnsi"/>
              </w:rPr>
              <w:t>International Electrotechnical Commission</w:t>
            </w:r>
          </w:p>
          <w:p w14:paraId="3E65F7DD" w14:textId="77777777" w:rsidR="00B47C9A" w:rsidRPr="003C1896" w:rsidRDefault="00B47C9A" w:rsidP="003C1896">
            <w:pPr>
              <w:pStyle w:val="Tabletext"/>
              <w:spacing w:before="20" w:after="20"/>
              <w:rPr>
                <w:rFonts w:asciiTheme="majorHAnsi" w:hAnsiTheme="majorHAnsi" w:cstheme="majorHAnsi"/>
              </w:rPr>
            </w:pPr>
          </w:p>
        </w:tc>
      </w:tr>
      <w:tr w:rsidR="00B47C9A" w:rsidRPr="00891414" w14:paraId="667BDF5F" w14:textId="77777777" w:rsidTr="0004798D">
        <w:trPr>
          <w:trHeight w:hRule="exact" w:val="340"/>
          <w:ins w:id="2395" w:author="Gewies, Stefan" w:date="2017-06-07T09:58:00Z"/>
        </w:trPr>
        <w:tc>
          <w:tcPr>
            <w:tcW w:w="2263" w:type="dxa"/>
            <w:vAlign w:val="center"/>
          </w:tcPr>
          <w:p w14:paraId="6FF9C921" w14:textId="2D55CBAA" w:rsidR="00B47C9A" w:rsidRPr="003C1896" w:rsidRDefault="00B47C9A" w:rsidP="003C1896">
            <w:pPr>
              <w:pStyle w:val="Tableheading"/>
              <w:spacing w:before="20" w:after="20"/>
              <w:rPr>
                <w:ins w:id="2396" w:author="Gewies, Stefan" w:date="2017-06-07T09:58:00Z"/>
                <w:rFonts w:asciiTheme="majorHAnsi" w:hAnsiTheme="majorHAnsi" w:cstheme="majorHAnsi"/>
              </w:rPr>
            </w:pPr>
            <w:ins w:id="2397" w:author="Gewies, Stefan" w:date="2017-06-07T09:58:00Z">
              <w:r>
                <w:rPr>
                  <w:rFonts w:asciiTheme="majorHAnsi" w:hAnsiTheme="majorHAnsi" w:cstheme="majorHAnsi"/>
                </w:rPr>
                <w:t>IGS</w:t>
              </w:r>
            </w:ins>
          </w:p>
        </w:tc>
        <w:tc>
          <w:tcPr>
            <w:tcW w:w="7933" w:type="dxa"/>
            <w:vAlign w:val="center"/>
          </w:tcPr>
          <w:p w14:paraId="5CA5FA30" w14:textId="10938893" w:rsidR="00B47C9A" w:rsidRPr="003C1896" w:rsidRDefault="00B47C9A" w:rsidP="003C1896">
            <w:pPr>
              <w:pStyle w:val="Tabletext"/>
              <w:spacing w:before="20" w:after="20"/>
              <w:rPr>
                <w:ins w:id="2398" w:author="Gewies, Stefan" w:date="2017-06-07T09:58:00Z"/>
                <w:rFonts w:asciiTheme="majorHAnsi" w:hAnsiTheme="majorHAnsi" w:cstheme="majorHAnsi"/>
              </w:rPr>
            </w:pPr>
            <w:ins w:id="2399" w:author="Gewies, Stefan" w:date="2017-06-07T09:58:00Z">
              <w:r w:rsidRPr="00B47C9A">
                <w:rPr>
                  <w:rFonts w:asciiTheme="majorHAnsi" w:hAnsiTheme="majorHAnsi" w:cstheme="majorHAnsi"/>
                </w:rPr>
                <w:t>International GNSS Service</w:t>
              </w:r>
            </w:ins>
          </w:p>
        </w:tc>
      </w:tr>
      <w:tr w:rsidR="00804B9D" w:rsidRPr="00891414" w14:paraId="12399AC9" w14:textId="77777777" w:rsidTr="0004798D">
        <w:trPr>
          <w:trHeight w:hRule="exact" w:val="340"/>
        </w:trPr>
        <w:tc>
          <w:tcPr>
            <w:tcW w:w="2263" w:type="dxa"/>
            <w:vAlign w:val="center"/>
          </w:tcPr>
          <w:p w14:paraId="5A32B8FD"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IMO</w:t>
            </w:r>
          </w:p>
        </w:tc>
        <w:tc>
          <w:tcPr>
            <w:tcW w:w="7933" w:type="dxa"/>
            <w:vAlign w:val="center"/>
          </w:tcPr>
          <w:p w14:paraId="66EFA27E"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International Maritime Organisation</w:t>
            </w:r>
          </w:p>
        </w:tc>
      </w:tr>
      <w:tr w:rsidR="00804B9D" w:rsidRPr="00891414" w:rsidDel="00011227" w14:paraId="3E286DA8" w14:textId="193C7F07" w:rsidTr="0004798D">
        <w:trPr>
          <w:trHeight w:hRule="exact" w:val="340"/>
          <w:del w:id="2400" w:author="KN-NZ-Presentation, Funktional" w:date="2017-06-12T21:31:00Z"/>
        </w:trPr>
        <w:tc>
          <w:tcPr>
            <w:tcW w:w="2263" w:type="dxa"/>
            <w:vAlign w:val="center"/>
          </w:tcPr>
          <w:p w14:paraId="46F3D0C9" w14:textId="1B037901" w:rsidR="00804B9D" w:rsidRPr="003C1896" w:rsidDel="00011227" w:rsidRDefault="00804B9D" w:rsidP="003C1896">
            <w:pPr>
              <w:pStyle w:val="Tableheading"/>
              <w:spacing w:before="20" w:after="20"/>
              <w:rPr>
                <w:del w:id="2401" w:author="KN-NZ-Presentation, Funktional" w:date="2017-06-12T21:31:00Z"/>
                <w:rFonts w:asciiTheme="majorHAnsi" w:hAnsiTheme="majorHAnsi" w:cstheme="majorHAnsi"/>
              </w:rPr>
            </w:pPr>
            <w:del w:id="2402" w:author="KN-NZ-Presentation, Funktional" w:date="2017-06-12T21:31:00Z">
              <w:r w:rsidRPr="003C1896" w:rsidDel="00011227">
                <w:rPr>
                  <w:rFonts w:asciiTheme="majorHAnsi" w:hAnsiTheme="majorHAnsi" w:cstheme="majorHAnsi"/>
                </w:rPr>
                <w:delText>IMS</w:delText>
              </w:r>
            </w:del>
          </w:p>
        </w:tc>
        <w:tc>
          <w:tcPr>
            <w:tcW w:w="7933" w:type="dxa"/>
            <w:vAlign w:val="center"/>
          </w:tcPr>
          <w:p w14:paraId="129D789A" w14:textId="651CB444" w:rsidR="00804B9D" w:rsidRPr="003C1896" w:rsidDel="00011227" w:rsidRDefault="00804B9D" w:rsidP="003C1896">
            <w:pPr>
              <w:pStyle w:val="Tabletext"/>
              <w:spacing w:before="20" w:after="20"/>
              <w:rPr>
                <w:del w:id="2403" w:author="KN-NZ-Presentation, Funktional" w:date="2017-06-12T21:31:00Z"/>
                <w:rFonts w:asciiTheme="majorHAnsi" w:hAnsiTheme="majorHAnsi" w:cstheme="majorHAnsi"/>
              </w:rPr>
            </w:pPr>
            <w:del w:id="2404" w:author="KN-NZ-Presentation, Funktional" w:date="2017-06-12T21:31:00Z">
              <w:r w:rsidRPr="003C1896" w:rsidDel="00011227">
                <w:rPr>
                  <w:rFonts w:asciiTheme="majorHAnsi" w:hAnsiTheme="majorHAnsi" w:cstheme="majorHAnsi"/>
                </w:rPr>
                <w:delText>Integrity Monitoring Service</w:delText>
              </w:r>
            </w:del>
          </w:p>
        </w:tc>
      </w:tr>
      <w:tr w:rsidR="00804B9D" w:rsidRPr="00891414" w14:paraId="402AFF3C" w14:textId="77777777" w:rsidTr="0004798D">
        <w:trPr>
          <w:trHeight w:hRule="exact" w:val="340"/>
        </w:trPr>
        <w:tc>
          <w:tcPr>
            <w:tcW w:w="2263" w:type="dxa"/>
            <w:vAlign w:val="center"/>
          </w:tcPr>
          <w:p w14:paraId="3003AB56"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IR</w:t>
            </w:r>
          </w:p>
        </w:tc>
        <w:tc>
          <w:tcPr>
            <w:tcW w:w="7933" w:type="dxa"/>
            <w:vAlign w:val="center"/>
          </w:tcPr>
          <w:p w14:paraId="17D0CBE6"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Integrity Risk</w:t>
            </w:r>
          </w:p>
        </w:tc>
      </w:tr>
      <w:tr w:rsidR="00F46010" w:rsidRPr="00891414" w14:paraId="7475F91B" w14:textId="77777777" w:rsidTr="0004798D">
        <w:trPr>
          <w:trHeight w:hRule="exact" w:val="340"/>
          <w:ins w:id="2405" w:author="KN-NZ-Presentation, Funktional" w:date="2017-06-12T21:38:00Z"/>
        </w:trPr>
        <w:tc>
          <w:tcPr>
            <w:tcW w:w="2263" w:type="dxa"/>
            <w:vAlign w:val="center"/>
          </w:tcPr>
          <w:p w14:paraId="1E4768E1" w14:textId="6CE28222" w:rsidR="00F46010" w:rsidRPr="003C1896" w:rsidRDefault="00F46010" w:rsidP="003C1896">
            <w:pPr>
              <w:pStyle w:val="Tableheading"/>
              <w:spacing w:before="20" w:after="20"/>
              <w:rPr>
                <w:ins w:id="2406" w:author="KN-NZ-Presentation, Funktional" w:date="2017-06-12T21:38:00Z"/>
                <w:rFonts w:asciiTheme="majorHAnsi" w:hAnsiTheme="majorHAnsi" w:cstheme="majorHAnsi"/>
              </w:rPr>
            </w:pPr>
            <w:ins w:id="2407" w:author="KN-NZ-Presentation, Funktional" w:date="2017-06-12T21:38:00Z">
              <w:r>
                <w:rPr>
                  <w:rFonts w:asciiTheme="majorHAnsi" w:hAnsiTheme="majorHAnsi" w:cstheme="majorHAnsi"/>
                </w:rPr>
                <w:t>IRNSS</w:t>
              </w:r>
            </w:ins>
          </w:p>
        </w:tc>
        <w:tc>
          <w:tcPr>
            <w:tcW w:w="7933" w:type="dxa"/>
            <w:vAlign w:val="center"/>
          </w:tcPr>
          <w:p w14:paraId="348F31CB" w14:textId="48A73FD2" w:rsidR="00F46010" w:rsidRPr="003C1896" w:rsidRDefault="00F46010" w:rsidP="003C1896">
            <w:pPr>
              <w:pStyle w:val="Tabletext"/>
              <w:spacing w:before="20" w:after="20"/>
              <w:rPr>
                <w:ins w:id="2408" w:author="KN-NZ-Presentation, Funktional" w:date="2017-06-12T21:38:00Z"/>
                <w:rFonts w:asciiTheme="majorHAnsi" w:hAnsiTheme="majorHAnsi" w:cstheme="majorHAnsi"/>
              </w:rPr>
            </w:pPr>
            <w:ins w:id="2409" w:author="KN-NZ-Presentation, Funktional" w:date="2017-06-12T21:38:00Z">
              <w:r>
                <w:rPr>
                  <w:rFonts w:asciiTheme="majorHAnsi" w:hAnsiTheme="majorHAnsi" w:cstheme="majorHAnsi"/>
                </w:rPr>
                <w:t>Indian Regional Navigation Satellite System</w:t>
              </w:r>
            </w:ins>
          </w:p>
        </w:tc>
      </w:tr>
      <w:tr w:rsidR="00804B9D" w:rsidRPr="00891414" w14:paraId="07CEB725" w14:textId="77777777" w:rsidTr="0004798D">
        <w:trPr>
          <w:trHeight w:hRule="exact" w:val="340"/>
        </w:trPr>
        <w:tc>
          <w:tcPr>
            <w:tcW w:w="2263" w:type="dxa"/>
            <w:vAlign w:val="center"/>
          </w:tcPr>
          <w:p w14:paraId="4C8E81FA" w14:textId="23937861" w:rsidR="00804B9D" w:rsidRPr="003C1896" w:rsidRDefault="00804B9D" w:rsidP="003C1896">
            <w:pPr>
              <w:pStyle w:val="Tableheading"/>
              <w:spacing w:before="20" w:after="20"/>
              <w:rPr>
                <w:rFonts w:asciiTheme="majorHAnsi" w:hAnsiTheme="majorHAnsi" w:cstheme="majorHAnsi"/>
              </w:rPr>
            </w:pPr>
            <w:del w:id="2410" w:author="KN-NZ-Presentation, Funktional" w:date="2017-06-13T17:01:00Z">
              <w:r w:rsidRPr="003C1896" w:rsidDel="0083207E">
                <w:rPr>
                  <w:rFonts w:asciiTheme="majorHAnsi" w:hAnsiTheme="majorHAnsi" w:cstheme="majorHAnsi"/>
                </w:rPr>
                <w:delText>KPI</w:delText>
              </w:r>
            </w:del>
          </w:p>
        </w:tc>
        <w:tc>
          <w:tcPr>
            <w:tcW w:w="7933" w:type="dxa"/>
            <w:vAlign w:val="center"/>
          </w:tcPr>
          <w:p w14:paraId="121D4437" w14:textId="19DF38D1" w:rsidR="00804B9D" w:rsidRPr="003C1896" w:rsidRDefault="00804B9D" w:rsidP="003C1896">
            <w:pPr>
              <w:pStyle w:val="Tabletext"/>
              <w:spacing w:before="20" w:after="20"/>
              <w:rPr>
                <w:rFonts w:asciiTheme="majorHAnsi" w:hAnsiTheme="majorHAnsi" w:cstheme="majorHAnsi"/>
              </w:rPr>
            </w:pPr>
            <w:del w:id="2411" w:author="KN-NZ-Presentation, Funktional" w:date="2017-06-13T17:01:00Z">
              <w:r w:rsidRPr="003C1896" w:rsidDel="0083207E">
                <w:rPr>
                  <w:rFonts w:asciiTheme="majorHAnsi" w:hAnsiTheme="majorHAnsi" w:cstheme="majorHAnsi"/>
                </w:rPr>
                <w:delText>Key Performance Identifier</w:delText>
              </w:r>
            </w:del>
          </w:p>
        </w:tc>
      </w:tr>
      <w:tr w:rsidR="00F46010" w:rsidRPr="00891414" w14:paraId="7E2B2B39" w14:textId="77777777" w:rsidTr="0004798D">
        <w:trPr>
          <w:trHeight w:hRule="exact" w:val="340"/>
          <w:ins w:id="2412" w:author="KN-NZ-Presentation, Funktional" w:date="2017-06-12T21:39:00Z"/>
        </w:trPr>
        <w:tc>
          <w:tcPr>
            <w:tcW w:w="2263" w:type="dxa"/>
            <w:vAlign w:val="center"/>
          </w:tcPr>
          <w:p w14:paraId="62BADF92" w14:textId="59261467" w:rsidR="00F46010" w:rsidRPr="003C1896" w:rsidRDefault="00F46010" w:rsidP="003C1896">
            <w:pPr>
              <w:pStyle w:val="Tableheading"/>
              <w:spacing w:before="20" w:after="20"/>
              <w:rPr>
                <w:ins w:id="2413" w:author="KN-NZ-Presentation, Funktional" w:date="2017-06-12T21:39:00Z"/>
                <w:rFonts w:asciiTheme="majorHAnsi" w:hAnsiTheme="majorHAnsi" w:cstheme="majorHAnsi"/>
              </w:rPr>
            </w:pPr>
            <w:ins w:id="2414" w:author="KN-NZ-Presentation, Funktional" w:date="2017-06-12T21:39:00Z">
              <w:r>
                <w:rPr>
                  <w:rFonts w:asciiTheme="majorHAnsi" w:hAnsiTheme="majorHAnsi" w:cstheme="majorHAnsi"/>
                </w:rPr>
                <w:t>LORAN-C</w:t>
              </w:r>
            </w:ins>
          </w:p>
        </w:tc>
        <w:tc>
          <w:tcPr>
            <w:tcW w:w="7933" w:type="dxa"/>
            <w:vAlign w:val="center"/>
          </w:tcPr>
          <w:p w14:paraId="361FD495" w14:textId="5F5F0BCD" w:rsidR="00F46010" w:rsidRPr="003C1896" w:rsidRDefault="00ED2B42" w:rsidP="00ED2B42">
            <w:pPr>
              <w:pStyle w:val="Tabletext"/>
              <w:spacing w:before="20" w:after="20"/>
              <w:rPr>
                <w:ins w:id="2415" w:author="KN-NZ-Presentation, Funktional" w:date="2017-06-12T21:39:00Z"/>
                <w:rFonts w:asciiTheme="majorHAnsi" w:hAnsiTheme="majorHAnsi" w:cstheme="majorHAnsi"/>
              </w:rPr>
            </w:pPr>
            <w:ins w:id="2416" w:author="KN-NZ-Presentation, Funktional" w:date="2017-06-12T21:53:00Z">
              <w:r>
                <w:rPr>
                  <w:rFonts w:asciiTheme="majorHAnsi" w:hAnsiTheme="majorHAnsi" w:cstheme="majorHAnsi"/>
                </w:rPr>
                <w:t xml:space="preserve">Version three of Long </w:t>
              </w:r>
            </w:ins>
            <w:ins w:id="2417" w:author="KN-NZ-Presentation, Funktional" w:date="2017-06-12T21:54:00Z">
              <w:r>
                <w:rPr>
                  <w:rFonts w:asciiTheme="majorHAnsi" w:hAnsiTheme="majorHAnsi" w:cstheme="majorHAnsi"/>
                </w:rPr>
                <w:t>Ra</w:t>
              </w:r>
            </w:ins>
            <w:ins w:id="2418" w:author="KN-NZ-Presentation, Funktional" w:date="2017-06-12T21:53:00Z">
              <w:r>
                <w:rPr>
                  <w:rFonts w:asciiTheme="majorHAnsi" w:hAnsiTheme="majorHAnsi" w:cstheme="majorHAnsi"/>
                </w:rPr>
                <w:t>nge</w:t>
              </w:r>
            </w:ins>
            <w:ins w:id="2419" w:author="KN-NZ-Presentation, Funktional" w:date="2017-06-12T21:54:00Z">
              <w:r>
                <w:rPr>
                  <w:rFonts w:asciiTheme="majorHAnsi" w:hAnsiTheme="majorHAnsi" w:cstheme="majorHAnsi"/>
                </w:rPr>
                <w:t xml:space="preserve"> Navigation system</w:t>
              </w:r>
            </w:ins>
          </w:p>
        </w:tc>
      </w:tr>
      <w:tr w:rsidR="00804B9D" w:rsidRPr="00891414" w14:paraId="5442CEBD" w14:textId="77777777" w:rsidTr="0004798D">
        <w:trPr>
          <w:trHeight w:hRule="exact" w:val="340"/>
        </w:trPr>
        <w:tc>
          <w:tcPr>
            <w:tcW w:w="2263" w:type="dxa"/>
            <w:vAlign w:val="center"/>
          </w:tcPr>
          <w:p w14:paraId="2054ACA8" w14:textId="77777777" w:rsidR="00804B9D" w:rsidRPr="003C1896" w:rsidRDefault="00804B9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MGBAS</w:t>
            </w:r>
          </w:p>
        </w:tc>
        <w:tc>
          <w:tcPr>
            <w:tcW w:w="7933" w:type="dxa"/>
            <w:vAlign w:val="center"/>
          </w:tcPr>
          <w:p w14:paraId="6B7074EE"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Maritime GBAS</w:t>
            </w:r>
          </w:p>
        </w:tc>
      </w:tr>
      <w:tr w:rsidR="00804B9D" w:rsidRPr="00891414" w14:paraId="7E5A651F" w14:textId="77777777" w:rsidTr="0004798D">
        <w:trPr>
          <w:trHeight w:hRule="exact" w:val="340"/>
        </w:trPr>
        <w:tc>
          <w:tcPr>
            <w:tcW w:w="2263" w:type="dxa"/>
            <w:vAlign w:val="center"/>
          </w:tcPr>
          <w:p w14:paraId="2202014D"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MSAS</w:t>
            </w:r>
          </w:p>
        </w:tc>
        <w:tc>
          <w:tcPr>
            <w:tcW w:w="7933" w:type="dxa"/>
            <w:vAlign w:val="center"/>
          </w:tcPr>
          <w:p w14:paraId="41F8BC3E"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Multi-functional Satellite Augmentation System</w:t>
            </w:r>
          </w:p>
        </w:tc>
      </w:tr>
      <w:tr w:rsidR="00804B9D" w:rsidRPr="00891414" w14:paraId="7FAA1713" w14:textId="77777777" w:rsidTr="0004798D">
        <w:trPr>
          <w:trHeight w:hRule="exact" w:val="340"/>
        </w:trPr>
        <w:tc>
          <w:tcPr>
            <w:tcW w:w="2263" w:type="dxa"/>
            <w:vAlign w:val="center"/>
          </w:tcPr>
          <w:p w14:paraId="6CE644DA" w14:textId="77777777" w:rsidR="00804B9D" w:rsidRPr="003C1896" w:rsidRDefault="00804B9D" w:rsidP="003C1896">
            <w:pPr>
              <w:pStyle w:val="Tableheading"/>
              <w:spacing w:before="20" w:after="20"/>
              <w:rPr>
                <w:rFonts w:asciiTheme="majorHAnsi" w:hAnsiTheme="majorHAnsi" w:cstheme="majorHAnsi"/>
                <w:b w:val="0"/>
              </w:rPr>
            </w:pPr>
            <w:r w:rsidRPr="003C1896">
              <w:rPr>
                <w:rFonts w:asciiTheme="majorHAnsi" w:hAnsiTheme="majorHAnsi" w:cstheme="majorHAnsi"/>
              </w:rPr>
              <w:t>MSI</w:t>
            </w:r>
          </w:p>
        </w:tc>
        <w:tc>
          <w:tcPr>
            <w:tcW w:w="7933" w:type="dxa"/>
            <w:vAlign w:val="center"/>
          </w:tcPr>
          <w:p w14:paraId="58EC634B"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Maritime Safety Information</w:t>
            </w:r>
          </w:p>
        </w:tc>
      </w:tr>
      <w:tr w:rsidR="00804B9D" w:rsidRPr="00891414" w14:paraId="5BAC483A" w14:textId="77777777" w:rsidTr="0004798D">
        <w:trPr>
          <w:trHeight w:hRule="exact" w:val="340"/>
          <w:ins w:id="2420" w:author="Gewies, Stefan" w:date="2017-06-06T15:09:00Z"/>
        </w:trPr>
        <w:tc>
          <w:tcPr>
            <w:tcW w:w="2263" w:type="dxa"/>
            <w:vAlign w:val="center"/>
          </w:tcPr>
          <w:p w14:paraId="11517AA8" w14:textId="14D748AC" w:rsidR="00804B9D" w:rsidRPr="003C1896" w:rsidRDefault="00804B9D" w:rsidP="003C1896">
            <w:pPr>
              <w:pStyle w:val="Tableheading"/>
              <w:spacing w:before="20" w:after="20"/>
              <w:rPr>
                <w:ins w:id="2421" w:author="Gewies, Stefan" w:date="2017-06-06T15:09:00Z"/>
                <w:rFonts w:asciiTheme="majorHAnsi" w:hAnsiTheme="majorHAnsi" w:cstheme="majorHAnsi"/>
              </w:rPr>
            </w:pPr>
            <w:ins w:id="2422" w:author="Gewies, Stefan" w:date="2017-06-06T15:09:00Z">
              <w:r>
                <w:rPr>
                  <w:rFonts w:asciiTheme="majorHAnsi" w:hAnsiTheme="majorHAnsi" w:cstheme="majorHAnsi"/>
                </w:rPr>
                <w:t>OS</w:t>
              </w:r>
            </w:ins>
          </w:p>
        </w:tc>
        <w:tc>
          <w:tcPr>
            <w:tcW w:w="7933" w:type="dxa"/>
            <w:vAlign w:val="center"/>
          </w:tcPr>
          <w:p w14:paraId="7DDB2877" w14:textId="582B6BE6" w:rsidR="00804B9D" w:rsidRPr="003C1896" w:rsidRDefault="00804B9D" w:rsidP="003C1896">
            <w:pPr>
              <w:pStyle w:val="Tabletext"/>
              <w:spacing w:before="20" w:after="20"/>
              <w:rPr>
                <w:ins w:id="2423" w:author="Gewies, Stefan" w:date="2017-06-06T15:09:00Z"/>
                <w:rFonts w:asciiTheme="majorHAnsi" w:hAnsiTheme="majorHAnsi" w:cstheme="majorHAnsi"/>
              </w:rPr>
            </w:pPr>
            <w:ins w:id="2424" w:author="Gewies, Stefan" w:date="2017-06-06T15:09:00Z">
              <w:r>
                <w:rPr>
                  <w:rFonts w:asciiTheme="majorHAnsi" w:hAnsiTheme="majorHAnsi" w:cstheme="majorHAnsi"/>
                </w:rPr>
                <w:t>Open Service</w:t>
              </w:r>
            </w:ins>
          </w:p>
        </w:tc>
      </w:tr>
      <w:tr w:rsidR="00804B9D" w:rsidRPr="00891414" w14:paraId="5F684A5C" w14:textId="77777777" w:rsidTr="0004798D">
        <w:trPr>
          <w:trHeight w:hRule="exact" w:val="340"/>
        </w:trPr>
        <w:tc>
          <w:tcPr>
            <w:tcW w:w="2263" w:type="dxa"/>
            <w:vAlign w:val="center"/>
          </w:tcPr>
          <w:p w14:paraId="3B442425" w14:textId="2B36A878" w:rsidR="00804B9D" w:rsidRPr="003C1896" w:rsidRDefault="00804B9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w:t>
            </w:r>
          </w:p>
        </w:tc>
        <w:tc>
          <w:tcPr>
            <w:tcW w:w="7933" w:type="dxa"/>
            <w:vAlign w:val="center"/>
          </w:tcPr>
          <w:p w14:paraId="402B7D07"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Probability</w:t>
            </w:r>
          </w:p>
        </w:tc>
      </w:tr>
      <w:tr w:rsidR="00804B9D" w:rsidRPr="00891414" w:rsidDel="00011227" w14:paraId="5A085AED" w14:textId="40D7DF1B" w:rsidTr="0004798D">
        <w:trPr>
          <w:trHeight w:hRule="exact" w:val="340"/>
          <w:del w:id="2425" w:author="KN-NZ-Presentation, Funktional" w:date="2017-06-12T21:31:00Z"/>
        </w:trPr>
        <w:tc>
          <w:tcPr>
            <w:tcW w:w="2263" w:type="dxa"/>
            <w:vAlign w:val="center"/>
          </w:tcPr>
          <w:p w14:paraId="3EF99CF0" w14:textId="391BF6F5" w:rsidR="00804B9D" w:rsidRPr="003C1896" w:rsidDel="00011227" w:rsidRDefault="00804B9D" w:rsidP="003C1896">
            <w:pPr>
              <w:pStyle w:val="Tableheading"/>
              <w:spacing w:before="20" w:after="20"/>
              <w:rPr>
                <w:del w:id="2426" w:author="KN-NZ-Presentation, Funktional" w:date="2017-06-12T21:31:00Z"/>
                <w:rFonts w:asciiTheme="majorHAnsi" w:hAnsiTheme="majorHAnsi" w:cstheme="majorHAnsi"/>
              </w:rPr>
            </w:pPr>
            <w:del w:id="2427" w:author="KN-NZ-Presentation, Funktional" w:date="2017-06-12T21:31:00Z">
              <w:r w:rsidRPr="003C1896" w:rsidDel="00011227">
                <w:rPr>
                  <w:rFonts w:asciiTheme="majorHAnsi" w:hAnsiTheme="majorHAnsi" w:cstheme="majorHAnsi"/>
                </w:rPr>
                <w:delText>P4R</w:delText>
              </w:r>
            </w:del>
          </w:p>
        </w:tc>
        <w:tc>
          <w:tcPr>
            <w:tcW w:w="7933" w:type="dxa"/>
            <w:vAlign w:val="center"/>
          </w:tcPr>
          <w:p w14:paraId="09068426" w14:textId="5C3D905B" w:rsidR="00804B9D" w:rsidRPr="003C1896" w:rsidDel="00011227" w:rsidRDefault="00804B9D" w:rsidP="003C1896">
            <w:pPr>
              <w:pStyle w:val="Tabletext"/>
              <w:spacing w:before="20" w:after="20"/>
              <w:rPr>
                <w:del w:id="2428" w:author="KN-NZ-Presentation, Funktional" w:date="2017-06-12T21:31:00Z"/>
                <w:rFonts w:asciiTheme="majorHAnsi" w:hAnsiTheme="majorHAnsi" w:cstheme="majorHAnsi"/>
              </w:rPr>
            </w:pPr>
            <w:del w:id="2429" w:author="KN-NZ-Presentation, Funktional" w:date="2017-06-12T21:31:00Z">
              <w:r w:rsidRPr="003C1896" w:rsidDel="00011227">
                <w:rPr>
                  <w:rFonts w:asciiTheme="majorHAnsi" w:hAnsiTheme="majorHAnsi" w:cstheme="majorHAnsi"/>
                </w:rPr>
                <w:delText>Positioning for Ranging</w:delText>
              </w:r>
            </w:del>
          </w:p>
        </w:tc>
      </w:tr>
      <w:tr w:rsidR="00804B9D" w:rsidRPr="00891414" w14:paraId="5CFE1E77" w14:textId="77777777" w:rsidTr="0004798D">
        <w:trPr>
          <w:trHeight w:hRule="exact" w:val="340"/>
        </w:trPr>
        <w:tc>
          <w:tcPr>
            <w:tcW w:w="2263" w:type="dxa"/>
            <w:vAlign w:val="center"/>
          </w:tcPr>
          <w:p w14:paraId="0D952DFC" w14:textId="77777777" w:rsidR="00804B9D" w:rsidRPr="003C1896" w:rsidRDefault="00804B9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PNT</w:t>
            </w:r>
          </w:p>
        </w:tc>
        <w:tc>
          <w:tcPr>
            <w:tcW w:w="7933" w:type="dxa"/>
            <w:vAlign w:val="center"/>
          </w:tcPr>
          <w:p w14:paraId="2F11E800"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Position, Navigation, and Time</w:t>
            </w:r>
          </w:p>
        </w:tc>
      </w:tr>
      <w:tr w:rsidR="00804B9D" w:rsidRPr="00891414" w14:paraId="155EC3AE" w14:textId="77777777" w:rsidTr="0004798D">
        <w:trPr>
          <w:trHeight w:hRule="exact" w:val="340"/>
        </w:trPr>
        <w:tc>
          <w:tcPr>
            <w:tcW w:w="2263" w:type="dxa"/>
            <w:vAlign w:val="center"/>
          </w:tcPr>
          <w:p w14:paraId="1BE3AC99" w14:textId="77777777" w:rsidR="00804B9D" w:rsidRPr="003C1896" w:rsidRDefault="00804B9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PVT</w:t>
            </w:r>
          </w:p>
        </w:tc>
        <w:tc>
          <w:tcPr>
            <w:tcW w:w="7933" w:type="dxa"/>
            <w:vAlign w:val="center"/>
          </w:tcPr>
          <w:p w14:paraId="08613C9B"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Position, Velocity, and Time</w:t>
            </w:r>
          </w:p>
        </w:tc>
      </w:tr>
      <w:tr w:rsidR="00804B9D" w:rsidRPr="00891414" w14:paraId="02303F5F" w14:textId="77777777" w:rsidTr="0004798D">
        <w:trPr>
          <w:trHeight w:hRule="exact" w:val="340"/>
        </w:trPr>
        <w:tc>
          <w:tcPr>
            <w:tcW w:w="2263" w:type="dxa"/>
            <w:vAlign w:val="center"/>
          </w:tcPr>
          <w:p w14:paraId="6F85949E" w14:textId="77777777" w:rsidR="00804B9D" w:rsidRPr="003C1896" w:rsidRDefault="00804B9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PPP</w:t>
            </w:r>
          </w:p>
        </w:tc>
        <w:tc>
          <w:tcPr>
            <w:tcW w:w="7933" w:type="dxa"/>
            <w:vAlign w:val="center"/>
          </w:tcPr>
          <w:p w14:paraId="72A36A41"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Precise Point Positioning</w:t>
            </w:r>
          </w:p>
        </w:tc>
      </w:tr>
      <w:tr w:rsidR="00804B9D" w:rsidRPr="00891414" w:rsidDel="00011227" w14:paraId="52B9625C" w14:textId="3923C7A8" w:rsidTr="0004798D">
        <w:trPr>
          <w:trHeight w:hRule="exact" w:val="340"/>
          <w:del w:id="2430" w:author="KN-NZ-Presentation, Funktional" w:date="2017-06-12T21:31:00Z"/>
        </w:trPr>
        <w:tc>
          <w:tcPr>
            <w:tcW w:w="2263" w:type="dxa"/>
            <w:vAlign w:val="center"/>
          </w:tcPr>
          <w:p w14:paraId="0FFBC774" w14:textId="1DB28B1B" w:rsidR="00804B9D" w:rsidRPr="003C1896" w:rsidDel="00011227" w:rsidRDefault="00804B9D" w:rsidP="003C1896">
            <w:pPr>
              <w:pStyle w:val="Tableheading"/>
              <w:spacing w:before="20" w:after="20"/>
              <w:rPr>
                <w:del w:id="2431" w:author="KN-NZ-Presentation, Funktional" w:date="2017-06-12T21:31:00Z"/>
                <w:rFonts w:asciiTheme="majorHAnsi" w:hAnsiTheme="majorHAnsi" w:cstheme="majorHAnsi"/>
              </w:rPr>
            </w:pPr>
            <w:del w:id="2432" w:author="KN-NZ-Presentation, Funktional" w:date="2017-06-12T21:31:00Z">
              <w:r w:rsidRPr="003C1896" w:rsidDel="00011227">
                <w:rPr>
                  <w:rFonts w:asciiTheme="majorHAnsi" w:hAnsiTheme="majorHAnsi" w:cstheme="majorHAnsi"/>
                </w:rPr>
                <w:lastRenderedPageBreak/>
                <w:delText>R4P</w:delText>
              </w:r>
            </w:del>
          </w:p>
        </w:tc>
        <w:tc>
          <w:tcPr>
            <w:tcW w:w="7933" w:type="dxa"/>
            <w:vAlign w:val="center"/>
          </w:tcPr>
          <w:p w14:paraId="491F5980" w14:textId="46FB7E29" w:rsidR="00804B9D" w:rsidRPr="003C1896" w:rsidDel="00011227" w:rsidRDefault="00804B9D" w:rsidP="003C1896">
            <w:pPr>
              <w:pStyle w:val="Tabletext"/>
              <w:spacing w:before="20" w:after="20"/>
              <w:rPr>
                <w:del w:id="2433" w:author="KN-NZ-Presentation, Funktional" w:date="2017-06-12T21:31:00Z"/>
                <w:rFonts w:asciiTheme="majorHAnsi" w:hAnsiTheme="majorHAnsi" w:cstheme="majorHAnsi"/>
              </w:rPr>
            </w:pPr>
            <w:del w:id="2434" w:author="KN-NZ-Presentation, Funktional" w:date="2017-06-12T21:31:00Z">
              <w:r w:rsidRPr="003C1896" w:rsidDel="00011227">
                <w:rPr>
                  <w:rFonts w:asciiTheme="majorHAnsi" w:hAnsiTheme="majorHAnsi" w:cstheme="majorHAnsi"/>
                </w:rPr>
                <w:delText>Ranging for Positioning</w:delText>
              </w:r>
            </w:del>
          </w:p>
        </w:tc>
      </w:tr>
      <w:tr w:rsidR="00804B9D" w:rsidRPr="00891414" w14:paraId="11D2FC9F" w14:textId="77777777" w:rsidTr="00165973">
        <w:trPr>
          <w:trHeight w:hRule="exact" w:val="340"/>
          <w:ins w:id="2435" w:author="Gewies, Stefan" w:date="2017-06-06T15:10:00Z"/>
        </w:trPr>
        <w:tc>
          <w:tcPr>
            <w:tcW w:w="2263" w:type="dxa"/>
            <w:vAlign w:val="center"/>
          </w:tcPr>
          <w:p w14:paraId="38AE6480" w14:textId="77777777" w:rsidR="00804B9D" w:rsidRPr="003C1896" w:rsidRDefault="00804B9D" w:rsidP="00165973">
            <w:pPr>
              <w:pStyle w:val="Tableheading"/>
              <w:spacing w:before="20" w:after="20"/>
              <w:rPr>
                <w:ins w:id="2436" w:author="Gewies, Stefan" w:date="2017-06-06T15:10:00Z"/>
                <w:rFonts w:asciiTheme="majorHAnsi" w:hAnsiTheme="majorHAnsi" w:cstheme="majorHAnsi"/>
              </w:rPr>
            </w:pPr>
            <w:ins w:id="2437" w:author="Gewies, Stefan" w:date="2017-06-06T15:10:00Z">
              <w:r>
                <w:rPr>
                  <w:rFonts w:asciiTheme="majorHAnsi" w:hAnsiTheme="majorHAnsi" w:cstheme="majorHAnsi"/>
                </w:rPr>
                <w:t>PPS</w:t>
              </w:r>
            </w:ins>
          </w:p>
        </w:tc>
        <w:tc>
          <w:tcPr>
            <w:tcW w:w="7933" w:type="dxa"/>
            <w:vAlign w:val="center"/>
          </w:tcPr>
          <w:p w14:paraId="15524FFB" w14:textId="77777777" w:rsidR="00804B9D" w:rsidRPr="003C1896" w:rsidRDefault="00804B9D" w:rsidP="00165973">
            <w:pPr>
              <w:pStyle w:val="Tabletext"/>
              <w:spacing w:before="20" w:after="20"/>
              <w:rPr>
                <w:ins w:id="2438" w:author="Gewies, Stefan" w:date="2017-06-06T15:10:00Z"/>
                <w:rFonts w:asciiTheme="majorHAnsi" w:hAnsiTheme="majorHAnsi" w:cstheme="majorHAnsi"/>
              </w:rPr>
            </w:pPr>
            <w:ins w:id="2439" w:author="Gewies, Stefan" w:date="2017-06-06T15:10:00Z">
              <w:r>
                <w:rPr>
                  <w:rFonts w:asciiTheme="majorHAnsi" w:hAnsiTheme="majorHAnsi" w:cstheme="majorHAnsi"/>
                </w:rPr>
                <w:t>Precise Positioning Service</w:t>
              </w:r>
            </w:ins>
          </w:p>
        </w:tc>
      </w:tr>
      <w:tr w:rsidR="00804B9D" w:rsidRPr="00891414" w14:paraId="446DE2D7" w14:textId="77777777" w:rsidTr="00165973">
        <w:trPr>
          <w:trHeight w:hRule="exact" w:val="340"/>
          <w:ins w:id="2440" w:author="Gewies, Stefan" w:date="2017-06-06T15:10:00Z"/>
        </w:trPr>
        <w:tc>
          <w:tcPr>
            <w:tcW w:w="2263" w:type="dxa"/>
            <w:vAlign w:val="center"/>
          </w:tcPr>
          <w:p w14:paraId="66320839" w14:textId="77777777" w:rsidR="00804B9D" w:rsidRDefault="00804B9D" w:rsidP="00165973">
            <w:pPr>
              <w:pStyle w:val="Tableheading"/>
              <w:spacing w:before="20" w:after="20"/>
              <w:rPr>
                <w:ins w:id="2441" w:author="Gewies, Stefan" w:date="2017-06-06T15:10:00Z"/>
                <w:rFonts w:asciiTheme="majorHAnsi" w:hAnsiTheme="majorHAnsi" w:cstheme="majorHAnsi"/>
              </w:rPr>
            </w:pPr>
            <w:ins w:id="2442" w:author="Gewies, Stefan" w:date="2017-06-06T15:10:00Z">
              <w:r>
                <w:rPr>
                  <w:rFonts w:asciiTheme="majorHAnsi" w:hAnsiTheme="majorHAnsi" w:cstheme="majorHAnsi"/>
                </w:rPr>
                <w:t>PRS</w:t>
              </w:r>
            </w:ins>
          </w:p>
        </w:tc>
        <w:tc>
          <w:tcPr>
            <w:tcW w:w="7933" w:type="dxa"/>
            <w:vAlign w:val="center"/>
          </w:tcPr>
          <w:p w14:paraId="28724FD8" w14:textId="77777777" w:rsidR="00804B9D" w:rsidRDefault="00804B9D" w:rsidP="00165973">
            <w:pPr>
              <w:pStyle w:val="Tabletext"/>
              <w:spacing w:before="20" w:after="20"/>
              <w:rPr>
                <w:ins w:id="2443" w:author="Gewies, Stefan" w:date="2017-06-06T15:10:00Z"/>
                <w:rFonts w:asciiTheme="majorHAnsi" w:hAnsiTheme="majorHAnsi" w:cstheme="majorHAnsi"/>
              </w:rPr>
            </w:pPr>
            <w:ins w:id="2444" w:author="Gewies, Stefan" w:date="2017-06-06T15:10:00Z">
              <w:r>
                <w:rPr>
                  <w:rFonts w:asciiTheme="majorHAnsi" w:hAnsiTheme="majorHAnsi" w:cstheme="majorHAnsi"/>
                </w:rPr>
                <w:t>Public Regulated Service</w:t>
              </w:r>
            </w:ins>
          </w:p>
        </w:tc>
      </w:tr>
      <w:tr w:rsidR="00F46010" w:rsidRPr="00891414" w14:paraId="78E5CB15" w14:textId="77777777" w:rsidTr="00165973">
        <w:trPr>
          <w:trHeight w:hRule="exact" w:val="340"/>
          <w:ins w:id="2445" w:author="KN-NZ-Presentation, Funktional" w:date="2017-06-12T21:35:00Z"/>
        </w:trPr>
        <w:tc>
          <w:tcPr>
            <w:tcW w:w="2263" w:type="dxa"/>
            <w:vAlign w:val="center"/>
          </w:tcPr>
          <w:p w14:paraId="77439B3F" w14:textId="22ACE3C9" w:rsidR="00F46010" w:rsidRDefault="00F46010" w:rsidP="00165973">
            <w:pPr>
              <w:pStyle w:val="Tableheading"/>
              <w:spacing w:before="20" w:after="20"/>
              <w:rPr>
                <w:ins w:id="2446" w:author="KN-NZ-Presentation, Funktional" w:date="2017-06-12T21:35:00Z"/>
                <w:rFonts w:asciiTheme="majorHAnsi" w:hAnsiTheme="majorHAnsi" w:cstheme="majorHAnsi"/>
              </w:rPr>
            </w:pPr>
            <w:ins w:id="2447" w:author="KN-NZ-Presentation, Funktional" w:date="2017-06-12T21:35:00Z">
              <w:r>
                <w:rPr>
                  <w:rFonts w:asciiTheme="majorHAnsi" w:hAnsiTheme="majorHAnsi" w:cstheme="majorHAnsi"/>
                </w:rPr>
                <w:t>QZSS</w:t>
              </w:r>
            </w:ins>
          </w:p>
        </w:tc>
        <w:tc>
          <w:tcPr>
            <w:tcW w:w="7933" w:type="dxa"/>
            <w:vAlign w:val="center"/>
          </w:tcPr>
          <w:p w14:paraId="77A7BC0A" w14:textId="10998E84" w:rsidR="00F46010" w:rsidRDefault="00F46010" w:rsidP="00165973">
            <w:pPr>
              <w:pStyle w:val="Tabletext"/>
              <w:spacing w:before="20" w:after="20"/>
              <w:rPr>
                <w:ins w:id="2448" w:author="KN-NZ-Presentation, Funktional" w:date="2017-06-12T21:35:00Z"/>
                <w:rFonts w:asciiTheme="majorHAnsi" w:hAnsiTheme="majorHAnsi" w:cstheme="majorHAnsi"/>
              </w:rPr>
            </w:pPr>
            <w:ins w:id="2449" w:author="KN-NZ-Presentation, Funktional" w:date="2017-06-12T21:36:00Z">
              <w:r>
                <w:rPr>
                  <w:rFonts w:asciiTheme="majorHAnsi" w:hAnsiTheme="majorHAnsi" w:cstheme="majorHAnsi"/>
                </w:rPr>
                <w:t>Quasi-Zenith Satellite System</w:t>
              </w:r>
            </w:ins>
          </w:p>
        </w:tc>
      </w:tr>
      <w:tr w:rsidR="00EF25F6" w:rsidRPr="00891414" w14:paraId="4F7BE210" w14:textId="77777777" w:rsidTr="00165973">
        <w:trPr>
          <w:trHeight w:hRule="exact" w:val="340"/>
          <w:ins w:id="2450" w:author="KN-NZ-Presentation, Funktional" w:date="2017-06-12T21:57:00Z"/>
        </w:trPr>
        <w:tc>
          <w:tcPr>
            <w:tcW w:w="2263" w:type="dxa"/>
            <w:vAlign w:val="center"/>
          </w:tcPr>
          <w:p w14:paraId="022A5BFB" w14:textId="5E9C608B" w:rsidR="00EF25F6" w:rsidRDefault="00EF25F6" w:rsidP="00165973">
            <w:pPr>
              <w:pStyle w:val="Tableheading"/>
              <w:spacing w:before="20" w:after="20"/>
              <w:rPr>
                <w:ins w:id="2451" w:author="KN-NZ-Presentation, Funktional" w:date="2017-06-12T21:57:00Z"/>
                <w:rFonts w:asciiTheme="majorHAnsi" w:hAnsiTheme="majorHAnsi" w:cstheme="majorHAnsi"/>
              </w:rPr>
            </w:pPr>
            <w:ins w:id="2452" w:author="KN-NZ-Presentation, Funktional" w:date="2017-06-12T21:57:00Z">
              <w:r>
                <w:rPr>
                  <w:rFonts w:asciiTheme="majorHAnsi" w:hAnsiTheme="majorHAnsi" w:cstheme="majorHAnsi"/>
                </w:rPr>
                <w:t>RACON</w:t>
              </w:r>
            </w:ins>
          </w:p>
        </w:tc>
        <w:tc>
          <w:tcPr>
            <w:tcW w:w="7933" w:type="dxa"/>
            <w:vAlign w:val="center"/>
          </w:tcPr>
          <w:p w14:paraId="2E17509A" w14:textId="77777777" w:rsidR="00EF25F6" w:rsidRDefault="00EF25F6" w:rsidP="00165973">
            <w:pPr>
              <w:pStyle w:val="Tabletext"/>
              <w:spacing w:before="20" w:after="20"/>
              <w:rPr>
                <w:ins w:id="2453" w:author="KN-NZ-Presentation, Funktional" w:date="2017-06-12T21:57:00Z"/>
                <w:rFonts w:asciiTheme="majorHAnsi" w:hAnsiTheme="majorHAnsi" w:cstheme="majorHAnsi"/>
              </w:rPr>
            </w:pPr>
          </w:p>
        </w:tc>
      </w:tr>
      <w:tr w:rsidR="00804B9D" w:rsidRPr="00891414" w14:paraId="246603E3" w14:textId="77777777" w:rsidTr="0004798D">
        <w:trPr>
          <w:trHeight w:hRule="exact" w:val="340"/>
        </w:trPr>
        <w:tc>
          <w:tcPr>
            <w:tcW w:w="2263" w:type="dxa"/>
            <w:vAlign w:val="center"/>
          </w:tcPr>
          <w:p w14:paraId="2CFF3B9D" w14:textId="77777777" w:rsidR="00804B9D" w:rsidRPr="003C1896" w:rsidRDefault="00804B9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RTK</w:t>
            </w:r>
          </w:p>
        </w:tc>
        <w:tc>
          <w:tcPr>
            <w:tcW w:w="7933" w:type="dxa"/>
            <w:vAlign w:val="center"/>
          </w:tcPr>
          <w:p w14:paraId="569EC7DB"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Real Time Kinematic</w:t>
            </w:r>
          </w:p>
        </w:tc>
      </w:tr>
      <w:tr w:rsidR="00B47C9A" w:rsidRPr="00891414" w14:paraId="0F4E5BDB" w14:textId="77777777" w:rsidTr="0004798D">
        <w:trPr>
          <w:trHeight w:hRule="exact" w:val="340"/>
          <w:ins w:id="2454" w:author="Gewies, Stefan" w:date="2017-06-07T09:58:00Z"/>
        </w:trPr>
        <w:tc>
          <w:tcPr>
            <w:tcW w:w="2263" w:type="dxa"/>
            <w:vAlign w:val="center"/>
          </w:tcPr>
          <w:p w14:paraId="010C96FE" w14:textId="17CC5DD5" w:rsidR="00B47C9A" w:rsidRPr="003C1896" w:rsidRDefault="00B47C9A" w:rsidP="003C1896">
            <w:pPr>
              <w:pStyle w:val="Tableheading"/>
              <w:spacing w:before="20" w:after="20"/>
              <w:rPr>
                <w:ins w:id="2455" w:author="Gewies, Stefan" w:date="2017-06-07T09:58:00Z"/>
                <w:rFonts w:asciiTheme="majorHAnsi" w:hAnsiTheme="majorHAnsi" w:cstheme="majorHAnsi"/>
              </w:rPr>
            </w:pPr>
            <w:ins w:id="2456" w:author="Gewies, Stefan" w:date="2017-06-07T09:58:00Z">
              <w:r>
                <w:rPr>
                  <w:rFonts w:asciiTheme="majorHAnsi" w:hAnsiTheme="majorHAnsi" w:cstheme="majorHAnsi"/>
                </w:rPr>
                <w:t>RTS</w:t>
              </w:r>
            </w:ins>
          </w:p>
        </w:tc>
        <w:tc>
          <w:tcPr>
            <w:tcW w:w="7933" w:type="dxa"/>
            <w:vAlign w:val="center"/>
          </w:tcPr>
          <w:p w14:paraId="5B094FFC" w14:textId="54AE49EF" w:rsidR="00B47C9A" w:rsidRPr="003C1896" w:rsidRDefault="00B47C9A" w:rsidP="00EF25F6">
            <w:pPr>
              <w:pStyle w:val="Tabletext"/>
              <w:spacing w:before="20" w:after="20"/>
              <w:rPr>
                <w:ins w:id="2457" w:author="Gewies, Stefan" w:date="2017-06-07T09:58:00Z"/>
                <w:rFonts w:asciiTheme="majorHAnsi" w:hAnsiTheme="majorHAnsi" w:cstheme="majorHAnsi"/>
              </w:rPr>
            </w:pPr>
            <w:ins w:id="2458" w:author="Gewies, Stefan" w:date="2017-06-07T09:59:00Z">
              <w:r w:rsidRPr="00B47C9A">
                <w:rPr>
                  <w:rFonts w:asciiTheme="majorHAnsi" w:hAnsiTheme="majorHAnsi" w:cstheme="majorHAnsi"/>
                </w:rPr>
                <w:t>Real-</w:t>
              </w:r>
              <w:del w:id="2459" w:author="KN-NZ-Presentation, Funktional" w:date="2017-06-12T21:58:00Z">
                <w:r w:rsidRPr="00B47C9A" w:rsidDel="00EF25F6">
                  <w:rPr>
                    <w:rFonts w:asciiTheme="majorHAnsi" w:hAnsiTheme="majorHAnsi" w:cstheme="majorHAnsi"/>
                  </w:rPr>
                  <w:delText>t</w:delText>
                </w:r>
              </w:del>
            </w:ins>
            <w:ins w:id="2460" w:author="KN-NZ-Presentation, Funktional" w:date="2017-06-12T21:58:00Z">
              <w:r w:rsidR="00EF25F6">
                <w:rPr>
                  <w:rFonts w:asciiTheme="majorHAnsi" w:hAnsiTheme="majorHAnsi" w:cstheme="majorHAnsi"/>
                </w:rPr>
                <w:t>T</w:t>
              </w:r>
            </w:ins>
            <w:ins w:id="2461" w:author="Gewies, Stefan" w:date="2017-06-07T09:59:00Z">
              <w:r w:rsidRPr="00B47C9A">
                <w:rPr>
                  <w:rFonts w:asciiTheme="majorHAnsi" w:hAnsiTheme="majorHAnsi" w:cstheme="majorHAnsi"/>
                </w:rPr>
                <w:t>ime Service</w:t>
              </w:r>
            </w:ins>
          </w:p>
        </w:tc>
      </w:tr>
      <w:tr w:rsidR="00804B9D" w:rsidRPr="00891414" w14:paraId="6465202A" w14:textId="77777777" w:rsidTr="0004798D">
        <w:trPr>
          <w:trHeight w:hRule="exact" w:val="340"/>
        </w:trPr>
        <w:tc>
          <w:tcPr>
            <w:tcW w:w="2263" w:type="dxa"/>
            <w:vAlign w:val="center"/>
          </w:tcPr>
          <w:p w14:paraId="78AFE172"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SBAS</w:t>
            </w:r>
          </w:p>
        </w:tc>
        <w:tc>
          <w:tcPr>
            <w:tcW w:w="7933" w:type="dxa"/>
            <w:vAlign w:val="center"/>
          </w:tcPr>
          <w:p w14:paraId="0E68C548"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Satellite-based Augmentation System</w:t>
            </w:r>
          </w:p>
        </w:tc>
      </w:tr>
      <w:tr w:rsidR="00804B9D" w:rsidRPr="00891414" w14:paraId="6ADC6436" w14:textId="77777777" w:rsidTr="0004798D">
        <w:trPr>
          <w:trHeight w:hRule="exact" w:val="340"/>
        </w:trPr>
        <w:tc>
          <w:tcPr>
            <w:tcW w:w="2263" w:type="dxa"/>
            <w:vAlign w:val="center"/>
          </w:tcPr>
          <w:p w14:paraId="168FD044"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SDCM</w:t>
            </w:r>
          </w:p>
        </w:tc>
        <w:tc>
          <w:tcPr>
            <w:tcW w:w="7933" w:type="dxa"/>
            <w:vAlign w:val="center"/>
          </w:tcPr>
          <w:p w14:paraId="26356E7C"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System of Differential Correction and Monitoring</w:t>
            </w:r>
          </w:p>
        </w:tc>
      </w:tr>
      <w:tr w:rsidR="00804B9D" w:rsidRPr="00891414" w14:paraId="1CC10649" w14:textId="77777777" w:rsidTr="00165973">
        <w:trPr>
          <w:trHeight w:hRule="exact" w:val="340"/>
          <w:ins w:id="2462" w:author="Gewies, Stefan" w:date="2017-06-06T15:10:00Z"/>
        </w:trPr>
        <w:tc>
          <w:tcPr>
            <w:tcW w:w="2263" w:type="dxa"/>
            <w:vAlign w:val="center"/>
          </w:tcPr>
          <w:p w14:paraId="46409DEB" w14:textId="77777777" w:rsidR="00804B9D" w:rsidRPr="003C1896" w:rsidRDefault="00804B9D" w:rsidP="00165973">
            <w:pPr>
              <w:pStyle w:val="Tableheading"/>
              <w:spacing w:before="20" w:after="20"/>
              <w:rPr>
                <w:ins w:id="2463" w:author="Gewies, Stefan" w:date="2017-06-06T15:10:00Z"/>
                <w:rFonts w:asciiTheme="majorHAnsi" w:hAnsiTheme="majorHAnsi" w:cstheme="majorHAnsi"/>
              </w:rPr>
            </w:pPr>
            <w:ins w:id="2464" w:author="Gewies, Stefan" w:date="2017-06-06T15:10:00Z">
              <w:r>
                <w:rPr>
                  <w:rFonts w:asciiTheme="majorHAnsi" w:hAnsiTheme="majorHAnsi" w:cstheme="majorHAnsi"/>
                </w:rPr>
                <w:t>SLAS</w:t>
              </w:r>
            </w:ins>
          </w:p>
        </w:tc>
        <w:tc>
          <w:tcPr>
            <w:tcW w:w="7933" w:type="dxa"/>
            <w:vAlign w:val="center"/>
          </w:tcPr>
          <w:p w14:paraId="37F713D8" w14:textId="77777777" w:rsidR="00804B9D" w:rsidRPr="003C1896" w:rsidRDefault="00804B9D" w:rsidP="00165973">
            <w:pPr>
              <w:pStyle w:val="Tabletext"/>
              <w:spacing w:before="20" w:after="20"/>
              <w:rPr>
                <w:ins w:id="2465" w:author="Gewies, Stefan" w:date="2017-06-06T15:10:00Z"/>
                <w:rFonts w:asciiTheme="majorHAnsi" w:hAnsiTheme="majorHAnsi" w:cstheme="majorHAnsi"/>
              </w:rPr>
            </w:pPr>
            <w:ins w:id="2466" w:author="Gewies, Stefan" w:date="2017-06-06T15:10:00Z">
              <w:r w:rsidRPr="00690E5F">
                <w:rPr>
                  <w:rFonts w:asciiTheme="majorHAnsi" w:hAnsiTheme="majorHAnsi" w:cstheme="majorHAnsi"/>
                </w:rPr>
                <w:t>Sub-meter Level Augmentation Service</w:t>
              </w:r>
            </w:ins>
          </w:p>
        </w:tc>
      </w:tr>
      <w:tr w:rsidR="00804B9D" w:rsidRPr="00891414" w14:paraId="7AF4EC6A" w14:textId="77777777" w:rsidTr="00165973">
        <w:trPr>
          <w:trHeight w:hRule="exact" w:val="340"/>
          <w:ins w:id="2467" w:author="Gewies, Stefan" w:date="2017-06-06T15:10:00Z"/>
        </w:trPr>
        <w:tc>
          <w:tcPr>
            <w:tcW w:w="2263" w:type="dxa"/>
            <w:vAlign w:val="center"/>
          </w:tcPr>
          <w:p w14:paraId="341AD691" w14:textId="77777777" w:rsidR="00804B9D" w:rsidRPr="003C1896" w:rsidRDefault="00804B9D" w:rsidP="00165973">
            <w:pPr>
              <w:pStyle w:val="Tableheading"/>
              <w:spacing w:before="20" w:after="20"/>
              <w:rPr>
                <w:ins w:id="2468" w:author="Gewies, Stefan" w:date="2017-06-06T15:10:00Z"/>
                <w:rFonts w:asciiTheme="majorHAnsi" w:hAnsiTheme="majorHAnsi" w:cstheme="majorHAnsi"/>
              </w:rPr>
            </w:pPr>
            <w:ins w:id="2469" w:author="Gewies, Stefan" w:date="2017-06-06T15:10:00Z">
              <w:r>
                <w:rPr>
                  <w:rFonts w:asciiTheme="majorHAnsi" w:hAnsiTheme="majorHAnsi" w:cstheme="majorHAnsi"/>
                </w:rPr>
                <w:t>SPS</w:t>
              </w:r>
            </w:ins>
          </w:p>
        </w:tc>
        <w:tc>
          <w:tcPr>
            <w:tcW w:w="7933" w:type="dxa"/>
            <w:vAlign w:val="center"/>
          </w:tcPr>
          <w:p w14:paraId="04A64D6C" w14:textId="77777777" w:rsidR="00804B9D" w:rsidRPr="003C1896" w:rsidRDefault="00804B9D" w:rsidP="00165973">
            <w:pPr>
              <w:pStyle w:val="Tabletext"/>
              <w:spacing w:before="20" w:after="20"/>
              <w:rPr>
                <w:ins w:id="2470" w:author="Gewies, Stefan" w:date="2017-06-06T15:10:00Z"/>
                <w:rFonts w:asciiTheme="majorHAnsi" w:hAnsiTheme="majorHAnsi" w:cstheme="majorHAnsi"/>
              </w:rPr>
            </w:pPr>
            <w:ins w:id="2471" w:author="Gewies, Stefan" w:date="2017-06-06T15:10:00Z">
              <w:r>
                <w:rPr>
                  <w:rFonts w:asciiTheme="majorHAnsi" w:hAnsiTheme="majorHAnsi" w:cstheme="majorHAnsi"/>
                </w:rPr>
                <w:t>Standard Positioning Service</w:t>
              </w:r>
            </w:ins>
          </w:p>
        </w:tc>
      </w:tr>
      <w:tr w:rsidR="00804B9D" w:rsidRPr="00891414" w14:paraId="48B99A14" w14:textId="77777777" w:rsidTr="0004798D">
        <w:trPr>
          <w:trHeight w:hRule="exact" w:val="340"/>
        </w:trPr>
        <w:tc>
          <w:tcPr>
            <w:tcW w:w="2263" w:type="dxa"/>
            <w:vAlign w:val="center"/>
          </w:tcPr>
          <w:p w14:paraId="23FD4B4D"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TTA</w:t>
            </w:r>
          </w:p>
        </w:tc>
        <w:tc>
          <w:tcPr>
            <w:tcW w:w="7933" w:type="dxa"/>
            <w:vAlign w:val="center"/>
          </w:tcPr>
          <w:p w14:paraId="473EA12A"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Time to Alarm</w:t>
            </w:r>
          </w:p>
        </w:tc>
      </w:tr>
      <w:tr w:rsidR="00804B9D" w:rsidRPr="00DD6A5B" w14:paraId="2E266865" w14:textId="77777777" w:rsidTr="0004798D">
        <w:trPr>
          <w:trHeight w:hRule="exact" w:val="340"/>
        </w:trPr>
        <w:tc>
          <w:tcPr>
            <w:tcW w:w="2263" w:type="dxa"/>
            <w:vAlign w:val="center"/>
          </w:tcPr>
          <w:p w14:paraId="1358D898"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VPA</w:t>
            </w:r>
          </w:p>
        </w:tc>
        <w:tc>
          <w:tcPr>
            <w:tcW w:w="7933" w:type="dxa"/>
            <w:vAlign w:val="center"/>
          </w:tcPr>
          <w:p w14:paraId="527A0533"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Vertical Position Accuracy (absolute)</w:t>
            </w:r>
          </w:p>
        </w:tc>
      </w:tr>
      <w:tr w:rsidR="00804B9D" w:rsidRPr="00891414" w14:paraId="4AF8DC29" w14:textId="77777777" w:rsidTr="0004798D">
        <w:trPr>
          <w:trHeight w:hRule="exact" w:val="340"/>
        </w:trPr>
        <w:tc>
          <w:tcPr>
            <w:tcW w:w="2263" w:type="dxa"/>
            <w:vAlign w:val="center"/>
          </w:tcPr>
          <w:p w14:paraId="127FAFA1" w14:textId="77777777" w:rsidR="00804B9D" w:rsidRPr="003C1896" w:rsidRDefault="00804B9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VPE</w:t>
            </w:r>
          </w:p>
        </w:tc>
        <w:tc>
          <w:tcPr>
            <w:tcW w:w="7933" w:type="dxa"/>
            <w:vAlign w:val="center"/>
          </w:tcPr>
          <w:p w14:paraId="47816B29"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Vertical Position Error (absolute)</w:t>
            </w:r>
          </w:p>
        </w:tc>
      </w:tr>
      <w:tr w:rsidR="00804B9D" w:rsidRPr="00891414" w14:paraId="06F5DC05" w14:textId="77777777" w:rsidTr="0004798D">
        <w:trPr>
          <w:trHeight w:hRule="exact" w:val="340"/>
        </w:trPr>
        <w:tc>
          <w:tcPr>
            <w:tcW w:w="2263" w:type="dxa"/>
            <w:vAlign w:val="center"/>
          </w:tcPr>
          <w:p w14:paraId="4822E9AF" w14:textId="77777777" w:rsidR="00804B9D" w:rsidRPr="003C1896" w:rsidRDefault="00804B9D" w:rsidP="003C1896">
            <w:pPr>
              <w:pStyle w:val="Tableheading"/>
              <w:spacing w:before="20" w:after="20"/>
              <w:rPr>
                <w:rFonts w:asciiTheme="majorHAnsi" w:hAnsiTheme="majorHAnsi" w:cstheme="majorHAnsi"/>
              </w:rPr>
            </w:pPr>
            <w:r w:rsidRPr="003C1896">
              <w:rPr>
                <w:rFonts w:asciiTheme="majorHAnsi" w:hAnsiTheme="majorHAnsi" w:cstheme="majorHAnsi"/>
              </w:rPr>
              <w:t>VRS</w:t>
            </w:r>
          </w:p>
        </w:tc>
        <w:tc>
          <w:tcPr>
            <w:tcW w:w="7933" w:type="dxa"/>
            <w:vAlign w:val="center"/>
          </w:tcPr>
          <w:p w14:paraId="7E6BC1C7"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Virtual Reference Station</w:t>
            </w:r>
          </w:p>
        </w:tc>
      </w:tr>
      <w:tr w:rsidR="00804B9D" w:rsidRPr="00891414" w14:paraId="0A881641" w14:textId="77777777" w:rsidTr="0004798D">
        <w:trPr>
          <w:trHeight w:hRule="exact" w:val="340"/>
        </w:trPr>
        <w:tc>
          <w:tcPr>
            <w:tcW w:w="2263" w:type="dxa"/>
            <w:vAlign w:val="center"/>
          </w:tcPr>
          <w:p w14:paraId="21064E83" w14:textId="77777777" w:rsidR="00804B9D" w:rsidRPr="003C1896" w:rsidRDefault="00804B9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WAAS</w:t>
            </w:r>
          </w:p>
        </w:tc>
        <w:tc>
          <w:tcPr>
            <w:tcW w:w="7933" w:type="dxa"/>
            <w:vAlign w:val="center"/>
          </w:tcPr>
          <w:p w14:paraId="09FEAEE4"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Wide Area Augmentation System</w:t>
            </w:r>
          </w:p>
        </w:tc>
      </w:tr>
      <w:tr w:rsidR="00804B9D" w:rsidRPr="00891414" w14:paraId="01A6D4CA" w14:textId="77777777" w:rsidTr="0004798D">
        <w:trPr>
          <w:trHeight w:hRule="exact" w:val="340"/>
        </w:trPr>
        <w:tc>
          <w:tcPr>
            <w:tcW w:w="2263" w:type="dxa"/>
            <w:vAlign w:val="center"/>
          </w:tcPr>
          <w:p w14:paraId="21CA82A6" w14:textId="77777777" w:rsidR="00804B9D" w:rsidRPr="003C1896" w:rsidRDefault="00804B9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WWRNS</w:t>
            </w:r>
          </w:p>
        </w:tc>
        <w:tc>
          <w:tcPr>
            <w:tcW w:w="7933" w:type="dxa"/>
            <w:vAlign w:val="center"/>
          </w:tcPr>
          <w:p w14:paraId="7102D545" w14:textId="77777777" w:rsidR="00804B9D" w:rsidRPr="003C1896" w:rsidRDefault="00804B9D" w:rsidP="003C1896">
            <w:pPr>
              <w:pStyle w:val="Tabletext"/>
              <w:spacing w:before="20" w:after="20"/>
              <w:rPr>
                <w:rFonts w:asciiTheme="majorHAnsi" w:hAnsiTheme="majorHAnsi" w:cstheme="majorHAnsi"/>
              </w:rPr>
            </w:pPr>
            <w:r w:rsidRPr="003C1896">
              <w:rPr>
                <w:rFonts w:asciiTheme="majorHAnsi" w:hAnsiTheme="majorHAnsi" w:cstheme="majorHAnsi"/>
              </w:rPr>
              <w:t>World Wide Radio Navigation Systems</w:t>
            </w:r>
          </w:p>
          <w:p w14:paraId="14BCB666" w14:textId="77777777" w:rsidR="00804B9D" w:rsidRPr="003C1896" w:rsidRDefault="00804B9D" w:rsidP="003C1896">
            <w:pPr>
              <w:pStyle w:val="Tabletext"/>
              <w:spacing w:before="20" w:after="20"/>
              <w:rPr>
                <w:rFonts w:asciiTheme="majorHAnsi" w:hAnsiTheme="majorHAnsi" w:cstheme="majorHAnsi"/>
              </w:rPr>
            </w:pPr>
          </w:p>
          <w:p w14:paraId="26AE23F9" w14:textId="77777777" w:rsidR="00804B9D" w:rsidRPr="003C1896" w:rsidRDefault="00804B9D" w:rsidP="003C1896">
            <w:pPr>
              <w:pStyle w:val="Tabletext"/>
              <w:spacing w:before="20" w:after="20"/>
              <w:rPr>
                <w:rFonts w:asciiTheme="majorHAnsi" w:hAnsiTheme="majorHAnsi" w:cstheme="majorHAnsi"/>
              </w:rPr>
            </w:pPr>
            <w:proofErr w:type="spellStart"/>
            <w:r w:rsidRPr="003C1896">
              <w:rPr>
                <w:rFonts w:asciiTheme="majorHAnsi" w:hAnsiTheme="majorHAnsi" w:cstheme="majorHAnsi"/>
              </w:rPr>
              <w:t>aaa</w:t>
            </w:r>
            <w:proofErr w:type="spellEnd"/>
            <w:r w:rsidRPr="003C1896">
              <w:rPr>
                <w:rFonts w:asciiTheme="majorHAnsi" w:hAnsiTheme="majorHAnsi" w:cstheme="majorHAnsi"/>
              </w:rPr>
              <w:t xml:space="preserve"> </w:t>
            </w:r>
          </w:p>
        </w:tc>
      </w:tr>
      <w:tr w:rsidR="006608D0" w:rsidRPr="00891414" w14:paraId="751F2928" w14:textId="77777777" w:rsidTr="0004798D">
        <w:trPr>
          <w:trHeight w:hRule="exact" w:val="340"/>
          <w:ins w:id="2472" w:author="KN-NZ-Presentation, Funktional" w:date="2017-06-13T12:39:00Z"/>
        </w:trPr>
        <w:tc>
          <w:tcPr>
            <w:tcW w:w="2263" w:type="dxa"/>
            <w:vAlign w:val="center"/>
          </w:tcPr>
          <w:p w14:paraId="175DFCD9" w14:textId="154C95A6" w:rsidR="006608D0" w:rsidRPr="003C1896" w:rsidRDefault="006608D0" w:rsidP="003C1896">
            <w:pPr>
              <w:pStyle w:val="Tableheading"/>
              <w:spacing w:before="20" w:after="20"/>
              <w:rPr>
                <w:ins w:id="2473" w:author="KN-NZ-Presentation, Funktional" w:date="2017-06-13T12:39:00Z"/>
                <w:rFonts w:asciiTheme="majorHAnsi" w:hAnsiTheme="majorHAnsi" w:cstheme="majorHAnsi"/>
              </w:rPr>
            </w:pPr>
          </w:p>
        </w:tc>
        <w:tc>
          <w:tcPr>
            <w:tcW w:w="7933" w:type="dxa"/>
            <w:vAlign w:val="center"/>
          </w:tcPr>
          <w:p w14:paraId="0BB9E1FC" w14:textId="77777777" w:rsidR="006608D0" w:rsidRPr="003C1896" w:rsidRDefault="006608D0" w:rsidP="003C1896">
            <w:pPr>
              <w:pStyle w:val="Tabletext"/>
              <w:spacing w:before="20" w:after="20"/>
              <w:rPr>
                <w:ins w:id="2474" w:author="KN-NZ-Presentation, Funktional" w:date="2017-06-13T12:39:00Z"/>
                <w:rFonts w:asciiTheme="majorHAnsi" w:hAnsiTheme="majorHAnsi" w:cstheme="majorHAnsi"/>
              </w:rPr>
            </w:pPr>
          </w:p>
        </w:tc>
      </w:tr>
    </w:tbl>
    <w:p w14:paraId="410F446A" w14:textId="77777777" w:rsidR="003C1896" w:rsidRDefault="003C1896">
      <w:pPr>
        <w:spacing w:after="200" w:line="276" w:lineRule="auto"/>
        <w:rPr>
          <w:rFonts w:asciiTheme="majorHAnsi" w:eastAsiaTheme="majorEastAsia" w:hAnsiTheme="majorHAnsi" w:cstheme="majorBidi"/>
          <w:b/>
          <w:bCs/>
          <w:caps/>
          <w:color w:val="407EC9"/>
          <w:sz w:val="28"/>
          <w:szCs w:val="24"/>
        </w:rPr>
        <w:sectPr w:rsidR="003C1896" w:rsidSect="0029673C">
          <w:headerReference w:type="even" r:id="rId29"/>
          <w:headerReference w:type="default" r:id="rId30"/>
          <w:footerReference w:type="default" r:id="rId31"/>
          <w:headerReference w:type="first" r:id="rId32"/>
          <w:pgSz w:w="11906" w:h="16838" w:code="9"/>
          <w:pgMar w:top="567" w:right="794" w:bottom="567" w:left="907" w:header="850" w:footer="388" w:gutter="0"/>
          <w:cols w:space="708"/>
          <w:docGrid w:linePitch="360"/>
        </w:sectPr>
      </w:pPr>
    </w:p>
    <w:p w14:paraId="01C06C4E" w14:textId="77777777" w:rsidR="00642D76" w:rsidRDefault="00642D76">
      <w:pPr>
        <w:spacing w:after="200" w:line="276" w:lineRule="auto"/>
        <w:rPr>
          <w:rFonts w:asciiTheme="majorHAnsi" w:eastAsiaTheme="majorEastAsia" w:hAnsiTheme="majorHAnsi" w:cstheme="majorBidi"/>
          <w:b/>
          <w:bCs/>
          <w:caps/>
          <w:color w:val="407EC9"/>
          <w:sz w:val="28"/>
          <w:szCs w:val="24"/>
        </w:rPr>
      </w:pPr>
    </w:p>
    <w:p w14:paraId="0F52FC91" w14:textId="7BF7C5A1" w:rsidR="00884484" w:rsidRDefault="00884484" w:rsidP="008E49A6">
      <w:pPr>
        <w:pStyle w:val="Heading1"/>
        <w:numPr>
          <w:ilvl w:val="0"/>
          <w:numId w:val="0"/>
        </w:numPr>
        <w:rPr>
          <w:ins w:id="2481" w:author="KN-NZ-Presentation, Funktional" w:date="2017-06-13T17:56:00Z"/>
          <w:caps w:val="0"/>
        </w:rPr>
      </w:pPr>
      <w:bookmarkStart w:id="2482" w:name="_Toc479846685"/>
      <w:ins w:id="2483" w:author="KN-NZ-Presentation, Funktional" w:date="2017-06-13T17:56:00Z">
        <w:r>
          <w:rPr>
            <w:caps w:val="0"/>
          </w:rPr>
          <w:t xml:space="preserve">Appendix: </w:t>
        </w:r>
      </w:ins>
      <w:ins w:id="2484" w:author="KN-NZ-Presentation, Funktional" w:date="2017-06-13T18:00:00Z">
        <w:r w:rsidR="005953D9">
          <w:rPr>
            <w:caps w:val="0"/>
          </w:rPr>
          <w:t>Further information about p</w:t>
        </w:r>
      </w:ins>
      <w:ins w:id="2485" w:author="KN-NZ-Presentation, Funktional" w:date="2017-06-13T17:59:00Z">
        <w:r w:rsidR="005953D9">
          <w:rPr>
            <w:caps w:val="0"/>
          </w:rPr>
          <w:t xml:space="preserve">erformance </w:t>
        </w:r>
      </w:ins>
      <w:ins w:id="2486" w:author="KN-NZ-Presentation, Funktional" w:date="2017-06-13T18:00:00Z">
        <w:r w:rsidR="005953D9">
          <w:rPr>
            <w:caps w:val="0"/>
          </w:rPr>
          <w:t>parameters</w:t>
        </w:r>
      </w:ins>
    </w:p>
    <w:p w14:paraId="621CA759" w14:textId="77777777" w:rsidR="00884484" w:rsidRDefault="00884484">
      <w:pPr>
        <w:pStyle w:val="Heading1separatationline"/>
        <w:rPr>
          <w:ins w:id="2487" w:author="KN-NZ-Presentation, Funktional" w:date="2017-06-13T17:56:00Z"/>
        </w:rPr>
        <w:pPrChange w:id="2488" w:author="KN-NZ-Presentation, Funktional" w:date="2017-06-13T17:56:00Z">
          <w:pPr>
            <w:pStyle w:val="Heading1"/>
            <w:numPr>
              <w:numId w:val="0"/>
            </w:numPr>
            <w:tabs>
              <w:tab w:val="clear" w:pos="0"/>
            </w:tabs>
            <w:ind w:left="0" w:firstLine="0"/>
          </w:pPr>
        </w:pPrChange>
      </w:pPr>
    </w:p>
    <w:p w14:paraId="7232980C" w14:textId="77777777" w:rsidR="00884484" w:rsidRDefault="00884484" w:rsidP="00884484">
      <w:pPr>
        <w:pStyle w:val="BodyText"/>
        <w:jc w:val="both"/>
        <w:rPr>
          <w:ins w:id="2489" w:author="KN-NZ-Presentation, Funktional" w:date="2017-06-13T17:57:00Z"/>
        </w:rPr>
      </w:pPr>
      <w:ins w:id="2490" w:author="KN-NZ-Presentation, Funktional" w:date="2017-06-13T17:57:00Z">
        <w:r w:rsidRPr="00884484">
          <w:rPr>
            <w:highlight w:val="yellow"/>
            <w:rPrChange w:id="2491" w:author="KN-NZ-Presentation, Funktional" w:date="2017-06-13T17:57:00Z">
              <w:rPr/>
            </w:rPrChange>
          </w:rPr>
          <w:t xml:space="preserve">In case of high-accuracy positioning and ranging the latency of data plays an increasing role. </w:t>
        </w:r>
        <w:commentRangeStart w:id="2492"/>
        <w:r w:rsidRPr="00884484">
          <w:rPr>
            <w:highlight w:val="yellow"/>
            <w:rPrChange w:id="2493" w:author="KN-NZ-Presentation, Funktional" w:date="2017-06-13T17:57:00Z">
              <w:rPr/>
            </w:rPrChange>
          </w:rPr>
          <w:t xml:space="preserve">This </w:t>
        </w:r>
        <w:proofErr w:type="gramStart"/>
        <w:r w:rsidRPr="00884484">
          <w:rPr>
            <w:highlight w:val="yellow"/>
            <w:rPrChange w:id="2494" w:author="KN-NZ-Presentation, Funktional" w:date="2017-06-13T17:57:00Z">
              <w:rPr/>
            </w:rPrChange>
          </w:rPr>
          <w:t>is illustrated</w:t>
        </w:r>
        <w:proofErr w:type="gramEnd"/>
        <w:r w:rsidRPr="00884484">
          <w:rPr>
            <w:highlight w:val="yellow"/>
            <w:rPrChange w:id="2495" w:author="KN-NZ-Presentation, Funktional" w:date="2017-06-13T17:57:00Z">
              <w:rPr/>
            </w:rPrChange>
          </w:rPr>
          <w:t xml:space="preserve"> in Figure 1. It shows the needed minimum update rate as a measure for the inverse of tolerable latency to reach a certain difference between the current and indicated position (below 1 metre or 0.1 metre) for a given change rate of position. So a vessel with 5 knots speed needs at least a 2.5 Hz position update rate (assumed latency lower than 0.4 s) to provide the nautical staff with an accurate position of at least 1 metre on their displays. This error </w:t>
        </w:r>
        <w:proofErr w:type="gramStart"/>
        <w:r w:rsidRPr="00884484">
          <w:rPr>
            <w:highlight w:val="yellow"/>
            <w:rPrChange w:id="2496" w:author="KN-NZ-Presentation, Funktional" w:date="2017-06-13T17:57:00Z">
              <w:rPr/>
            </w:rPrChange>
          </w:rPr>
          <w:t>is only caused</w:t>
        </w:r>
        <w:proofErr w:type="gramEnd"/>
        <w:r w:rsidRPr="00884484">
          <w:rPr>
            <w:highlight w:val="yellow"/>
            <w:rPrChange w:id="2497" w:author="KN-NZ-Presentation, Funktional" w:date="2017-06-13T17:57:00Z">
              <w:rPr/>
            </w:rPrChange>
          </w:rPr>
          <w:t xml:space="preserve"> by the latency of position information.   </w:t>
        </w:r>
        <w:commentRangeEnd w:id="2492"/>
        <w:r w:rsidRPr="00884484">
          <w:rPr>
            <w:rStyle w:val="CommentReference"/>
            <w:highlight w:val="yellow"/>
            <w:rPrChange w:id="2498" w:author="KN-NZ-Presentation, Funktional" w:date="2017-06-13T17:57:00Z">
              <w:rPr>
                <w:rStyle w:val="CommentReference"/>
              </w:rPr>
            </w:rPrChange>
          </w:rPr>
          <w:commentReference w:id="2492"/>
        </w:r>
      </w:ins>
    </w:p>
    <w:p w14:paraId="1A00059D" w14:textId="77777777" w:rsidR="00884484" w:rsidRDefault="00884484" w:rsidP="00884484">
      <w:pPr>
        <w:pStyle w:val="BodyText"/>
        <w:jc w:val="center"/>
        <w:rPr>
          <w:ins w:id="2499" w:author="KN-NZ-Presentation, Funktional" w:date="2017-06-13T17:57:00Z"/>
        </w:rPr>
      </w:pPr>
      <w:ins w:id="2500" w:author="KN-NZ-Presentation, Funktional" w:date="2017-06-13T17:57:00Z">
        <w:r>
          <w:rPr>
            <w:noProof/>
            <w:lang w:val="en-IE" w:eastAsia="en-IE"/>
          </w:rPr>
          <w:drawing>
            <wp:inline distT="0" distB="0" distL="0" distR="0" wp14:anchorId="02831C48" wp14:editId="7AE09F24">
              <wp:extent cx="3993931" cy="2622331"/>
              <wp:effectExtent l="0" t="0" r="6985"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ency.png"/>
                      <pic:cNvPicPr/>
                    </pic:nvPicPr>
                    <pic:blipFill rotWithShape="1">
                      <a:blip r:embed="rId28">
                        <a:extLst>
                          <a:ext uri="{28A0092B-C50C-407E-A947-70E740481C1C}">
                            <a14:useLocalDpi xmlns:a14="http://schemas.microsoft.com/office/drawing/2010/main" val="0"/>
                          </a:ext>
                        </a:extLst>
                      </a:blip>
                      <a:srcRect r="38361" b="46034"/>
                      <a:stretch/>
                    </pic:blipFill>
                    <pic:spPr bwMode="auto">
                      <a:xfrm>
                        <a:off x="0" y="0"/>
                        <a:ext cx="3994268" cy="2622552"/>
                      </a:xfrm>
                      <a:prstGeom prst="rect">
                        <a:avLst/>
                      </a:prstGeom>
                      <a:ln>
                        <a:noFill/>
                      </a:ln>
                      <a:extLst>
                        <a:ext uri="{53640926-AAD7-44D8-BBD7-CCE9431645EC}">
                          <a14:shadowObscured xmlns:a14="http://schemas.microsoft.com/office/drawing/2010/main"/>
                        </a:ext>
                      </a:extLst>
                    </pic:spPr>
                  </pic:pic>
                </a:graphicData>
              </a:graphic>
            </wp:inline>
          </w:drawing>
        </w:r>
      </w:ins>
    </w:p>
    <w:p w14:paraId="0DE41841" w14:textId="77777777" w:rsidR="00884484" w:rsidRDefault="00884484" w:rsidP="00884484">
      <w:pPr>
        <w:pStyle w:val="Figurecaption"/>
        <w:jc w:val="center"/>
        <w:rPr>
          <w:ins w:id="2501" w:author="KN-NZ-Presentation, Funktional" w:date="2017-06-13T17:57:00Z"/>
        </w:rPr>
      </w:pPr>
      <w:ins w:id="2502" w:author="KN-NZ-Presentation, Funktional" w:date="2017-06-13T17:57:00Z">
        <w:r>
          <w:t>Inaccuracies of indicated positions due to latency of information</w:t>
        </w:r>
      </w:ins>
    </w:p>
    <w:p w14:paraId="208D69AE" w14:textId="77777777" w:rsidR="005953D9" w:rsidRPr="005953D9" w:rsidRDefault="005953D9">
      <w:pPr>
        <w:pStyle w:val="BodyText"/>
        <w:jc w:val="both"/>
        <w:rPr>
          <w:ins w:id="2503" w:author="KN-NZ-Presentation, Funktional" w:date="2017-06-13T17:59:00Z"/>
          <w:highlight w:val="yellow"/>
          <w:rPrChange w:id="2504" w:author="KN-NZ-Presentation, Funktional" w:date="2017-06-13T17:59:00Z">
            <w:rPr>
              <w:ins w:id="2505" w:author="KN-NZ-Presentation, Funktional" w:date="2017-06-13T17:59:00Z"/>
            </w:rPr>
          </w:rPrChange>
        </w:rPr>
        <w:pPrChange w:id="2506" w:author="KN-NZ-Presentation, Funktional" w:date="2017-06-13T17:59:00Z">
          <w:pPr>
            <w:pStyle w:val="Figurecaption"/>
          </w:pPr>
        </w:pPrChange>
      </w:pPr>
    </w:p>
    <w:p w14:paraId="6C1BF6B3" w14:textId="77777777" w:rsidR="005953D9" w:rsidRPr="005953D9" w:rsidRDefault="005953D9">
      <w:pPr>
        <w:pStyle w:val="BodyText"/>
        <w:jc w:val="both"/>
        <w:rPr>
          <w:ins w:id="2507" w:author="KN-NZ-Presentation, Funktional" w:date="2017-06-13T17:59:00Z"/>
          <w:highlight w:val="yellow"/>
          <w:rPrChange w:id="2508" w:author="KN-NZ-Presentation, Funktional" w:date="2017-06-13T17:59:00Z">
            <w:rPr>
              <w:ins w:id="2509" w:author="KN-NZ-Presentation, Funktional" w:date="2017-06-13T17:59:00Z"/>
            </w:rPr>
          </w:rPrChange>
        </w:rPr>
        <w:pPrChange w:id="2510" w:author="KN-NZ-Presentation, Funktional" w:date="2017-06-13T17:59:00Z">
          <w:pPr>
            <w:pStyle w:val="Figurecaption"/>
          </w:pPr>
        </w:pPrChange>
      </w:pPr>
      <w:ins w:id="2511" w:author="KN-NZ-Presentation, Funktional" w:date="2017-06-13T17:59:00Z">
        <w:r w:rsidRPr="005953D9">
          <w:rPr>
            <w:highlight w:val="yellow"/>
            <w:rPrChange w:id="2512" w:author="KN-NZ-Presentation, Funktional" w:date="2017-06-13T17:59:00Z">
              <w:rPr/>
            </w:rPrChange>
          </w:rPr>
          <w:t xml:space="preserve">The probability used for the description of the terms continuity and availability in section 3.2.1 is calculated as the the mean over a specific </w:t>
        </w:r>
        <w:proofErr w:type="gramStart"/>
        <w:r w:rsidRPr="005953D9">
          <w:rPr>
            <w:highlight w:val="yellow"/>
            <w:rPrChange w:id="2513" w:author="KN-NZ-Presentation, Funktional" w:date="2017-06-13T17:59:00Z">
              <w:rPr/>
            </w:rPrChange>
          </w:rPr>
          <w:t>time period</w:t>
        </w:r>
        <w:proofErr w:type="gramEnd"/>
        <w:r w:rsidRPr="005953D9">
          <w:rPr>
            <w:highlight w:val="yellow"/>
            <w:rPrChange w:id="2514" w:author="KN-NZ-Presentation, Funktional" w:date="2017-06-13T17:59:00Z">
              <w:rPr/>
            </w:rPrChange>
          </w:rPr>
          <w:t xml:space="preserve"> of data provision taking into account special performance requirements. An availability of 99.8% over 30 days may stand for an interruption of data provision taking not more than 86.4 minutes over 30 days or 2.88 minutes per day (assuming equal distribution). If the availability considers the fulfilment of a certain accuracy level, the 0.2% </w:t>
        </w:r>
        <w:proofErr w:type="gramStart"/>
        <w:r w:rsidRPr="005953D9">
          <w:rPr>
            <w:highlight w:val="yellow"/>
            <w:rPrChange w:id="2515" w:author="KN-NZ-Presentation, Funktional" w:date="2017-06-13T17:59:00Z">
              <w:rPr/>
            </w:rPrChange>
          </w:rPr>
          <w:t>will be spread</w:t>
        </w:r>
        <w:proofErr w:type="gramEnd"/>
        <w:r w:rsidRPr="005953D9">
          <w:rPr>
            <w:highlight w:val="yellow"/>
            <w:rPrChange w:id="2516" w:author="KN-NZ-Presentation, Funktional" w:date="2017-06-13T17:59:00Z">
              <w:rPr/>
            </w:rPrChange>
          </w:rPr>
          <w:t xml:space="preserve"> across times of interrupted data provision and times of degraded data provision. However, then the 95% accuracy is automatically met. Alternatively, the availability evaluation considers only service level parameter as prerequisite for accurate positioning or allows higher inaccuracies (e.g. alert limit as 2.5 times of desired accuracy). </w:t>
        </w:r>
      </w:ins>
    </w:p>
    <w:p w14:paraId="4E079EFD" w14:textId="4547FDDB" w:rsidR="0004798D" w:rsidRPr="00380D7A" w:rsidDel="00D33819" w:rsidRDefault="008E49A6">
      <w:pPr>
        <w:pStyle w:val="BodyText"/>
        <w:rPr>
          <w:del w:id="2517" w:author="KN-NZ-Presentation, Funktional" w:date="2017-06-14T12:30:00Z"/>
          <w:color w:val="FF0000"/>
        </w:rPr>
        <w:pPrChange w:id="2518" w:author="KN-NZ-Presentation, Funktional" w:date="2017-06-14T12:30:00Z">
          <w:pPr>
            <w:pStyle w:val="Heading1"/>
            <w:numPr>
              <w:numId w:val="0"/>
            </w:numPr>
            <w:tabs>
              <w:tab w:val="clear" w:pos="0"/>
            </w:tabs>
            <w:ind w:left="0" w:firstLine="0"/>
          </w:pPr>
        </w:pPrChange>
      </w:pPr>
      <w:del w:id="2519" w:author="KN-NZ-Presentation, Funktional" w:date="2017-06-14T12:30:00Z">
        <w:r w:rsidDel="00D33819">
          <w:rPr>
            <w:caps/>
          </w:rPr>
          <w:delText xml:space="preserve">Appendix: </w:delText>
        </w:r>
        <w:r w:rsidR="003C1896" w:rsidDel="00D33819">
          <w:rPr>
            <w:caps/>
          </w:rPr>
          <w:tab/>
        </w:r>
        <w:r w:rsidDel="00D33819">
          <w:rPr>
            <w:caps/>
          </w:rPr>
          <w:delText>Definitions</w:delText>
        </w:r>
        <w:bookmarkEnd w:id="2482"/>
        <w:r w:rsidR="00380D7A" w:rsidDel="00D33819">
          <w:rPr>
            <w:caps/>
          </w:rPr>
          <w:delText xml:space="preserve"> </w:delText>
        </w:r>
      </w:del>
    </w:p>
    <w:p w14:paraId="156B21AA" w14:textId="5363CD83" w:rsidR="0004798D" w:rsidDel="00D33819" w:rsidRDefault="0004798D">
      <w:pPr>
        <w:pStyle w:val="BodyText"/>
        <w:rPr>
          <w:del w:id="2520" w:author="KN-NZ-Presentation, Funktional" w:date="2017-06-14T12:30:00Z"/>
          <w:rFonts w:ascii="Times New Roman" w:hAnsi="Times New Roman" w:cs="Times New Roman"/>
          <w:i/>
          <w:iCs/>
          <w:sz w:val="24"/>
          <w:szCs w:val="24"/>
          <w:lang w:val="en-US"/>
        </w:rPr>
        <w:pPrChange w:id="2521" w:author="KN-NZ-Presentation, Funktional" w:date="2017-06-14T12:30:00Z">
          <w:pPr>
            <w:autoSpaceDE w:val="0"/>
            <w:autoSpaceDN w:val="0"/>
            <w:adjustRightInd w:val="0"/>
            <w:spacing w:line="240" w:lineRule="auto"/>
          </w:pPr>
        </w:pPrChange>
      </w:pPr>
    </w:p>
    <w:tbl>
      <w:tblPr>
        <w:tblStyle w:val="TableGrid"/>
        <w:tblW w:w="8836" w:type="dxa"/>
        <w:tblLayout w:type="fixed"/>
        <w:tblLook w:val="00A0" w:firstRow="1" w:lastRow="0" w:firstColumn="1" w:lastColumn="0" w:noHBand="0" w:noVBand="0"/>
      </w:tblPr>
      <w:tblGrid>
        <w:gridCol w:w="2127"/>
        <w:gridCol w:w="6709"/>
      </w:tblGrid>
      <w:tr w:rsidR="0004798D" w:rsidRPr="00A60C74" w:rsidDel="00D33819" w14:paraId="6BD747AA" w14:textId="0B85123A" w:rsidTr="0004798D">
        <w:trPr>
          <w:del w:id="2522" w:author="KN-NZ-Presentation, Funktional" w:date="2017-06-14T12:30:00Z"/>
        </w:trPr>
        <w:tc>
          <w:tcPr>
            <w:tcW w:w="2127" w:type="dxa"/>
          </w:tcPr>
          <w:p w14:paraId="49F72164" w14:textId="36D00152" w:rsidR="0004798D" w:rsidRPr="00A60C74" w:rsidDel="00D33819" w:rsidRDefault="0004798D">
            <w:pPr>
              <w:pStyle w:val="BodyText"/>
              <w:rPr>
                <w:del w:id="2523" w:author="KN-NZ-Presentation, Funktional" w:date="2017-06-14T12:30:00Z"/>
                <w:rFonts w:asciiTheme="majorHAnsi" w:hAnsiTheme="majorHAnsi"/>
                <w:szCs w:val="20"/>
              </w:rPr>
              <w:pPrChange w:id="2524" w:author="KN-NZ-Presentation, Funktional" w:date="2017-06-14T12:30:00Z">
                <w:pPr>
                  <w:pStyle w:val="Tableheading"/>
                  <w:spacing w:before="0" w:after="0"/>
                </w:pPr>
              </w:pPrChange>
            </w:pPr>
            <w:del w:id="2525" w:author="KN-NZ-Presentation, Funktional" w:date="2017-06-14T12:30:00Z">
              <w:r w:rsidRPr="00A60C74" w:rsidDel="00D33819">
                <w:rPr>
                  <w:rFonts w:asciiTheme="majorHAnsi" w:hAnsiTheme="majorHAnsi"/>
                  <w:szCs w:val="20"/>
                </w:rPr>
                <w:delText>Accuracy</w:delText>
              </w:r>
            </w:del>
          </w:p>
        </w:tc>
        <w:tc>
          <w:tcPr>
            <w:tcW w:w="6709" w:type="dxa"/>
          </w:tcPr>
          <w:p w14:paraId="28C8E0BB" w14:textId="05644ABC" w:rsidR="0004798D" w:rsidRPr="00A60C74" w:rsidDel="00D33819" w:rsidRDefault="0004798D">
            <w:pPr>
              <w:pStyle w:val="BodyText"/>
              <w:rPr>
                <w:del w:id="2526" w:author="KN-NZ-Presentation, Funktional" w:date="2017-06-14T12:30:00Z"/>
                <w:rFonts w:asciiTheme="majorHAnsi" w:hAnsiTheme="majorHAnsi"/>
                <w:sz w:val="20"/>
                <w:szCs w:val="20"/>
              </w:rPr>
              <w:pPrChange w:id="2527" w:author="KN-NZ-Presentation, Funktional" w:date="2017-06-14T12:30:00Z">
                <w:pPr>
                  <w:autoSpaceDE w:val="0"/>
                  <w:autoSpaceDN w:val="0"/>
                  <w:adjustRightInd w:val="0"/>
                  <w:spacing w:line="240" w:lineRule="auto"/>
                  <w:jc w:val="both"/>
                </w:pPr>
              </w:pPrChange>
            </w:pPr>
            <w:del w:id="2528" w:author="KN-NZ-Presentation, Funktional" w:date="2017-06-14T12:30:00Z">
              <w:r w:rsidRPr="00A60C74" w:rsidDel="00D33819">
                <w:rPr>
                  <w:rFonts w:asciiTheme="majorHAnsi" w:hAnsiTheme="majorHAnsi"/>
                  <w:sz w:val="20"/>
                  <w:szCs w:val="20"/>
                </w:rPr>
                <w:delText xml:space="preserve">Accuracy is the degree of conformance between the estimated or measured parameter at a given time and its true parameter at that time. </w:delText>
              </w:r>
            </w:del>
          </w:p>
          <w:p w14:paraId="3D6232E3" w14:textId="7393D10E" w:rsidR="0004798D" w:rsidRPr="00A60C74" w:rsidDel="00D33819" w:rsidRDefault="0004798D">
            <w:pPr>
              <w:pStyle w:val="BodyText"/>
              <w:rPr>
                <w:del w:id="2529" w:author="KN-NZ-Presentation, Funktional" w:date="2017-06-14T12:30:00Z"/>
                <w:rFonts w:asciiTheme="majorHAnsi" w:hAnsiTheme="majorHAnsi"/>
                <w:i/>
                <w:sz w:val="20"/>
                <w:szCs w:val="20"/>
              </w:rPr>
              <w:pPrChange w:id="2530" w:author="KN-NZ-Presentation, Funktional" w:date="2017-06-14T12:30:00Z">
                <w:pPr>
                  <w:autoSpaceDE w:val="0"/>
                  <w:autoSpaceDN w:val="0"/>
                  <w:adjustRightInd w:val="0"/>
                  <w:spacing w:line="240" w:lineRule="auto"/>
                  <w:jc w:val="both"/>
                </w:pPr>
              </w:pPrChange>
            </w:pPr>
            <w:del w:id="2531" w:author="KN-NZ-Presentation, Funktional" w:date="2017-06-14T12:30:00Z">
              <w:r w:rsidRPr="00A60C74" w:rsidDel="00D33819">
                <w:rPr>
                  <w:rFonts w:asciiTheme="majorHAnsi" w:hAnsiTheme="majorHAnsi"/>
                  <w:i/>
                  <w:sz w:val="20"/>
                  <w:szCs w:val="20"/>
                </w:rPr>
                <w:delText xml:space="preserve">Comment: </w:delText>
              </w:r>
            </w:del>
          </w:p>
          <w:p w14:paraId="7B46F6D8" w14:textId="26749DD5" w:rsidR="0004798D" w:rsidRPr="00A60C74" w:rsidDel="00D33819" w:rsidRDefault="0004798D">
            <w:pPr>
              <w:pStyle w:val="BodyText"/>
              <w:rPr>
                <w:del w:id="2532" w:author="KN-NZ-Presentation, Funktional" w:date="2017-06-14T12:30:00Z"/>
                <w:rFonts w:asciiTheme="majorHAnsi" w:hAnsiTheme="majorHAnsi"/>
                <w:i/>
                <w:sz w:val="20"/>
                <w:szCs w:val="20"/>
              </w:rPr>
              <w:pPrChange w:id="2533" w:author="KN-NZ-Presentation, Funktional" w:date="2017-06-14T12:30:00Z">
                <w:pPr>
                  <w:pStyle w:val="ListParagraph"/>
                  <w:numPr>
                    <w:numId w:val="40"/>
                  </w:numPr>
                  <w:autoSpaceDE w:val="0"/>
                  <w:autoSpaceDN w:val="0"/>
                  <w:adjustRightInd w:val="0"/>
                  <w:spacing w:line="240" w:lineRule="auto"/>
                  <w:ind w:left="360" w:hanging="360"/>
                  <w:jc w:val="both"/>
                </w:pPr>
              </w:pPrChange>
            </w:pPr>
            <w:del w:id="2534" w:author="KN-NZ-Presentation, Funktional" w:date="2017-06-14T12:30:00Z">
              <w:r w:rsidRPr="00A60C74" w:rsidDel="00D33819">
                <w:rPr>
                  <w:rFonts w:asciiTheme="majorHAnsi" w:hAnsiTheme="majorHAnsi"/>
                  <w:i/>
                  <w:sz w:val="20"/>
                  <w:szCs w:val="20"/>
                </w:rPr>
                <w:delText>Parameters in these Guidelines may be distance measurements, positions, error estimates as well as performa</w:delText>
              </w:r>
              <w:r w:rsidRPr="00A60C74" w:rsidDel="00D33819">
                <w:delText>nce identifier</w:delText>
              </w:r>
              <w:r w:rsidRPr="00A60C74" w:rsidDel="00D33819">
                <w:rPr>
                  <w:rFonts w:asciiTheme="majorHAnsi" w:hAnsiTheme="majorHAnsi"/>
                  <w:i/>
                  <w:sz w:val="20"/>
                  <w:szCs w:val="20"/>
                </w:rPr>
                <w:delText>s.</w:delText>
              </w:r>
            </w:del>
          </w:p>
          <w:p w14:paraId="6C78A823" w14:textId="62D7CA9F" w:rsidR="0004798D" w:rsidRPr="00A60C74" w:rsidDel="00D33819" w:rsidRDefault="0004798D">
            <w:pPr>
              <w:pStyle w:val="BodyText"/>
              <w:rPr>
                <w:del w:id="2535" w:author="KN-NZ-Presentation, Funktional" w:date="2017-06-14T12:30:00Z"/>
                <w:rFonts w:asciiTheme="majorHAnsi" w:hAnsiTheme="majorHAnsi"/>
                <w:color w:val="FF0000"/>
                <w:sz w:val="20"/>
                <w:szCs w:val="20"/>
              </w:rPr>
              <w:pPrChange w:id="2536" w:author="KN-NZ-Presentation, Funktional" w:date="2017-06-14T12:30:00Z">
                <w:pPr>
                  <w:autoSpaceDE w:val="0"/>
                  <w:autoSpaceDN w:val="0"/>
                  <w:adjustRightInd w:val="0"/>
                  <w:spacing w:line="240" w:lineRule="auto"/>
                  <w:jc w:val="both"/>
                </w:pPr>
              </w:pPrChange>
            </w:pPr>
          </w:p>
        </w:tc>
      </w:tr>
      <w:tr w:rsidR="0004798D" w:rsidRPr="00A60C74" w:rsidDel="00D33819" w14:paraId="57658104" w14:textId="15CF9F5A" w:rsidTr="0004798D">
        <w:trPr>
          <w:del w:id="2537" w:author="KN-NZ-Presentation, Funktional" w:date="2017-06-14T12:30:00Z"/>
        </w:trPr>
        <w:tc>
          <w:tcPr>
            <w:tcW w:w="2127" w:type="dxa"/>
          </w:tcPr>
          <w:p w14:paraId="3CE535D3" w14:textId="0B18F418" w:rsidR="0004798D" w:rsidRPr="00A60C74" w:rsidDel="00D33819" w:rsidRDefault="0004798D">
            <w:pPr>
              <w:pStyle w:val="BodyText"/>
              <w:rPr>
                <w:del w:id="2538" w:author="KN-NZ-Presentation, Funktional" w:date="2017-06-14T12:30:00Z"/>
                <w:rFonts w:asciiTheme="majorHAnsi" w:hAnsiTheme="majorHAnsi"/>
                <w:szCs w:val="20"/>
              </w:rPr>
              <w:pPrChange w:id="2539" w:author="KN-NZ-Presentation, Funktional" w:date="2017-06-14T12:30:00Z">
                <w:pPr>
                  <w:pStyle w:val="Tableheading"/>
                  <w:spacing w:before="0" w:after="0"/>
                </w:pPr>
              </w:pPrChange>
            </w:pPr>
            <w:del w:id="2540" w:author="KN-NZ-Presentation, Funktional" w:date="2017-06-14T12:30:00Z">
              <w:r w:rsidRPr="00A60C74" w:rsidDel="00D33819">
                <w:rPr>
                  <w:rFonts w:asciiTheme="majorHAnsi" w:hAnsiTheme="majorHAnsi"/>
                  <w:szCs w:val="20"/>
                </w:rPr>
                <w:lastRenderedPageBreak/>
                <w:delText>Accuracy - absolute</w:delText>
              </w:r>
            </w:del>
          </w:p>
        </w:tc>
        <w:tc>
          <w:tcPr>
            <w:tcW w:w="6709" w:type="dxa"/>
          </w:tcPr>
          <w:p w14:paraId="404EBD3D" w14:textId="5758F8F6" w:rsidR="0004798D" w:rsidRPr="00A60C74" w:rsidDel="00D33819" w:rsidRDefault="0004798D">
            <w:pPr>
              <w:pStyle w:val="BodyText"/>
              <w:rPr>
                <w:del w:id="2541" w:author="KN-NZ-Presentation, Funktional" w:date="2017-06-14T12:30:00Z"/>
                <w:rFonts w:asciiTheme="majorHAnsi" w:hAnsiTheme="majorHAnsi"/>
                <w:sz w:val="20"/>
                <w:szCs w:val="20"/>
              </w:rPr>
              <w:pPrChange w:id="2542" w:author="KN-NZ-Presentation, Funktional" w:date="2017-06-14T12:30:00Z">
                <w:pPr>
                  <w:autoSpaceDE w:val="0"/>
                  <w:autoSpaceDN w:val="0"/>
                  <w:adjustRightInd w:val="0"/>
                  <w:spacing w:line="240" w:lineRule="auto"/>
                  <w:jc w:val="both"/>
                </w:pPr>
              </w:pPrChange>
            </w:pPr>
            <w:del w:id="2543" w:author="KN-NZ-Presentation, Funktional" w:date="2017-06-14T12:30:00Z">
              <w:r w:rsidRPr="00A60C74" w:rsidDel="00D33819">
                <w:rPr>
                  <w:rFonts w:asciiTheme="majorHAnsi" w:hAnsiTheme="majorHAnsi"/>
                  <w:sz w:val="20"/>
                  <w:szCs w:val="20"/>
                </w:rPr>
                <w:delText>Absolute accuracy means, that the estimated parameter accuracy is determined in the same reference system.</w:delText>
              </w:r>
            </w:del>
          </w:p>
          <w:p w14:paraId="27BEA1FB" w14:textId="0B53D0B5" w:rsidR="0004798D" w:rsidRPr="00A60C74" w:rsidDel="00D33819" w:rsidRDefault="0004798D">
            <w:pPr>
              <w:pStyle w:val="BodyText"/>
              <w:rPr>
                <w:del w:id="2544" w:author="KN-NZ-Presentation, Funktional" w:date="2017-06-14T12:30:00Z"/>
                <w:rFonts w:asciiTheme="majorHAnsi" w:hAnsiTheme="majorHAnsi"/>
                <w:i/>
                <w:sz w:val="20"/>
                <w:szCs w:val="20"/>
              </w:rPr>
              <w:pPrChange w:id="2545" w:author="KN-NZ-Presentation, Funktional" w:date="2017-06-14T12:30:00Z">
                <w:pPr>
                  <w:autoSpaceDE w:val="0"/>
                  <w:autoSpaceDN w:val="0"/>
                  <w:adjustRightInd w:val="0"/>
                  <w:spacing w:line="240" w:lineRule="auto"/>
                  <w:jc w:val="both"/>
                </w:pPr>
              </w:pPrChange>
            </w:pPr>
            <w:del w:id="2546" w:author="KN-NZ-Presentation, Funktional" w:date="2017-06-14T12:30:00Z">
              <w:r w:rsidRPr="00A60C74" w:rsidDel="00D33819">
                <w:rPr>
                  <w:rFonts w:asciiTheme="majorHAnsi" w:hAnsiTheme="majorHAnsi"/>
                  <w:i/>
                  <w:sz w:val="20"/>
                  <w:szCs w:val="20"/>
                </w:rPr>
                <w:delText xml:space="preserve">Comment: </w:delText>
              </w:r>
            </w:del>
          </w:p>
          <w:p w14:paraId="5758E556" w14:textId="59A7A44D" w:rsidR="0004798D" w:rsidRPr="00A60C74" w:rsidDel="00D33819" w:rsidRDefault="0004798D">
            <w:pPr>
              <w:pStyle w:val="BodyText"/>
              <w:rPr>
                <w:del w:id="2547" w:author="KN-NZ-Presentation, Funktional" w:date="2017-06-14T12:30:00Z"/>
                <w:rFonts w:asciiTheme="majorHAnsi" w:hAnsiTheme="majorHAnsi"/>
                <w:i/>
                <w:sz w:val="20"/>
                <w:szCs w:val="20"/>
              </w:rPr>
              <w:pPrChange w:id="2548" w:author="KN-NZ-Presentation, Funktional" w:date="2017-06-14T12:30:00Z">
                <w:pPr>
                  <w:pStyle w:val="ListParagraph"/>
                  <w:numPr>
                    <w:numId w:val="40"/>
                  </w:numPr>
                  <w:autoSpaceDE w:val="0"/>
                  <w:autoSpaceDN w:val="0"/>
                  <w:adjustRightInd w:val="0"/>
                  <w:spacing w:line="240" w:lineRule="auto"/>
                  <w:ind w:left="360" w:hanging="360"/>
                  <w:jc w:val="both"/>
                </w:pPr>
              </w:pPrChange>
            </w:pPr>
            <w:del w:id="2549" w:author="KN-NZ-Presentation, Funktional" w:date="2017-06-14T12:30:00Z">
              <w:r w:rsidRPr="00A60C74" w:rsidDel="00D33819">
                <w:rPr>
                  <w:rFonts w:asciiTheme="majorHAnsi" w:hAnsiTheme="majorHAnsi"/>
                  <w:i/>
                  <w:sz w:val="20"/>
                  <w:szCs w:val="20"/>
                </w:rPr>
                <w:delText>Absolute position accuracies should be determined with respect to the used geographic or geodetic coordinate system of the Earth.</w:delText>
              </w:r>
            </w:del>
          </w:p>
          <w:p w14:paraId="0862F534" w14:textId="0F56F3B2" w:rsidR="0004798D" w:rsidRPr="00A60C74" w:rsidDel="00D33819" w:rsidRDefault="0004798D">
            <w:pPr>
              <w:pStyle w:val="BodyText"/>
              <w:rPr>
                <w:del w:id="2550" w:author="KN-NZ-Presentation, Funktional" w:date="2017-06-14T12:30:00Z"/>
                <w:rFonts w:asciiTheme="majorHAnsi" w:hAnsiTheme="majorHAnsi"/>
                <w:sz w:val="20"/>
                <w:szCs w:val="20"/>
              </w:rPr>
              <w:pPrChange w:id="2551" w:author="KN-NZ-Presentation, Funktional" w:date="2017-06-14T12:30:00Z">
                <w:pPr>
                  <w:autoSpaceDE w:val="0"/>
                  <w:autoSpaceDN w:val="0"/>
                  <w:adjustRightInd w:val="0"/>
                  <w:spacing w:line="240" w:lineRule="auto"/>
                  <w:jc w:val="both"/>
                </w:pPr>
              </w:pPrChange>
            </w:pPr>
          </w:p>
        </w:tc>
      </w:tr>
      <w:tr w:rsidR="0004798D" w:rsidRPr="00A60C74" w:rsidDel="00D33819" w14:paraId="11FDCE18" w14:textId="6C6FE717" w:rsidTr="0004798D">
        <w:trPr>
          <w:del w:id="2552" w:author="KN-NZ-Presentation, Funktional" w:date="2017-06-14T12:30:00Z"/>
        </w:trPr>
        <w:tc>
          <w:tcPr>
            <w:tcW w:w="2127" w:type="dxa"/>
          </w:tcPr>
          <w:p w14:paraId="6C1347F9" w14:textId="5920EF33" w:rsidR="0004798D" w:rsidRPr="00A60C74" w:rsidDel="00D33819" w:rsidRDefault="0004798D">
            <w:pPr>
              <w:pStyle w:val="BodyText"/>
              <w:rPr>
                <w:del w:id="2553" w:author="KN-NZ-Presentation, Funktional" w:date="2017-06-14T12:30:00Z"/>
                <w:rFonts w:asciiTheme="majorHAnsi" w:hAnsiTheme="majorHAnsi"/>
                <w:szCs w:val="20"/>
              </w:rPr>
              <w:pPrChange w:id="2554" w:author="KN-NZ-Presentation, Funktional" w:date="2017-06-14T12:30:00Z">
                <w:pPr>
                  <w:pStyle w:val="Tableheading"/>
                  <w:spacing w:before="0" w:after="0"/>
                </w:pPr>
              </w:pPrChange>
            </w:pPr>
            <w:del w:id="2555" w:author="KN-NZ-Presentation, Funktional" w:date="2017-06-14T12:30:00Z">
              <w:r w:rsidRPr="00A60C74" w:rsidDel="00D33819">
                <w:rPr>
                  <w:rFonts w:asciiTheme="majorHAnsi" w:hAnsiTheme="majorHAnsi"/>
                  <w:szCs w:val="20"/>
                </w:rPr>
                <w:delText xml:space="preserve">Accuracy - </w:delText>
              </w:r>
            </w:del>
          </w:p>
          <w:p w14:paraId="3ABD0D46" w14:textId="5F855782" w:rsidR="0004798D" w:rsidRPr="00A60C74" w:rsidDel="00D33819" w:rsidRDefault="0004798D">
            <w:pPr>
              <w:pStyle w:val="BodyText"/>
              <w:rPr>
                <w:del w:id="2556" w:author="KN-NZ-Presentation, Funktional" w:date="2017-06-14T12:30:00Z"/>
                <w:rFonts w:asciiTheme="majorHAnsi" w:hAnsiTheme="majorHAnsi"/>
                <w:szCs w:val="20"/>
              </w:rPr>
              <w:pPrChange w:id="2557" w:author="KN-NZ-Presentation, Funktional" w:date="2017-06-14T12:30:00Z">
                <w:pPr>
                  <w:pStyle w:val="Tableheading"/>
                  <w:spacing w:before="0" w:after="0"/>
                </w:pPr>
              </w:pPrChange>
            </w:pPr>
            <w:del w:id="2558" w:author="KN-NZ-Presentation, Funktional" w:date="2017-06-14T12:30:00Z">
              <w:r w:rsidRPr="00A60C74" w:rsidDel="00D33819">
                <w:rPr>
                  <w:rFonts w:asciiTheme="majorHAnsi" w:hAnsiTheme="majorHAnsi"/>
                  <w:szCs w:val="20"/>
                </w:rPr>
                <w:delText>relative</w:delText>
              </w:r>
            </w:del>
          </w:p>
        </w:tc>
        <w:tc>
          <w:tcPr>
            <w:tcW w:w="6709" w:type="dxa"/>
          </w:tcPr>
          <w:p w14:paraId="01B30CFA" w14:textId="197B0A38" w:rsidR="0004798D" w:rsidRPr="00A60C74" w:rsidDel="00D33819" w:rsidRDefault="0004798D">
            <w:pPr>
              <w:pStyle w:val="BodyText"/>
              <w:rPr>
                <w:del w:id="2559" w:author="KN-NZ-Presentation, Funktional" w:date="2017-06-14T12:30:00Z"/>
                <w:rFonts w:asciiTheme="majorHAnsi" w:hAnsiTheme="majorHAnsi"/>
                <w:sz w:val="20"/>
                <w:szCs w:val="20"/>
              </w:rPr>
              <w:pPrChange w:id="2560" w:author="KN-NZ-Presentation, Funktional" w:date="2017-06-14T12:30:00Z">
                <w:pPr>
                  <w:autoSpaceDE w:val="0"/>
                  <w:autoSpaceDN w:val="0"/>
                  <w:adjustRightInd w:val="0"/>
                  <w:spacing w:line="240" w:lineRule="auto"/>
                  <w:jc w:val="both"/>
                </w:pPr>
              </w:pPrChange>
            </w:pPr>
            <w:del w:id="2561" w:author="KN-NZ-Presentation, Funktional" w:date="2017-06-14T12:30:00Z">
              <w:r w:rsidRPr="00A60C74" w:rsidDel="00D33819">
                <w:rPr>
                  <w:rFonts w:asciiTheme="majorHAnsi" w:hAnsiTheme="majorHAnsi"/>
                  <w:sz w:val="20"/>
                  <w:szCs w:val="20"/>
                </w:rPr>
                <w:delText>Relative accuracy is the accuracy of a difference between 2 parameters measured or determined at the same time with different methods or systems.</w:delText>
              </w:r>
            </w:del>
          </w:p>
          <w:p w14:paraId="4D057E6E" w14:textId="2043C0B7" w:rsidR="0004798D" w:rsidRPr="00A60C74" w:rsidDel="00D33819" w:rsidRDefault="0004798D">
            <w:pPr>
              <w:pStyle w:val="BodyText"/>
              <w:rPr>
                <w:del w:id="2562" w:author="KN-NZ-Presentation, Funktional" w:date="2017-06-14T12:30:00Z"/>
                <w:rFonts w:asciiTheme="majorHAnsi" w:hAnsiTheme="majorHAnsi"/>
                <w:i/>
                <w:sz w:val="20"/>
                <w:szCs w:val="20"/>
              </w:rPr>
              <w:pPrChange w:id="2563" w:author="KN-NZ-Presentation, Funktional" w:date="2017-06-14T12:30:00Z">
                <w:pPr>
                  <w:autoSpaceDE w:val="0"/>
                  <w:autoSpaceDN w:val="0"/>
                  <w:adjustRightInd w:val="0"/>
                  <w:spacing w:line="240" w:lineRule="auto"/>
                  <w:jc w:val="both"/>
                </w:pPr>
              </w:pPrChange>
            </w:pPr>
            <w:del w:id="2564" w:author="KN-NZ-Presentation, Funktional" w:date="2017-06-14T12:30:00Z">
              <w:r w:rsidRPr="00A60C74" w:rsidDel="00D33819">
                <w:rPr>
                  <w:rFonts w:asciiTheme="majorHAnsi" w:hAnsiTheme="majorHAnsi"/>
                  <w:i/>
                  <w:sz w:val="20"/>
                  <w:szCs w:val="20"/>
                </w:rPr>
                <w:delText xml:space="preserve">Comment: </w:delText>
              </w:r>
            </w:del>
          </w:p>
          <w:p w14:paraId="66D010DC" w14:textId="0A2D8AB4" w:rsidR="0004798D" w:rsidRPr="00A60C74" w:rsidDel="00D33819" w:rsidRDefault="0004798D">
            <w:pPr>
              <w:pStyle w:val="BodyText"/>
              <w:rPr>
                <w:del w:id="2565" w:author="KN-NZ-Presentation, Funktional" w:date="2017-06-14T12:30:00Z"/>
                <w:rFonts w:asciiTheme="majorHAnsi" w:hAnsiTheme="majorHAnsi"/>
                <w:i/>
                <w:sz w:val="20"/>
                <w:szCs w:val="20"/>
              </w:rPr>
              <w:pPrChange w:id="2566" w:author="KN-NZ-Presentation, Funktional" w:date="2017-06-14T12:30:00Z">
                <w:pPr>
                  <w:pStyle w:val="ListParagraph"/>
                  <w:numPr>
                    <w:numId w:val="40"/>
                  </w:numPr>
                  <w:autoSpaceDE w:val="0"/>
                  <w:autoSpaceDN w:val="0"/>
                  <w:adjustRightInd w:val="0"/>
                  <w:spacing w:line="240" w:lineRule="auto"/>
                  <w:ind w:left="360" w:hanging="360"/>
                  <w:jc w:val="both"/>
                </w:pPr>
              </w:pPrChange>
            </w:pPr>
            <w:del w:id="2567" w:author="KN-NZ-Presentation, Funktional" w:date="2017-06-14T12:30:00Z">
              <w:r w:rsidRPr="00A60C74" w:rsidDel="00D33819">
                <w:rPr>
                  <w:rFonts w:asciiTheme="majorHAnsi" w:hAnsiTheme="majorHAnsi"/>
                  <w:i/>
                  <w:sz w:val="20"/>
                  <w:szCs w:val="20"/>
                </w:rPr>
                <w:delText>Relative position accuracy means the user is determining the position relative to that of another user or reference objects at the same time and in the same coordinate system.</w:delText>
              </w:r>
            </w:del>
          </w:p>
          <w:p w14:paraId="5723C307" w14:textId="102EBF5C" w:rsidR="0004798D" w:rsidRPr="00A60C74" w:rsidDel="00D33819" w:rsidRDefault="0004798D">
            <w:pPr>
              <w:pStyle w:val="BodyText"/>
              <w:rPr>
                <w:del w:id="2568" w:author="KN-NZ-Presentation, Funktional" w:date="2017-06-14T12:30:00Z"/>
                <w:rFonts w:asciiTheme="majorHAnsi" w:hAnsiTheme="majorHAnsi"/>
                <w:i/>
                <w:sz w:val="20"/>
                <w:szCs w:val="20"/>
              </w:rPr>
              <w:pPrChange w:id="2569" w:author="KN-NZ-Presentation, Funktional" w:date="2017-06-14T12:30:00Z">
                <w:pPr>
                  <w:autoSpaceDE w:val="0"/>
                  <w:autoSpaceDN w:val="0"/>
                  <w:adjustRightInd w:val="0"/>
                  <w:spacing w:line="240" w:lineRule="auto"/>
                  <w:jc w:val="both"/>
                </w:pPr>
              </w:pPrChange>
            </w:pPr>
          </w:p>
        </w:tc>
      </w:tr>
      <w:tr w:rsidR="0004798D" w:rsidRPr="00A60C74" w:rsidDel="00D33819" w14:paraId="3B09F4FE" w14:textId="417DE59F" w:rsidTr="0004798D">
        <w:trPr>
          <w:del w:id="2570" w:author="KN-NZ-Presentation, Funktional" w:date="2017-06-14T12:30:00Z"/>
        </w:trPr>
        <w:tc>
          <w:tcPr>
            <w:tcW w:w="2127" w:type="dxa"/>
          </w:tcPr>
          <w:p w14:paraId="50D82D6F" w14:textId="1C013FD0" w:rsidR="0004798D" w:rsidRPr="00A60C74" w:rsidDel="00D33819" w:rsidRDefault="0004798D">
            <w:pPr>
              <w:pStyle w:val="BodyText"/>
              <w:rPr>
                <w:del w:id="2571" w:author="KN-NZ-Presentation, Funktional" w:date="2017-06-14T12:30:00Z"/>
                <w:rFonts w:asciiTheme="majorHAnsi" w:hAnsiTheme="majorHAnsi"/>
                <w:szCs w:val="20"/>
              </w:rPr>
              <w:pPrChange w:id="2572" w:author="KN-NZ-Presentation, Funktional" w:date="2017-06-14T12:30:00Z">
                <w:pPr>
                  <w:pStyle w:val="Tableheading"/>
                  <w:spacing w:before="0" w:after="0"/>
                </w:pPr>
              </w:pPrChange>
            </w:pPr>
            <w:del w:id="2573" w:author="KN-NZ-Presentation, Funktional" w:date="2017-06-14T12:30:00Z">
              <w:r w:rsidRPr="00A60C74" w:rsidDel="00D33819">
                <w:rPr>
                  <w:rFonts w:asciiTheme="majorHAnsi" w:hAnsiTheme="majorHAnsi"/>
                  <w:szCs w:val="20"/>
                </w:rPr>
                <w:delText>Alert Limit</w:delText>
              </w:r>
            </w:del>
          </w:p>
        </w:tc>
        <w:tc>
          <w:tcPr>
            <w:tcW w:w="6709" w:type="dxa"/>
          </w:tcPr>
          <w:p w14:paraId="1053D671" w14:textId="34165DE4" w:rsidR="0004798D" w:rsidRPr="00A60C74" w:rsidDel="00D33819" w:rsidRDefault="0004798D">
            <w:pPr>
              <w:pStyle w:val="BodyText"/>
              <w:rPr>
                <w:del w:id="2574" w:author="KN-NZ-Presentation, Funktional" w:date="2017-06-14T12:30:00Z"/>
                <w:rFonts w:asciiTheme="majorHAnsi" w:hAnsiTheme="majorHAnsi"/>
                <w:sz w:val="20"/>
                <w:szCs w:val="20"/>
              </w:rPr>
              <w:pPrChange w:id="2575" w:author="KN-NZ-Presentation, Funktional" w:date="2017-06-14T12:30:00Z">
                <w:pPr>
                  <w:autoSpaceDE w:val="0"/>
                  <w:autoSpaceDN w:val="0"/>
                  <w:adjustRightInd w:val="0"/>
                  <w:spacing w:line="240" w:lineRule="auto"/>
                  <w:jc w:val="both"/>
                </w:pPr>
              </w:pPrChange>
            </w:pPr>
            <w:del w:id="2576" w:author="KN-NZ-Presentation, Funktional" w:date="2017-06-14T12:30:00Z">
              <w:r w:rsidDel="00D33819">
                <w:rPr>
                  <w:rFonts w:asciiTheme="majorHAnsi" w:hAnsiTheme="majorHAnsi"/>
                  <w:sz w:val="20"/>
                  <w:szCs w:val="20"/>
                </w:rPr>
                <w:delText>In case of integrity monitoring t</w:delText>
              </w:r>
              <w:r w:rsidRPr="00A60C74" w:rsidDel="00D33819">
                <w:rPr>
                  <w:rFonts w:asciiTheme="majorHAnsi" w:hAnsiTheme="majorHAnsi"/>
                  <w:sz w:val="20"/>
                  <w:szCs w:val="20"/>
                </w:rPr>
                <w:delText xml:space="preserve">he maximum allowable error in the measured </w:delText>
              </w:r>
              <w:r w:rsidDel="00D33819">
                <w:rPr>
                  <w:rFonts w:asciiTheme="majorHAnsi" w:hAnsiTheme="majorHAnsi"/>
                  <w:sz w:val="20"/>
                  <w:szCs w:val="20"/>
                </w:rPr>
                <w:delText>parameter</w:delText>
              </w:r>
              <w:r w:rsidRPr="00A60C74" w:rsidDel="00D33819">
                <w:rPr>
                  <w:rFonts w:asciiTheme="majorHAnsi" w:hAnsiTheme="majorHAnsi"/>
                  <w:sz w:val="20"/>
                  <w:szCs w:val="20"/>
                </w:rPr>
                <w:delText xml:space="preserve"> before an alarm</w:delText>
              </w:r>
              <w:r w:rsidDel="00D33819">
                <w:rPr>
                  <w:rFonts w:asciiTheme="majorHAnsi" w:hAnsiTheme="majorHAnsi"/>
                  <w:sz w:val="20"/>
                  <w:szCs w:val="20"/>
                </w:rPr>
                <w:delText xml:space="preserve"> should be</w:delText>
              </w:r>
              <w:r w:rsidRPr="00A60C74" w:rsidDel="00D33819">
                <w:rPr>
                  <w:rFonts w:asciiTheme="majorHAnsi" w:hAnsiTheme="majorHAnsi"/>
                  <w:sz w:val="20"/>
                  <w:szCs w:val="20"/>
                </w:rPr>
                <w:delText xml:space="preserve"> triggered.</w:delText>
              </w:r>
            </w:del>
          </w:p>
          <w:p w14:paraId="7B565BBA" w14:textId="591CD0AA" w:rsidR="0004798D" w:rsidRPr="00A60C74" w:rsidDel="00D33819" w:rsidRDefault="0004798D">
            <w:pPr>
              <w:pStyle w:val="BodyText"/>
              <w:rPr>
                <w:del w:id="2577" w:author="KN-NZ-Presentation, Funktional" w:date="2017-06-14T12:30:00Z"/>
                <w:rFonts w:asciiTheme="majorHAnsi" w:hAnsiTheme="majorHAnsi"/>
                <w:color w:val="FF0000"/>
                <w:sz w:val="20"/>
                <w:szCs w:val="20"/>
              </w:rPr>
              <w:pPrChange w:id="2578" w:author="KN-NZ-Presentation, Funktional" w:date="2017-06-14T12:30:00Z">
                <w:pPr>
                  <w:autoSpaceDE w:val="0"/>
                  <w:autoSpaceDN w:val="0"/>
                  <w:adjustRightInd w:val="0"/>
                  <w:spacing w:line="240" w:lineRule="auto"/>
                  <w:jc w:val="both"/>
                </w:pPr>
              </w:pPrChange>
            </w:pPr>
          </w:p>
        </w:tc>
      </w:tr>
      <w:tr w:rsidR="0004798D" w:rsidRPr="00A60C74" w:rsidDel="00D33819" w14:paraId="66D9964B" w14:textId="1399AB11" w:rsidTr="0004798D">
        <w:trPr>
          <w:del w:id="2579" w:author="KN-NZ-Presentation, Funktional" w:date="2017-06-14T12:30:00Z"/>
        </w:trPr>
        <w:tc>
          <w:tcPr>
            <w:tcW w:w="2127" w:type="dxa"/>
          </w:tcPr>
          <w:p w14:paraId="080888DF" w14:textId="15DED2C4" w:rsidR="0004798D" w:rsidRPr="00A60C74" w:rsidDel="00D33819" w:rsidRDefault="0004798D">
            <w:pPr>
              <w:pStyle w:val="BodyText"/>
              <w:rPr>
                <w:del w:id="2580" w:author="KN-NZ-Presentation, Funktional" w:date="2017-06-14T12:30:00Z"/>
                <w:rFonts w:asciiTheme="majorHAnsi" w:hAnsiTheme="majorHAnsi"/>
                <w:szCs w:val="20"/>
              </w:rPr>
              <w:pPrChange w:id="2581" w:author="KN-NZ-Presentation, Funktional" w:date="2017-06-14T12:30:00Z">
                <w:pPr>
                  <w:pStyle w:val="Tableheading"/>
                  <w:spacing w:before="0" w:after="0"/>
                </w:pPr>
              </w:pPrChange>
            </w:pPr>
          </w:p>
        </w:tc>
        <w:tc>
          <w:tcPr>
            <w:tcW w:w="6709" w:type="dxa"/>
          </w:tcPr>
          <w:p w14:paraId="4A778942" w14:textId="2048600E" w:rsidR="0004798D" w:rsidRPr="00A60C74" w:rsidDel="00D33819" w:rsidRDefault="0004798D">
            <w:pPr>
              <w:pStyle w:val="BodyText"/>
              <w:rPr>
                <w:del w:id="2582" w:author="KN-NZ-Presentation, Funktional" w:date="2017-06-14T12:30:00Z"/>
                <w:rFonts w:asciiTheme="majorHAnsi" w:hAnsiTheme="majorHAnsi"/>
                <w:color w:val="FF0000"/>
                <w:sz w:val="20"/>
                <w:szCs w:val="20"/>
              </w:rPr>
              <w:pPrChange w:id="2583" w:author="KN-NZ-Presentation, Funktional" w:date="2017-06-14T12:30:00Z">
                <w:pPr>
                  <w:autoSpaceDE w:val="0"/>
                  <w:autoSpaceDN w:val="0"/>
                  <w:adjustRightInd w:val="0"/>
                  <w:spacing w:line="240" w:lineRule="auto"/>
                  <w:jc w:val="both"/>
                </w:pPr>
              </w:pPrChange>
            </w:pPr>
          </w:p>
        </w:tc>
      </w:tr>
      <w:tr w:rsidR="0004798D" w:rsidRPr="00A60C74" w:rsidDel="00D33819" w14:paraId="3184EE44" w14:textId="3B3DBF17" w:rsidTr="0004798D">
        <w:trPr>
          <w:del w:id="2584" w:author="KN-NZ-Presentation, Funktional" w:date="2017-06-14T12:30:00Z"/>
        </w:trPr>
        <w:tc>
          <w:tcPr>
            <w:tcW w:w="2127" w:type="dxa"/>
          </w:tcPr>
          <w:p w14:paraId="4467BBF9" w14:textId="1FD31420" w:rsidR="0004798D" w:rsidRPr="00A60C74" w:rsidDel="00D33819" w:rsidRDefault="0004798D">
            <w:pPr>
              <w:pStyle w:val="BodyText"/>
              <w:rPr>
                <w:del w:id="2585" w:author="KN-NZ-Presentation, Funktional" w:date="2017-06-14T12:30:00Z"/>
                <w:rFonts w:asciiTheme="majorHAnsi" w:hAnsiTheme="majorHAnsi"/>
                <w:szCs w:val="20"/>
              </w:rPr>
              <w:pPrChange w:id="2586" w:author="KN-NZ-Presentation, Funktional" w:date="2017-06-14T12:30:00Z">
                <w:pPr>
                  <w:pStyle w:val="Tableheading"/>
                  <w:spacing w:before="0" w:after="0"/>
                </w:pPr>
              </w:pPrChange>
            </w:pPr>
            <w:del w:id="2587" w:author="KN-NZ-Presentation, Funktional" w:date="2017-06-14T12:30:00Z">
              <w:r w:rsidRPr="00A60C74" w:rsidDel="00D33819">
                <w:rPr>
                  <w:rFonts w:asciiTheme="majorHAnsi" w:hAnsiTheme="majorHAnsi"/>
                  <w:szCs w:val="20"/>
                </w:rPr>
                <w:delText>Availability - System</w:delText>
              </w:r>
            </w:del>
          </w:p>
        </w:tc>
        <w:tc>
          <w:tcPr>
            <w:tcW w:w="6709" w:type="dxa"/>
          </w:tcPr>
          <w:p w14:paraId="5AA31B8B" w14:textId="4AA74CE1" w:rsidR="0004798D" w:rsidDel="00D33819" w:rsidRDefault="0004798D">
            <w:pPr>
              <w:pStyle w:val="BodyText"/>
              <w:rPr>
                <w:del w:id="2588" w:author="KN-NZ-Presentation, Funktional" w:date="2017-06-14T12:30:00Z"/>
                <w:rFonts w:asciiTheme="majorHAnsi" w:hAnsiTheme="majorHAnsi"/>
                <w:sz w:val="20"/>
                <w:szCs w:val="20"/>
              </w:rPr>
              <w:pPrChange w:id="2589" w:author="KN-NZ-Presentation, Funktional" w:date="2017-06-14T12:30:00Z">
                <w:pPr>
                  <w:autoSpaceDE w:val="0"/>
                  <w:autoSpaceDN w:val="0"/>
                  <w:adjustRightInd w:val="0"/>
                  <w:spacing w:line="240" w:lineRule="auto"/>
                  <w:jc w:val="both"/>
                </w:pPr>
              </w:pPrChange>
            </w:pPr>
            <w:del w:id="2590" w:author="KN-NZ-Presentation, Funktional" w:date="2017-06-14T12:30:00Z">
              <w:r w:rsidRPr="00A60C74" w:rsidDel="00D33819">
                <w:rPr>
                  <w:rFonts w:asciiTheme="majorHAnsi" w:hAnsiTheme="majorHAnsi"/>
                  <w:sz w:val="20"/>
                  <w:szCs w:val="20"/>
                </w:rPr>
                <w:delText xml:space="preserve">The percentage of time that a system is performing a required function or set of functions under stated conditions in a specified interval of time. </w:delText>
              </w:r>
            </w:del>
          </w:p>
          <w:p w14:paraId="3E648667" w14:textId="0F3D3C44" w:rsidR="0004798D" w:rsidRPr="00A60C74" w:rsidDel="00D33819" w:rsidRDefault="0004798D">
            <w:pPr>
              <w:pStyle w:val="BodyText"/>
              <w:rPr>
                <w:del w:id="2591" w:author="KN-NZ-Presentation, Funktional" w:date="2017-06-14T12:30:00Z"/>
                <w:rFonts w:asciiTheme="majorHAnsi" w:hAnsiTheme="majorHAnsi"/>
                <w:sz w:val="20"/>
                <w:szCs w:val="20"/>
              </w:rPr>
              <w:pPrChange w:id="2592" w:author="KN-NZ-Presentation, Funktional" w:date="2017-06-14T12:30:00Z">
                <w:pPr>
                  <w:autoSpaceDE w:val="0"/>
                  <w:autoSpaceDN w:val="0"/>
                  <w:adjustRightInd w:val="0"/>
                  <w:spacing w:line="240" w:lineRule="auto"/>
                  <w:jc w:val="both"/>
                </w:pPr>
              </w:pPrChange>
            </w:pPr>
          </w:p>
        </w:tc>
      </w:tr>
      <w:tr w:rsidR="0004798D" w:rsidRPr="00A60C74" w:rsidDel="00D33819" w14:paraId="6644BB27" w14:textId="17BD7710" w:rsidTr="0004798D">
        <w:trPr>
          <w:del w:id="2593" w:author="KN-NZ-Presentation, Funktional" w:date="2017-06-14T12:30:00Z"/>
        </w:trPr>
        <w:tc>
          <w:tcPr>
            <w:tcW w:w="2127" w:type="dxa"/>
          </w:tcPr>
          <w:p w14:paraId="53B5802B" w14:textId="1E41F4DA" w:rsidR="0004798D" w:rsidRPr="00A60C74" w:rsidDel="00D33819" w:rsidRDefault="0004798D">
            <w:pPr>
              <w:pStyle w:val="BodyText"/>
              <w:rPr>
                <w:del w:id="2594" w:author="KN-NZ-Presentation, Funktional" w:date="2017-06-14T12:30:00Z"/>
                <w:rFonts w:asciiTheme="majorHAnsi" w:hAnsiTheme="majorHAnsi"/>
                <w:szCs w:val="20"/>
              </w:rPr>
              <w:pPrChange w:id="2595" w:author="KN-NZ-Presentation, Funktional" w:date="2017-06-14T12:30:00Z">
                <w:pPr>
                  <w:pStyle w:val="Tableheading"/>
                  <w:spacing w:before="0" w:after="0"/>
                </w:pPr>
              </w:pPrChange>
            </w:pPr>
            <w:del w:id="2596" w:author="KN-NZ-Presentation, Funktional" w:date="2017-06-14T12:30:00Z">
              <w:r w:rsidRPr="00A60C74" w:rsidDel="00D33819">
                <w:rPr>
                  <w:rFonts w:asciiTheme="majorHAnsi" w:hAnsiTheme="majorHAnsi"/>
                  <w:szCs w:val="20"/>
                </w:rPr>
                <w:delText xml:space="preserve">Availability </w:delText>
              </w:r>
              <w:r w:rsidDel="00D33819">
                <w:rPr>
                  <w:rFonts w:asciiTheme="majorHAnsi" w:hAnsiTheme="majorHAnsi"/>
                  <w:szCs w:val="20"/>
                </w:rPr>
                <w:delText>-</w:delText>
              </w:r>
            </w:del>
          </w:p>
          <w:p w14:paraId="7502C6D0" w14:textId="379EB9D8" w:rsidR="0004798D" w:rsidDel="00D33819" w:rsidRDefault="0004798D">
            <w:pPr>
              <w:pStyle w:val="BodyText"/>
              <w:rPr>
                <w:del w:id="2597" w:author="KN-NZ-Presentation, Funktional" w:date="2017-06-14T12:30:00Z"/>
                <w:rFonts w:asciiTheme="majorHAnsi" w:hAnsiTheme="majorHAnsi"/>
                <w:szCs w:val="20"/>
              </w:rPr>
              <w:pPrChange w:id="2598" w:author="KN-NZ-Presentation, Funktional" w:date="2017-06-14T12:30:00Z">
                <w:pPr>
                  <w:pStyle w:val="Tableheading"/>
                  <w:spacing w:before="0" w:after="0"/>
                </w:pPr>
              </w:pPrChange>
            </w:pPr>
            <w:del w:id="2599" w:author="KN-NZ-Presentation, Funktional" w:date="2017-06-14T12:30:00Z">
              <w:r w:rsidRPr="00A60C74" w:rsidDel="00D33819">
                <w:rPr>
                  <w:rFonts w:asciiTheme="majorHAnsi" w:hAnsiTheme="majorHAnsi"/>
                  <w:szCs w:val="20"/>
                </w:rPr>
                <w:delText>Data</w:delText>
              </w:r>
            </w:del>
          </w:p>
          <w:p w14:paraId="06920790" w14:textId="5F4C655D" w:rsidR="0004798D" w:rsidRPr="00A60C74" w:rsidDel="00D33819" w:rsidRDefault="0004798D">
            <w:pPr>
              <w:pStyle w:val="BodyText"/>
              <w:rPr>
                <w:del w:id="2600" w:author="KN-NZ-Presentation, Funktional" w:date="2017-06-14T12:30:00Z"/>
                <w:rFonts w:asciiTheme="majorHAnsi" w:hAnsiTheme="majorHAnsi"/>
                <w:szCs w:val="20"/>
              </w:rPr>
              <w:pPrChange w:id="2601" w:author="KN-NZ-Presentation, Funktional" w:date="2017-06-14T12:30:00Z">
                <w:pPr>
                  <w:pStyle w:val="Tableheading"/>
                  <w:spacing w:before="0" w:after="0"/>
                </w:pPr>
              </w:pPrChange>
            </w:pPr>
          </w:p>
        </w:tc>
        <w:tc>
          <w:tcPr>
            <w:tcW w:w="6709" w:type="dxa"/>
          </w:tcPr>
          <w:p w14:paraId="2B38C54E" w14:textId="5694E0A6" w:rsidR="0004798D" w:rsidDel="00D33819" w:rsidRDefault="0004798D">
            <w:pPr>
              <w:pStyle w:val="BodyText"/>
              <w:rPr>
                <w:del w:id="2602" w:author="KN-NZ-Presentation, Funktional" w:date="2017-06-14T12:30:00Z"/>
                <w:rFonts w:asciiTheme="majorHAnsi" w:hAnsiTheme="majorHAnsi"/>
                <w:sz w:val="20"/>
                <w:szCs w:val="20"/>
              </w:rPr>
              <w:pPrChange w:id="2603" w:author="KN-NZ-Presentation, Funktional" w:date="2017-06-14T12:30:00Z">
                <w:pPr>
                  <w:autoSpaceDE w:val="0"/>
                  <w:autoSpaceDN w:val="0"/>
                  <w:adjustRightInd w:val="0"/>
                  <w:spacing w:line="240" w:lineRule="auto"/>
                  <w:jc w:val="both"/>
                </w:pPr>
              </w:pPrChange>
            </w:pPr>
            <w:del w:id="2604" w:author="KN-NZ-Presentation, Funktional" w:date="2017-06-14T12:30:00Z">
              <w:r w:rsidRPr="00A60C74" w:rsidDel="00D33819">
                <w:rPr>
                  <w:rFonts w:asciiTheme="majorHAnsi" w:hAnsiTheme="majorHAnsi"/>
                  <w:sz w:val="20"/>
                  <w:szCs w:val="20"/>
                </w:rPr>
                <w:delText xml:space="preserve">The percentage of time that data is provided </w:delText>
              </w:r>
              <w:r w:rsidDel="00D33819">
                <w:rPr>
                  <w:rFonts w:asciiTheme="majorHAnsi" w:hAnsiTheme="majorHAnsi"/>
                  <w:sz w:val="20"/>
                  <w:szCs w:val="20"/>
                </w:rPr>
                <w:delText>in a specified interval of time with the specified performance and update rate.</w:delText>
              </w:r>
            </w:del>
          </w:p>
          <w:p w14:paraId="3BF5F855" w14:textId="287B2815" w:rsidR="0004798D" w:rsidRPr="00A60C74" w:rsidDel="00D33819" w:rsidRDefault="0004798D">
            <w:pPr>
              <w:pStyle w:val="BodyText"/>
              <w:rPr>
                <w:del w:id="2605" w:author="KN-NZ-Presentation, Funktional" w:date="2017-06-14T12:30:00Z"/>
                <w:rFonts w:asciiTheme="majorHAnsi" w:hAnsiTheme="majorHAnsi"/>
                <w:sz w:val="20"/>
                <w:szCs w:val="20"/>
              </w:rPr>
              <w:pPrChange w:id="2606" w:author="KN-NZ-Presentation, Funktional" w:date="2017-06-14T12:30:00Z">
                <w:pPr>
                  <w:autoSpaceDE w:val="0"/>
                  <w:autoSpaceDN w:val="0"/>
                  <w:adjustRightInd w:val="0"/>
                  <w:spacing w:line="240" w:lineRule="auto"/>
                  <w:jc w:val="both"/>
                </w:pPr>
              </w:pPrChange>
            </w:pPr>
          </w:p>
        </w:tc>
      </w:tr>
      <w:tr w:rsidR="0004798D" w:rsidRPr="00A60C74" w:rsidDel="00D33819" w14:paraId="0001820B" w14:textId="19DCF0D6" w:rsidTr="0004798D">
        <w:trPr>
          <w:del w:id="2607" w:author="KN-NZ-Presentation, Funktional" w:date="2017-06-14T12:30:00Z"/>
        </w:trPr>
        <w:tc>
          <w:tcPr>
            <w:tcW w:w="2127" w:type="dxa"/>
          </w:tcPr>
          <w:p w14:paraId="75CCC50B" w14:textId="5A8D5496" w:rsidR="0004798D" w:rsidRPr="00A60C74" w:rsidDel="00D33819" w:rsidRDefault="0004798D">
            <w:pPr>
              <w:pStyle w:val="BodyText"/>
              <w:rPr>
                <w:del w:id="2608" w:author="KN-NZ-Presentation, Funktional" w:date="2017-06-14T12:30:00Z"/>
                <w:rFonts w:asciiTheme="majorHAnsi" w:hAnsiTheme="majorHAnsi"/>
                <w:szCs w:val="20"/>
              </w:rPr>
              <w:pPrChange w:id="2609" w:author="KN-NZ-Presentation, Funktional" w:date="2017-06-14T12:30:00Z">
                <w:pPr>
                  <w:pStyle w:val="Tableheading"/>
                  <w:spacing w:before="0" w:after="0"/>
                </w:pPr>
              </w:pPrChange>
            </w:pPr>
            <w:del w:id="2610" w:author="KN-NZ-Presentation, Funktional" w:date="2017-06-14T12:30:00Z">
              <w:r w:rsidRPr="00A60C74" w:rsidDel="00D33819">
                <w:rPr>
                  <w:rFonts w:asciiTheme="majorHAnsi" w:hAnsiTheme="majorHAnsi"/>
                  <w:szCs w:val="20"/>
                </w:rPr>
                <w:delText xml:space="preserve">Availability - </w:delText>
              </w:r>
            </w:del>
          </w:p>
          <w:p w14:paraId="4BB03D31" w14:textId="7AF2EC09" w:rsidR="0004798D" w:rsidRPr="00A60C74" w:rsidDel="00D33819" w:rsidRDefault="0004798D">
            <w:pPr>
              <w:pStyle w:val="BodyText"/>
              <w:rPr>
                <w:del w:id="2611" w:author="KN-NZ-Presentation, Funktional" w:date="2017-06-14T12:30:00Z"/>
                <w:rFonts w:asciiTheme="majorHAnsi" w:hAnsiTheme="majorHAnsi"/>
                <w:szCs w:val="20"/>
              </w:rPr>
              <w:pPrChange w:id="2612" w:author="KN-NZ-Presentation, Funktional" w:date="2017-06-14T12:30:00Z">
                <w:pPr>
                  <w:pStyle w:val="Tableheading"/>
                  <w:spacing w:before="0" w:after="0"/>
                </w:pPr>
              </w:pPrChange>
            </w:pPr>
            <w:del w:id="2613" w:author="KN-NZ-Presentation, Funktional" w:date="2017-06-14T12:30:00Z">
              <w:r w:rsidRPr="00A60C74" w:rsidDel="00D33819">
                <w:rPr>
                  <w:rFonts w:asciiTheme="majorHAnsi" w:hAnsiTheme="majorHAnsi"/>
                  <w:szCs w:val="20"/>
                </w:rPr>
                <w:delText>Signal</w:delText>
              </w:r>
            </w:del>
          </w:p>
        </w:tc>
        <w:tc>
          <w:tcPr>
            <w:tcW w:w="6709" w:type="dxa"/>
          </w:tcPr>
          <w:p w14:paraId="432866EE" w14:textId="0A2DCB4D" w:rsidR="0004798D" w:rsidRPr="00A60C74" w:rsidDel="00D33819" w:rsidRDefault="0004798D">
            <w:pPr>
              <w:pStyle w:val="BodyText"/>
              <w:rPr>
                <w:del w:id="2614" w:author="KN-NZ-Presentation, Funktional" w:date="2017-06-14T12:30:00Z"/>
                <w:rFonts w:asciiTheme="majorHAnsi" w:hAnsiTheme="majorHAnsi"/>
                <w:sz w:val="20"/>
                <w:szCs w:val="20"/>
              </w:rPr>
              <w:pPrChange w:id="2615" w:author="KN-NZ-Presentation, Funktional" w:date="2017-06-14T12:30:00Z">
                <w:pPr>
                  <w:autoSpaceDE w:val="0"/>
                  <w:autoSpaceDN w:val="0"/>
                  <w:adjustRightInd w:val="0"/>
                  <w:spacing w:line="240" w:lineRule="auto"/>
                  <w:jc w:val="both"/>
                </w:pPr>
              </w:pPrChange>
            </w:pPr>
            <w:del w:id="2616" w:author="KN-NZ-Presentation, Funktional" w:date="2017-06-14T12:30:00Z">
              <w:r w:rsidRPr="00A60C74" w:rsidDel="00D33819">
                <w:rPr>
                  <w:rFonts w:asciiTheme="majorHAnsi" w:hAnsiTheme="majorHAnsi"/>
                  <w:sz w:val="20"/>
                  <w:szCs w:val="20"/>
                </w:rPr>
                <w:delText xml:space="preserve">The percentage of time that </w:delText>
              </w:r>
              <w:r w:rsidDel="00D33819">
                <w:rPr>
                  <w:rFonts w:asciiTheme="majorHAnsi" w:hAnsiTheme="majorHAnsi"/>
                  <w:sz w:val="20"/>
                  <w:szCs w:val="20"/>
                </w:rPr>
                <w:delText>the</w:delText>
              </w:r>
              <w:r w:rsidRPr="00A60C74" w:rsidDel="00D33819">
                <w:rPr>
                  <w:rFonts w:asciiTheme="majorHAnsi" w:hAnsiTheme="majorHAnsi"/>
                  <w:sz w:val="20"/>
                  <w:szCs w:val="20"/>
                </w:rPr>
                <w:delText xml:space="preserve"> signal </w:delText>
              </w:r>
              <w:r w:rsidDel="00D33819">
                <w:rPr>
                  <w:rFonts w:asciiTheme="majorHAnsi" w:hAnsiTheme="majorHAnsi"/>
                  <w:sz w:val="20"/>
                  <w:szCs w:val="20"/>
                </w:rPr>
                <w:delText>may be received</w:delText>
              </w:r>
              <w:r w:rsidRPr="00A60C74" w:rsidDel="00D33819">
                <w:rPr>
                  <w:rFonts w:asciiTheme="majorHAnsi" w:hAnsiTheme="majorHAnsi"/>
                  <w:sz w:val="20"/>
                  <w:szCs w:val="20"/>
                </w:rPr>
                <w:delText xml:space="preserve"> in the coverage area in a specified interval of time.</w:delText>
              </w:r>
            </w:del>
          </w:p>
        </w:tc>
      </w:tr>
      <w:tr w:rsidR="0004798D" w:rsidRPr="00A60C74" w:rsidDel="00D33819" w14:paraId="764850F6" w14:textId="744C726A" w:rsidTr="0004798D">
        <w:trPr>
          <w:del w:id="2617" w:author="KN-NZ-Presentation, Funktional" w:date="2017-06-14T12:30:00Z"/>
        </w:trPr>
        <w:tc>
          <w:tcPr>
            <w:tcW w:w="2127" w:type="dxa"/>
          </w:tcPr>
          <w:p w14:paraId="54E6A1B5" w14:textId="4C100D7F" w:rsidR="0004798D" w:rsidRPr="00976760" w:rsidDel="00D33819" w:rsidRDefault="0004798D">
            <w:pPr>
              <w:pStyle w:val="BodyText"/>
              <w:rPr>
                <w:del w:id="2618" w:author="KN-NZ-Presentation, Funktional" w:date="2017-06-14T12:30:00Z"/>
                <w:rFonts w:asciiTheme="majorHAnsi" w:hAnsiTheme="majorHAnsi"/>
                <w:szCs w:val="20"/>
              </w:rPr>
              <w:pPrChange w:id="2619" w:author="KN-NZ-Presentation, Funktional" w:date="2017-06-14T12:30:00Z">
                <w:pPr>
                  <w:pStyle w:val="Tableheading"/>
                  <w:spacing w:before="0" w:after="0"/>
                </w:pPr>
              </w:pPrChange>
            </w:pPr>
          </w:p>
        </w:tc>
        <w:tc>
          <w:tcPr>
            <w:tcW w:w="6709" w:type="dxa"/>
          </w:tcPr>
          <w:p w14:paraId="2ED6820F" w14:textId="1EE28D1E" w:rsidR="0004798D" w:rsidRPr="00976760" w:rsidDel="00D33819" w:rsidRDefault="0004798D">
            <w:pPr>
              <w:pStyle w:val="BodyText"/>
              <w:rPr>
                <w:del w:id="2620" w:author="KN-NZ-Presentation, Funktional" w:date="2017-06-14T12:30:00Z"/>
                <w:rFonts w:asciiTheme="majorHAnsi" w:hAnsiTheme="majorHAnsi"/>
                <w:sz w:val="20"/>
                <w:szCs w:val="20"/>
                <w:lang w:val="en-US"/>
              </w:rPr>
              <w:pPrChange w:id="2621" w:author="KN-NZ-Presentation, Funktional" w:date="2017-06-14T12:30:00Z">
                <w:pPr>
                  <w:autoSpaceDE w:val="0"/>
                  <w:autoSpaceDN w:val="0"/>
                  <w:adjustRightInd w:val="0"/>
                  <w:spacing w:line="240" w:lineRule="auto"/>
                  <w:jc w:val="both"/>
                </w:pPr>
              </w:pPrChange>
            </w:pPr>
          </w:p>
        </w:tc>
      </w:tr>
      <w:tr w:rsidR="0004798D" w:rsidRPr="00A60C74" w:rsidDel="00D33819" w14:paraId="69EF6990" w14:textId="732FACCB" w:rsidTr="0004798D">
        <w:trPr>
          <w:del w:id="2622" w:author="KN-NZ-Presentation, Funktional" w:date="2017-06-14T12:30:00Z"/>
        </w:trPr>
        <w:tc>
          <w:tcPr>
            <w:tcW w:w="2127" w:type="dxa"/>
          </w:tcPr>
          <w:p w14:paraId="4F56F390" w14:textId="05B3C78A" w:rsidR="0004798D" w:rsidRPr="00976760" w:rsidDel="00D33819" w:rsidRDefault="0004798D">
            <w:pPr>
              <w:pStyle w:val="BodyText"/>
              <w:rPr>
                <w:del w:id="2623" w:author="KN-NZ-Presentation, Funktional" w:date="2017-06-14T12:30:00Z"/>
                <w:rFonts w:asciiTheme="majorHAnsi" w:hAnsiTheme="majorHAnsi"/>
                <w:szCs w:val="20"/>
              </w:rPr>
              <w:pPrChange w:id="2624" w:author="KN-NZ-Presentation, Funktional" w:date="2017-06-14T12:30:00Z">
                <w:pPr>
                  <w:pStyle w:val="Tableheading"/>
                  <w:spacing w:before="0" w:after="0"/>
                </w:pPr>
              </w:pPrChange>
            </w:pPr>
            <w:del w:id="2625" w:author="KN-NZ-Presentation, Funktional" w:date="2017-06-14T12:30:00Z">
              <w:r w:rsidRPr="00976760" w:rsidDel="00D33819">
                <w:rPr>
                  <w:rFonts w:asciiTheme="majorHAnsi" w:hAnsiTheme="majorHAnsi"/>
                  <w:szCs w:val="20"/>
                </w:rPr>
                <w:delText>Continuity</w:delText>
              </w:r>
              <w:r w:rsidRPr="00D56619" w:rsidDel="00D33819">
                <w:rPr>
                  <w:rFonts w:asciiTheme="majorHAnsi" w:hAnsiTheme="majorHAnsi"/>
                  <w:szCs w:val="20"/>
                </w:rPr>
                <w:delText xml:space="preserve"> </w:delText>
              </w:r>
            </w:del>
          </w:p>
        </w:tc>
        <w:tc>
          <w:tcPr>
            <w:tcW w:w="6709" w:type="dxa"/>
          </w:tcPr>
          <w:p w14:paraId="55CAC170" w14:textId="19061324" w:rsidR="0004798D" w:rsidDel="00D33819" w:rsidRDefault="0004798D">
            <w:pPr>
              <w:pStyle w:val="BodyText"/>
              <w:rPr>
                <w:del w:id="2626" w:author="KN-NZ-Presentation, Funktional" w:date="2017-06-14T12:30:00Z"/>
                <w:rFonts w:asciiTheme="majorHAnsi" w:hAnsiTheme="majorHAnsi"/>
                <w:sz w:val="20"/>
                <w:szCs w:val="20"/>
              </w:rPr>
              <w:pPrChange w:id="2627" w:author="KN-NZ-Presentation, Funktional" w:date="2017-06-14T12:30:00Z">
                <w:pPr>
                  <w:autoSpaceDE w:val="0"/>
                  <w:autoSpaceDN w:val="0"/>
                  <w:adjustRightInd w:val="0"/>
                  <w:spacing w:line="240" w:lineRule="auto"/>
                  <w:jc w:val="both"/>
                </w:pPr>
              </w:pPrChange>
            </w:pPr>
            <w:del w:id="2628" w:author="KN-NZ-Presentation, Funktional" w:date="2017-06-14T12:30:00Z">
              <w:r w:rsidRPr="00976760" w:rsidDel="00D33819">
                <w:rPr>
                  <w:rFonts w:asciiTheme="majorHAnsi" w:hAnsiTheme="majorHAnsi"/>
                  <w:sz w:val="20"/>
                  <w:szCs w:val="20"/>
                </w:rPr>
                <w:delText>The probability that</w:delText>
              </w:r>
              <w:r w:rsidDel="00D33819">
                <w:rPr>
                  <w:rFonts w:asciiTheme="majorHAnsi" w:hAnsiTheme="majorHAnsi"/>
                  <w:sz w:val="20"/>
                  <w:szCs w:val="20"/>
                </w:rPr>
                <w:delText xml:space="preserve">a system, service, or function works interruption-free with the specified performance over the required (short) time interval. </w:delText>
              </w:r>
            </w:del>
          </w:p>
          <w:p w14:paraId="5E6BD5A1" w14:textId="19191B0E" w:rsidR="0004798D" w:rsidRPr="00976760" w:rsidDel="00D33819" w:rsidRDefault="0004798D">
            <w:pPr>
              <w:pStyle w:val="BodyText"/>
              <w:rPr>
                <w:del w:id="2629" w:author="KN-NZ-Presentation, Funktional" w:date="2017-06-14T12:30:00Z"/>
                <w:rFonts w:asciiTheme="majorHAnsi" w:hAnsiTheme="majorHAnsi"/>
                <w:color w:val="FF0000"/>
                <w:sz w:val="20"/>
                <w:szCs w:val="20"/>
              </w:rPr>
              <w:pPrChange w:id="2630" w:author="KN-NZ-Presentation, Funktional" w:date="2017-06-14T12:30:00Z">
                <w:pPr>
                  <w:autoSpaceDE w:val="0"/>
                  <w:autoSpaceDN w:val="0"/>
                  <w:adjustRightInd w:val="0"/>
                  <w:spacing w:line="240" w:lineRule="auto"/>
                  <w:jc w:val="both"/>
                </w:pPr>
              </w:pPrChange>
            </w:pPr>
          </w:p>
        </w:tc>
      </w:tr>
      <w:tr w:rsidR="0004798D" w:rsidRPr="00A60C74" w:rsidDel="00D33819" w14:paraId="4A5C8263" w14:textId="45EECAEB" w:rsidTr="0004798D">
        <w:trPr>
          <w:del w:id="2631" w:author="KN-NZ-Presentation, Funktional" w:date="2017-06-14T12:30:00Z"/>
        </w:trPr>
        <w:tc>
          <w:tcPr>
            <w:tcW w:w="2127" w:type="dxa"/>
          </w:tcPr>
          <w:p w14:paraId="20B19E9E" w14:textId="35E3D40D" w:rsidR="0004798D" w:rsidRPr="00D56619" w:rsidDel="00D33819" w:rsidRDefault="0004798D">
            <w:pPr>
              <w:pStyle w:val="BodyText"/>
              <w:rPr>
                <w:del w:id="2632" w:author="KN-NZ-Presentation, Funktional" w:date="2017-06-14T12:30:00Z"/>
                <w:rFonts w:asciiTheme="majorHAnsi" w:hAnsiTheme="majorHAnsi"/>
                <w:szCs w:val="20"/>
              </w:rPr>
              <w:pPrChange w:id="2633" w:author="KN-NZ-Presentation, Funktional" w:date="2017-06-14T12:30:00Z">
                <w:pPr>
                  <w:pStyle w:val="Tableheading"/>
                  <w:spacing w:before="0" w:after="0"/>
                </w:pPr>
              </w:pPrChange>
            </w:pPr>
            <w:del w:id="2634" w:author="KN-NZ-Presentation, Funktional" w:date="2017-06-14T12:30:00Z">
              <w:r w:rsidRPr="00FE02B6" w:rsidDel="00D33819">
                <w:rPr>
                  <w:rFonts w:asciiTheme="majorHAnsi" w:hAnsiTheme="majorHAnsi"/>
                  <w:szCs w:val="20"/>
                </w:rPr>
                <w:delText>Continuity</w:delText>
              </w:r>
              <w:r w:rsidDel="00D33819">
                <w:rPr>
                  <w:rFonts w:asciiTheme="majorHAnsi" w:hAnsiTheme="majorHAnsi"/>
                  <w:szCs w:val="20"/>
                </w:rPr>
                <w:delText xml:space="preserve"> of positioning</w:delText>
              </w:r>
            </w:del>
          </w:p>
        </w:tc>
        <w:tc>
          <w:tcPr>
            <w:tcW w:w="6709" w:type="dxa"/>
          </w:tcPr>
          <w:p w14:paraId="591EDD0D" w14:textId="4E6CD5CC" w:rsidR="0004798D" w:rsidRPr="00FE02B6" w:rsidDel="00D33819" w:rsidRDefault="0004798D">
            <w:pPr>
              <w:pStyle w:val="BodyText"/>
              <w:rPr>
                <w:del w:id="2635" w:author="KN-NZ-Presentation, Funktional" w:date="2017-06-14T12:30:00Z"/>
                <w:rFonts w:asciiTheme="majorHAnsi" w:hAnsiTheme="majorHAnsi"/>
                <w:sz w:val="20"/>
                <w:szCs w:val="20"/>
              </w:rPr>
              <w:pPrChange w:id="2636" w:author="KN-NZ-Presentation, Funktional" w:date="2017-06-14T12:30:00Z">
                <w:pPr>
                  <w:autoSpaceDE w:val="0"/>
                  <w:autoSpaceDN w:val="0"/>
                  <w:adjustRightInd w:val="0"/>
                  <w:spacing w:line="240" w:lineRule="auto"/>
                  <w:jc w:val="both"/>
                </w:pPr>
              </w:pPrChange>
            </w:pPr>
            <w:del w:id="2637" w:author="KN-NZ-Presentation, Funktional" w:date="2017-06-14T12:30:00Z">
              <w:r w:rsidRPr="00FE02B6" w:rsidDel="00D33819">
                <w:rPr>
                  <w:rFonts w:asciiTheme="majorHAnsi" w:hAnsiTheme="majorHAnsi"/>
                  <w:sz w:val="20"/>
                  <w:szCs w:val="20"/>
                </w:rPr>
                <w:delText>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w:delText>
              </w:r>
            </w:del>
          </w:p>
          <w:p w14:paraId="10132AC5" w14:textId="4052DCD6" w:rsidR="0004798D" w:rsidRPr="00D56619" w:rsidDel="00D33819" w:rsidRDefault="0004798D">
            <w:pPr>
              <w:pStyle w:val="BodyText"/>
              <w:rPr>
                <w:del w:id="2638" w:author="KN-NZ-Presentation, Funktional" w:date="2017-06-14T12:30:00Z"/>
                <w:rFonts w:asciiTheme="majorHAnsi" w:hAnsiTheme="majorHAnsi"/>
                <w:sz w:val="20"/>
                <w:szCs w:val="20"/>
              </w:rPr>
              <w:pPrChange w:id="2639" w:author="KN-NZ-Presentation, Funktional" w:date="2017-06-14T12:30:00Z">
                <w:pPr>
                  <w:autoSpaceDE w:val="0"/>
                  <w:autoSpaceDN w:val="0"/>
                  <w:adjustRightInd w:val="0"/>
                  <w:spacing w:line="240" w:lineRule="auto"/>
                  <w:jc w:val="both"/>
                </w:pPr>
              </w:pPrChange>
            </w:pPr>
          </w:p>
        </w:tc>
      </w:tr>
      <w:tr w:rsidR="0004798D" w:rsidRPr="00A60C74" w:rsidDel="00D33819" w14:paraId="03C8A1D8" w14:textId="773838BF" w:rsidTr="0004798D">
        <w:trPr>
          <w:del w:id="2640" w:author="KN-NZ-Presentation, Funktional" w:date="2017-06-14T12:30:00Z"/>
        </w:trPr>
        <w:tc>
          <w:tcPr>
            <w:tcW w:w="2127" w:type="dxa"/>
          </w:tcPr>
          <w:p w14:paraId="5A02D9FE" w14:textId="74EB76A7" w:rsidR="0004798D" w:rsidRPr="00976760" w:rsidDel="00D33819" w:rsidRDefault="0004798D">
            <w:pPr>
              <w:pStyle w:val="BodyText"/>
              <w:rPr>
                <w:del w:id="2641" w:author="KN-NZ-Presentation, Funktional" w:date="2017-06-14T12:30:00Z"/>
                <w:rFonts w:asciiTheme="majorHAnsi" w:hAnsiTheme="majorHAnsi"/>
                <w:szCs w:val="20"/>
              </w:rPr>
              <w:pPrChange w:id="2642" w:author="KN-NZ-Presentation, Funktional" w:date="2017-06-14T12:30:00Z">
                <w:pPr>
                  <w:pStyle w:val="Tableheading"/>
                  <w:spacing w:before="0" w:after="0"/>
                </w:pPr>
              </w:pPrChange>
            </w:pPr>
            <w:del w:id="2643" w:author="KN-NZ-Presentation, Funktional" w:date="2017-06-14T12:30:00Z">
              <w:r w:rsidRPr="00976760" w:rsidDel="00D33819">
                <w:rPr>
                  <w:rFonts w:asciiTheme="majorHAnsi" w:hAnsiTheme="majorHAnsi"/>
                  <w:szCs w:val="20"/>
                </w:rPr>
                <w:delText>Coverage</w:delText>
              </w:r>
            </w:del>
          </w:p>
        </w:tc>
        <w:tc>
          <w:tcPr>
            <w:tcW w:w="6709" w:type="dxa"/>
          </w:tcPr>
          <w:p w14:paraId="3A71D0CC" w14:textId="64CE63E9" w:rsidR="0004798D" w:rsidRPr="00D56619" w:rsidDel="00D33819" w:rsidRDefault="0004798D">
            <w:pPr>
              <w:pStyle w:val="BodyText"/>
              <w:rPr>
                <w:del w:id="2644" w:author="KN-NZ-Presentation, Funktional" w:date="2017-06-14T12:30:00Z"/>
              </w:rPr>
              <w:pPrChange w:id="2645" w:author="KN-NZ-Presentation, Funktional" w:date="2017-06-14T12:30:00Z">
                <w:pPr>
                  <w:autoSpaceDE w:val="0"/>
                  <w:autoSpaceDN w:val="0"/>
                  <w:adjustRightInd w:val="0"/>
                  <w:spacing w:line="240" w:lineRule="auto"/>
                  <w:jc w:val="both"/>
                </w:pPr>
              </w:pPrChange>
            </w:pPr>
            <w:del w:id="2646" w:author="KN-NZ-Presentation, Funktional" w:date="2017-06-14T12:30:00Z">
              <w:r w:rsidRPr="00D56619" w:rsidDel="00D33819">
                <w:delText xml:space="preserve">The coverage </w:delText>
              </w:r>
              <w:r w:rsidDel="00D33819">
                <w:delText xml:space="preserve">is the </w:delText>
              </w:r>
              <w:r w:rsidRPr="00D56619" w:rsidDel="00D33819">
                <w:delText xml:space="preserve">surface area or space volume in which the signals </w:delText>
              </w:r>
              <w:r w:rsidDel="00D33819">
                <w:delText xml:space="preserve">of a system or service </w:delText>
              </w:r>
              <w:r w:rsidRPr="00D56619" w:rsidDel="00D33819">
                <w:delText xml:space="preserve">are adequate to permit </w:delText>
              </w:r>
              <w:r w:rsidDel="00D33819">
                <w:delText>their use with the</w:delText>
              </w:r>
              <w:r w:rsidRPr="00D56619" w:rsidDel="00D33819">
                <w:delText xml:space="preserve"> specified level of performance.</w:delText>
              </w:r>
            </w:del>
          </w:p>
          <w:p w14:paraId="3B63EEB0" w14:textId="5CDBCC44" w:rsidR="0004798D" w:rsidRPr="00976760" w:rsidDel="00D33819" w:rsidRDefault="0004798D">
            <w:pPr>
              <w:pStyle w:val="BodyText"/>
              <w:rPr>
                <w:del w:id="2647" w:author="KN-NZ-Presentation, Funktional" w:date="2017-06-14T12:30:00Z"/>
                <w:rFonts w:asciiTheme="majorHAnsi" w:hAnsiTheme="majorHAnsi"/>
                <w:color w:val="FF0000"/>
                <w:sz w:val="20"/>
                <w:szCs w:val="20"/>
              </w:rPr>
              <w:pPrChange w:id="2648" w:author="KN-NZ-Presentation, Funktional" w:date="2017-06-14T12:30:00Z">
                <w:pPr>
                  <w:autoSpaceDE w:val="0"/>
                  <w:autoSpaceDN w:val="0"/>
                  <w:adjustRightInd w:val="0"/>
                  <w:spacing w:line="240" w:lineRule="auto"/>
                  <w:jc w:val="both"/>
                </w:pPr>
              </w:pPrChange>
            </w:pPr>
          </w:p>
        </w:tc>
      </w:tr>
      <w:tr w:rsidR="0004798D" w:rsidRPr="00A60C74" w:rsidDel="00D33819" w14:paraId="01FEDCC7" w14:textId="72669575" w:rsidTr="0004798D">
        <w:trPr>
          <w:del w:id="2649" w:author="KN-NZ-Presentation, Funktional" w:date="2017-06-14T12:30:00Z"/>
        </w:trPr>
        <w:tc>
          <w:tcPr>
            <w:tcW w:w="2127" w:type="dxa"/>
          </w:tcPr>
          <w:p w14:paraId="42F58F05" w14:textId="42E5F4BE" w:rsidR="0004798D" w:rsidRPr="00976760" w:rsidDel="00D33819" w:rsidRDefault="0004798D">
            <w:pPr>
              <w:pStyle w:val="BodyText"/>
              <w:rPr>
                <w:del w:id="2650" w:author="KN-NZ-Presentation, Funktional" w:date="2017-06-14T12:30:00Z"/>
                <w:rFonts w:asciiTheme="majorHAnsi" w:hAnsiTheme="majorHAnsi"/>
                <w:szCs w:val="20"/>
              </w:rPr>
              <w:pPrChange w:id="2651" w:author="KN-NZ-Presentation, Funktional" w:date="2017-06-14T12:30:00Z">
                <w:pPr>
                  <w:pStyle w:val="Tableheading"/>
                  <w:spacing w:before="0" w:after="0"/>
                </w:pPr>
              </w:pPrChange>
            </w:pPr>
          </w:p>
        </w:tc>
        <w:tc>
          <w:tcPr>
            <w:tcW w:w="6709" w:type="dxa"/>
          </w:tcPr>
          <w:p w14:paraId="617C8B74" w14:textId="0AEAF285" w:rsidR="0004798D" w:rsidRPr="00976760" w:rsidDel="00D33819" w:rsidRDefault="0004798D">
            <w:pPr>
              <w:pStyle w:val="BodyText"/>
              <w:rPr>
                <w:del w:id="2652" w:author="KN-NZ-Presentation, Funktional" w:date="2017-06-14T12:30:00Z"/>
                <w:rFonts w:asciiTheme="majorHAnsi" w:hAnsiTheme="majorHAnsi"/>
                <w:color w:val="FF0000"/>
                <w:sz w:val="20"/>
                <w:szCs w:val="20"/>
              </w:rPr>
              <w:pPrChange w:id="2653" w:author="KN-NZ-Presentation, Funktional" w:date="2017-06-14T12:30:00Z">
                <w:pPr>
                  <w:autoSpaceDE w:val="0"/>
                  <w:autoSpaceDN w:val="0"/>
                  <w:adjustRightInd w:val="0"/>
                  <w:spacing w:line="240" w:lineRule="auto"/>
                  <w:jc w:val="both"/>
                </w:pPr>
              </w:pPrChange>
            </w:pPr>
          </w:p>
        </w:tc>
      </w:tr>
      <w:tr w:rsidR="0004798D" w:rsidRPr="00A60C74" w:rsidDel="00D33819" w14:paraId="5433D654" w14:textId="22C27B13" w:rsidTr="0004798D">
        <w:trPr>
          <w:del w:id="2654" w:author="KN-NZ-Presentation, Funktional" w:date="2017-06-14T12:30:00Z"/>
        </w:trPr>
        <w:tc>
          <w:tcPr>
            <w:tcW w:w="2127" w:type="dxa"/>
          </w:tcPr>
          <w:p w14:paraId="29686688" w14:textId="64808BBC" w:rsidR="0004798D" w:rsidRPr="00976760" w:rsidDel="00D33819" w:rsidRDefault="0004798D">
            <w:pPr>
              <w:pStyle w:val="BodyText"/>
              <w:rPr>
                <w:del w:id="2655" w:author="KN-NZ-Presentation, Funktional" w:date="2017-06-14T12:30:00Z"/>
                <w:rFonts w:asciiTheme="majorHAnsi" w:hAnsiTheme="majorHAnsi"/>
                <w:szCs w:val="20"/>
              </w:rPr>
              <w:pPrChange w:id="2656" w:author="KN-NZ-Presentation, Funktional" w:date="2017-06-14T12:30:00Z">
                <w:pPr>
                  <w:pStyle w:val="Tableheading"/>
                  <w:spacing w:before="0" w:after="0"/>
                </w:pPr>
              </w:pPrChange>
            </w:pPr>
            <w:del w:id="2657" w:author="KN-NZ-Presentation, Funktional" w:date="2017-06-14T12:30:00Z">
              <w:r w:rsidRPr="00976760" w:rsidDel="00D33819">
                <w:rPr>
                  <w:rFonts w:asciiTheme="majorHAnsi" w:hAnsiTheme="majorHAnsi"/>
                  <w:szCs w:val="20"/>
                </w:rPr>
                <w:lastRenderedPageBreak/>
                <w:delText>Integrity</w:delText>
              </w:r>
            </w:del>
          </w:p>
        </w:tc>
        <w:tc>
          <w:tcPr>
            <w:tcW w:w="6709" w:type="dxa"/>
          </w:tcPr>
          <w:p w14:paraId="253237A4" w14:textId="152CD898" w:rsidR="0004798D" w:rsidRPr="00976760" w:rsidDel="00D33819" w:rsidRDefault="0004798D">
            <w:pPr>
              <w:pStyle w:val="BodyText"/>
              <w:rPr>
                <w:del w:id="2658" w:author="KN-NZ-Presentation, Funktional" w:date="2017-06-14T12:30:00Z"/>
                <w:rFonts w:asciiTheme="majorHAnsi" w:hAnsiTheme="majorHAnsi"/>
                <w:sz w:val="20"/>
                <w:szCs w:val="20"/>
              </w:rPr>
              <w:pPrChange w:id="2659" w:author="KN-NZ-Presentation, Funktional" w:date="2017-06-14T12:30:00Z">
                <w:pPr>
                  <w:jc w:val="both"/>
                </w:pPr>
              </w:pPrChange>
            </w:pPr>
            <w:del w:id="2660" w:author="KN-NZ-Presentation, Funktional" w:date="2017-06-14T12:30:00Z">
              <w:r w:rsidRPr="00976760" w:rsidDel="00D33819">
                <w:rPr>
                  <w:rFonts w:asciiTheme="majorHAnsi" w:hAnsiTheme="majorHAnsi"/>
                  <w:sz w:val="20"/>
                  <w:szCs w:val="20"/>
                </w:rPr>
                <w:delText>The ability to provide users with information within a specified time when the system should not be used for navigation including measures and/or indicating of trust.</w:delText>
              </w:r>
            </w:del>
          </w:p>
          <w:p w14:paraId="128D5CF5" w14:textId="747E0CEB" w:rsidR="0004798D" w:rsidRPr="00976760" w:rsidDel="00D33819" w:rsidRDefault="0004798D">
            <w:pPr>
              <w:pStyle w:val="BodyText"/>
              <w:rPr>
                <w:del w:id="2661" w:author="KN-NZ-Presentation, Funktional" w:date="2017-06-14T12:30:00Z"/>
                <w:rFonts w:asciiTheme="majorHAnsi" w:hAnsiTheme="majorHAnsi"/>
                <w:color w:val="FF0000"/>
                <w:sz w:val="20"/>
                <w:szCs w:val="20"/>
              </w:rPr>
              <w:pPrChange w:id="2662" w:author="KN-NZ-Presentation, Funktional" w:date="2017-06-14T12:30:00Z">
                <w:pPr>
                  <w:jc w:val="both"/>
                </w:pPr>
              </w:pPrChange>
            </w:pPr>
          </w:p>
        </w:tc>
      </w:tr>
      <w:tr w:rsidR="0004798D" w:rsidRPr="00D17572" w:rsidDel="00D33819" w14:paraId="7F88E398" w14:textId="7237AA32" w:rsidTr="0004798D">
        <w:trPr>
          <w:del w:id="2663" w:author="KN-NZ-Presentation, Funktional" w:date="2017-06-14T12:30:00Z"/>
        </w:trPr>
        <w:tc>
          <w:tcPr>
            <w:tcW w:w="2127" w:type="dxa"/>
          </w:tcPr>
          <w:p w14:paraId="63B23E9D" w14:textId="19F84A5E" w:rsidR="0004798D" w:rsidRPr="00D17572" w:rsidDel="00D33819" w:rsidRDefault="0004798D">
            <w:pPr>
              <w:pStyle w:val="BodyText"/>
              <w:rPr>
                <w:del w:id="2664" w:author="KN-NZ-Presentation, Funktional" w:date="2017-06-14T12:30:00Z"/>
                <w:rFonts w:asciiTheme="majorHAnsi" w:hAnsiTheme="majorHAnsi"/>
                <w:szCs w:val="20"/>
              </w:rPr>
              <w:pPrChange w:id="2665" w:author="KN-NZ-Presentation, Funktional" w:date="2017-06-14T12:30:00Z">
                <w:pPr>
                  <w:pStyle w:val="Tableheading"/>
                  <w:spacing w:before="0" w:after="0"/>
                </w:pPr>
              </w:pPrChange>
            </w:pPr>
            <w:del w:id="2666" w:author="KN-NZ-Presentation, Funktional" w:date="2017-06-14T12:30:00Z">
              <w:r w:rsidRPr="00D17572" w:rsidDel="00D33819">
                <w:rPr>
                  <w:rFonts w:asciiTheme="majorHAnsi" w:hAnsiTheme="majorHAnsi"/>
                  <w:szCs w:val="20"/>
                </w:rPr>
                <w:delText>Integrity risk</w:delText>
              </w:r>
            </w:del>
          </w:p>
        </w:tc>
        <w:tc>
          <w:tcPr>
            <w:tcW w:w="6709" w:type="dxa"/>
          </w:tcPr>
          <w:p w14:paraId="4818EEAB" w14:textId="218E7BFF" w:rsidR="0004798D" w:rsidRPr="00D17572" w:rsidDel="00D33819" w:rsidRDefault="0004798D">
            <w:pPr>
              <w:pStyle w:val="BodyText"/>
              <w:rPr>
                <w:del w:id="2667" w:author="KN-NZ-Presentation, Funktional" w:date="2017-06-14T12:30:00Z"/>
                <w:rFonts w:asciiTheme="majorHAnsi" w:hAnsiTheme="majorHAnsi"/>
                <w:color w:val="FF0000"/>
                <w:sz w:val="20"/>
                <w:szCs w:val="20"/>
              </w:rPr>
              <w:pPrChange w:id="2668" w:author="KN-NZ-Presentation, Funktional" w:date="2017-06-14T12:30:00Z">
                <w:pPr>
                  <w:jc w:val="both"/>
                </w:pPr>
              </w:pPrChange>
            </w:pPr>
            <w:del w:id="2669" w:author="KN-NZ-Presentation, Funktional" w:date="2017-06-14T12:30:00Z">
              <w:r w:rsidRPr="00D17572" w:rsidDel="00D33819">
                <w:rPr>
                  <w:rFonts w:asciiTheme="majorHAnsi" w:hAnsiTheme="majorHAnsi"/>
                  <w:sz w:val="20"/>
                  <w:szCs w:val="20"/>
                </w:rPr>
                <w:delText xml:space="preserve">The probability that a user will experience a </w:delText>
              </w:r>
              <w:r w:rsidDel="00D33819">
                <w:rPr>
                  <w:rFonts w:asciiTheme="majorHAnsi" w:hAnsiTheme="majorHAnsi"/>
                  <w:sz w:val="20"/>
                  <w:szCs w:val="20"/>
                </w:rPr>
                <w:delText xml:space="preserve">parameter with an inaccuracy </w:delText>
              </w:r>
              <w:r w:rsidRPr="00D17572" w:rsidDel="00D33819">
                <w:rPr>
                  <w:rFonts w:asciiTheme="majorHAnsi" w:hAnsiTheme="majorHAnsi"/>
                  <w:sz w:val="20"/>
                  <w:szCs w:val="20"/>
                </w:rPr>
                <w:delText xml:space="preserve">larger than the </w:delText>
              </w:r>
              <w:r w:rsidDel="00D33819">
                <w:rPr>
                  <w:rFonts w:asciiTheme="majorHAnsi" w:hAnsiTheme="majorHAnsi"/>
                  <w:sz w:val="20"/>
                  <w:szCs w:val="20"/>
                </w:rPr>
                <w:delText>defined alert limit</w:delText>
              </w:r>
              <w:r w:rsidRPr="00D17572" w:rsidDel="00D33819">
                <w:rPr>
                  <w:rFonts w:asciiTheme="majorHAnsi" w:hAnsiTheme="majorHAnsi"/>
                  <w:sz w:val="20"/>
                  <w:szCs w:val="20"/>
                </w:rPr>
                <w:delText xml:space="preserve"> without an alarm being raised within the specified time to alarm</w:delText>
              </w:r>
              <w:r w:rsidDel="00D33819">
                <w:rPr>
                  <w:rFonts w:asciiTheme="majorHAnsi" w:hAnsiTheme="majorHAnsi"/>
                  <w:sz w:val="20"/>
                  <w:szCs w:val="20"/>
                </w:rPr>
                <w:delText>.</w:delText>
              </w:r>
              <w:r w:rsidRPr="00D17572" w:rsidDel="00D33819">
                <w:rPr>
                  <w:rFonts w:asciiTheme="majorHAnsi" w:hAnsiTheme="majorHAnsi"/>
                  <w:sz w:val="20"/>
                  <w:szCs w:val="20"/>
                </w:rPr>
                <w:delText xml:space="preserve"> </w:delText>
              </w:r>
            </w:del>
          </w:p>
        </w:tc>
      </w:tr>
      <w:tr w:rsidR="0004798D" w:rsidRPr="00D17572" w:rsidDel="00D33819" w14:paraId="67F1F476" w14:textId="5C7C1C24" w:rsidTr="0004798D">
        <w:trPr>
          <w:del w:id="2670" w:author="KN-NZ-Presentation, Funktional" w:date="2017-06-14T12:30:00Z"/>
        </w:trPr>
        <w:tc>
          <w:tcPr>
            <w:tcW w:w="2127" w:type="dxa"/>
          </w:tcPr>
          <w:p w14:paraId="41903761" w14:textId="5C8921B8" w:rsidR="0004798D" w:rsidRPr="00D17572" w:rsidDel="00D33819" w:rsidRDefault="0004798D">
            <w:pPr>
              <w:pStyle w:val="BodyText"/>
              <w:rPr>
                <w:del w:id="2671" w:author="KN-NZ-Presentation, Funktional" w:date="2017-06-14T12:30:00Z"/>
                <w:rFonts w:asciiTheme="majorHAnsi" w:hAnsiTheme="majorHAnsi"/>
                <w:szCs w:val="20"/>
              </w:rPr>
              <w:pPrChange w:id="2672" w:author="KN-NZ-Presentation, Funktional" w:date="2017-06-14T12:30:00Z">
                <w:pPr>
                  <w:pStyle w:val="Tableheading"/>
                  <w:spacing w:before="0" w:after="0"/>
                </w:pPr>
              </w:pPrChange>
            </w:pPr>
            <w:del w:id="2673" w:author="KN-NZ-Presentation, Funktional" w:date="2017-06-14T12:30:00Z">
              <w:r w:rsidRPr="00D17572" w:rsidDel="00D33819">
                <w:rPr>
                  <w:rFonts w:asciiTheme="majorHAnsi" w:hAnsiTheme="majorHAnsi"/>
                  <w:szCs w:val="20"/>
                </w:rPr>
                <w:delText>Latency</w:delText>
              </w:r>
            </w:del>
          </w:p>
        </w:tc>
        <w:tc>
          <w:tcPr>
            <w:tcW w:w="6709" w:type="dxa"/>
          </w:tcPr>
          <w:p w14:paraId="54A95323" w14:textId="13DF7CB8" w:rsidR="0004798D" w:rsidDel="00D33819" w:rsidRDefault="0004798D">
            <w:pPr>
              <w:pStyle w:val="BodyText"/>
              <w:rPr>
                <w:del w:id="2674" w:author="KN-NZ-Presentation, Funktional" w:date="2017-06-14T12:30:00Z"/>
                <w:rFonts w:asciiTheme="majorHAnsi" w:hAnsiTheme="majorHAnsi"/>
                <w:sz w:val="20"/>
                <w:szCs w:val="20"/>
              </w:rPr>
              <w:pPrChange w:id="2675" w:author="KN-NZ-Presentation, Funktional" w:date="2017-06-14T12:30:00Z">
                <w:pPr>
                  <w:jc w:val="both"/>
                </w:pPr>
              </w:pPrChange>
            </w:pPr>
          </w:p>
          <w:p w14:paraId="7EE749D1" w14:textId="590F9798" w:rsidR="0004798D" w:rsidRPr="00D17572" w:rsidDel="00D33819" w:rsidRDefault="0004798D">
            <w:pPr>
              <w:pStyle w:val="BodyText"/>
              <w:rPr>
                <w:del w:id="2676" w:author="KN-NZ-Presentation, Funktional" w:date="2017-06-14T12:30:00Z"/>
                <w:rFonts w:asciiTheme="majorHAnsi" w:hAnsiTheme="majorHAnsi"/>
                <w:sz w:val="20"/>
                <w:szCs w:val="20"/>
              </w:rPr>
              <w:pPrChange w:id="2677" w:author="KN-NZ-Presentation, Funktional" w:date="2017-06-14T12:30:00Z">
                <w:pPr>
                  <w:jc w:val="both"/>
                </w:pPr>
              </w:pPrChange>
            </w:pPr>
            <w:del w:id="2678" w:author="KN-NZ-Presentation, Funktional" w:date="2017-06-14T12:30:00Z">
              <w:r w:rsidDel="00D33819">
                <w:rPr>
                  <w:rFonts w:asciiTheme="majorHAnsi" w:hAnsiTheme="majorHAnsi"/>
                  <w:sz w:val="20"/>
                  <w:szCs w:val="20"/>
                </w:rPr>
                <w:delText>Latency is the time lag between parameter observation and provision or indication.</w:delText>
              </w:r>
            </w:del>
          </w:p>
          <w:p w14:paraId="0A07CA8B" w14:textId="46378F2A" w:rsidR="0004798D" w:rsidRPr="00D17572" w:rsidDel="00D33819" w:rsidRDefault="0004798D">
            <w:pPr>
              <w:pStyle w:val="BodyText"/>
              <w:rPr>
                <w:del w:id="2679" w:author="KN-NZ-Presentation, Funktional" w:date="2017-06-14T12:30:00Z"/>
                <w:rFonts w:asciiTheme="majorHAnsi" w:hAnsiTheme="majorHAnsi"/>
                <w:color w:val="FF0000"/>
                <w:sz w:val="20"/>
                <w:szCs w:val="20"/>
              </w:rPr>
              <w:pPrChange w:id="2680" w:author="KN-NZ-Presentation, Funktional" w:date="2017-06-14T12:30:00Z">
                <w:pPr>
                  <w:jc w:val="both"/>
                </w:pPr>
              </w:pPrChange>
            </w:pPr>
          </w:p>
        </w:tc>
      </w:tr>
      <w:tr w:rsidR="0004798D" w:rsidRPr="00D17572" w:rsidDel="00D33819" w14:paraId="058D49A5" w14:textId="0915AE6D" w:rsidTr="0004798D">
        <w:trPr>
          <w:del w:id="2681" w:author="KN-NZ-Presentation, Funktional" w:date="2017-06-14T12:30:00Z"/>
        </w:trPr>
        <w:tc>
          <w:tcPr>
            <w:tcW w:w="2127" w:type="dxa"/>
          </w:tcPr>
          <w:p w14:paraId="483C3506" w14:textId="205081C6" w:rsidR="0004798D" w:rsidRPr="00D17572" w:rsidDel="00D33819" w:rsidRDefault="0004798D">
            <w:pPr>
              <w:pStyle w:val="BodyText"/>
              <w:rPr>
                <w:del w:id="2682" w:author="KN-NZ-Presentation, Funktional" w:date="2017-06-14T12:30:00Z"/>
                <w:rFonts w:asciiTheme="majorHAnsi" w:hAnsiTheme="majorHAnsi"/>
                <w:szCs w:val="20"/>
              </w:rPr>
              <w:pPrChange w:id="2683" w:author="KN-NZ-Presentation, Funktional" w:date="2017-06-14T12:30:00Z">
                <w:pPr>
                  <w:pStyle w:val="Tableheading"/>
                  <w:spacing w:before="0" w:after="0"/>
                </w:pPr>
              </w:pPrChange>
            </w:pPr>
            <w:del w:id="2684" w:author="KN-NZ-Presentation, Funktional" w:date="2017-06-14T12:30:00Z">
              <w:r w:rsidRPr="00D17572" w:rsidDel="00D33819">
                <w:rPr>
                  <w:rFonts w:asciiTheme="majorHAnsi" w:hAnsiTheme="majorHAnsi"/>
                  <w:szCs w:val="20"/>
                </w:rPr>
                <w:delText>Precision</w:delText>
              </w:r>
            </w:del>
          </w:p>
        </w:tc>
        <w:tc>
          <w:tcPr>
            <w:tcW w:w="6709" w:type="dxa"/>
          </w:tcPr>
          <w:p w14:paraId="48CAFF12" w14:textId="57B47D3B" w:rsidR="0004798D" w:rsidRPr="00D17572" w:rsidDel="00D33819" w:rsidRDefault="0004798D">
            <w:pPr>
              <w:pStyle w:val="BodyText"/>
              <w:rPr>
                <w:del w:id="2685" w:author="KN-NZ-Presentation, Funktional" w:date="2017-06-14T12:30:00Z"/>
                <w:rFonts w:asciiTheme="majorHAnsi" w:hAnsiTheme="majorHAnsi"/>
                <w:sz w:val="20"/>
                <w:szCs w:val="20"/>
              </w:rPr>
              <w:pPrChange w:id="2686" w:author="KN-NZ-Presentation, Funktional" w:date="2017-06-14T12:30:00Z">
                <w:pPr>
                  <w:jc w:val="both"/>
                </w:pPr>
              </w:pPrChange>
            </w:pPr>
            <w:del w:id="2687" w:author="KN-NZ-Presentation, Funktional" w:date="2017-06-14T12:30:00Z">
              <w:r w:rsidRPr="00D17572" w:rsidDel="00D33819">
                <w:rPr>
                  <w:rFonts w:asciiTheme="majorHAnsi" w:hAnsiTheme="majorHAnsi"/>
                  <w:sz w:val="20"/>
                  <w:szCs w:val="20"/>
                </w:rPr>
                <w:delText xml:space="preserve">Precision </w:delText>
              </w:r>
              <w:r w:rsidDel="00D33819">
                <w:rPr>
                  <w:rFonts w:asciiTheme="majorHAnsi" w:hAnsiTheme="majorHAnsi"/>
                  <w:sz w:val="20"/>
                  <w:szCs w:val="20"/>
                </w:rPr>
                <w:delText>describes the uncertainty</w:delText>
              </w:r>
              <w:r w:rsidRPr="00D17572" w:rsidDel="00D33819">
                <w:rPr>
                  <w:rFonts w:asciiTheme="majorHAnsi" w:hAnsiTheme="majorHAnsi"/>
                  <w:sz w:val="20"/>
                  <w:szCs w:val="20"/>
                </w:rPr>
                <w:delText xml:space="preserve"> of a </w:delText>
              </w:r>
              <w:r w:rsidDel="00D33819">
                <w:rPr>
                  <w:rFonts w:asciiTheme="majorHAnsi" w:hAnsiTheme="majorHAnsi"/>
                  <w:sz w:val="20"/>
                  <w:szCs w:val="20"/>
                </w:rPr>
                <w:delText xml:space="preserve">parameter </w:delText>
              </w:r>
              <w:r w:rsidRPr="00D17572" w:rsidDel="00D33819">
                <w:rPr>
                  <w:rFonts w:asciiTheme="majorHAnsi" w:hAnsiTheme="majorHAnsi"/>
                  <w:sz w:val="20"/>
                  <w:szCs w:val="20"/>
                </w:rPr>
                <w:delText xml:space="preserve">with respect to </w:delText>
              </w:r>
              <w:r w:rsidDel="00D33819">
                <w:rPr>
                  <w:rFonts w:asciiTheme="majorHAnsi" w:hAnsiTheme="majorHAnsi"/>
                  <w:sz w:val="20"/>
                  <w:szCs w:val="20"/>
                </w:rPr>
                <w:delText xml:space="preserve">impact of </w:delText>
              </w:r>
              <w:r w:rsidRPr="00D17572" w:rsidDel="00D33819">
                <w:rPr>
                  <w:rFonts w:asciiTheme="majorHAnsi" w:hAnsiTheme="majorHAnsi"/>
                  <w:sz w:val="20"/>
                  <w:szCs w:val="20"/>
                </w:rPr>
                <w:delText>random errors.</w:delText>
              </w:r>
            </w:del>
          </w:p>
          <w:p w14:paraId="2EA831DA" w14:textId="4235128E" w:rsidR="0004798D" w:rsidRPr="00D17572" w:rsidDel="00D33819" w:rsidRDefault="0004798D">
            <w:pPr>
              <w:pStyle w:val="BodyText"/>
              <w:rPr>
                <w:del w:id="2688" w:author="KN-NZ-Presentation, Funktional" w:date="2017-06-14T12:30:00Z"/>
                <w:rFonts w:asciiTheme="majorHAnsi" w:hAnsiTheme="majorHAnsi"/>
                <w:color w:val="FF0000"/>
                <w:sz w:val="20"/>
                <w:szCs w:val="20"/>
              </w:rPr>
              <w:pPrChange w:id="2689" w:author="KN-NZ-Presentation, Funktional" w:date="2017-06-14T12:30:00Z">
                <w:pPr>
                  <w:jc w:val="both"/>
                </w:pPr>
              </w:pPrChange>
            </w:pPr>
          </w:p>
        </w:tc>
      </w:tr>
      <w:tr w:rsidR="0004798D" w:rsidRPr="00A60C74" w:rsidDel="00D33819" w14:paraId="27D03DE4" w14:textId="51185C11" w:rsidTr="0004798D">
        <w:trPr>
          <w:del w:id="2690" w:author="KN-NZ-Presentation, Funktional" w:date="2017-06-14T12:30:00Z"/>
        </w:trPr>
        <w:tc>
          <w:tcPr>
            <w:tcW w:w="2127" w:type="dxa"/>
          </w:tcPr>
          <w:p w14:paraId="184F036E" w14:textId="1FD14119" w:rsidR="0004798D" w:rsidDel="00D33819" w:rsidRDefault="0004798D">
            <w:pPr>
              <w:pStyle w:val="BodyText"/>
              <w:rPr>
                <w:del w:id="2691" w:author="KN-NZ-Presentation, Funktional" w:date="2017-06-14T12:30:00Z"/>
                <w:rFonts w:asciiTheme="majorHAnsi" w:hAnsiTheme="majorHAnsi"/>
                <w:szCs w:val="20"/>
              </w:rPr>
              <w:pPrChange w:id="2692" w:author="KN-NZ-Presentation, Funktional" w:date="2017-06-14T12:30:00Z">
                <w:pPr>
                  <w:pStyle w:val="Tableheading"/>
                  <w:spacing w:before="0" w:after="0"/>
                </w:pPr>
              </w:pPrChange>
            </w:pPr>
            <w:del w:id="2693" w:author="KN-NZ-Presentation, Funktional" w:date="2017-06-14T12:30:00Z">
              <w:r w:rsidDel="00D33819">
                <w:rPr>
                  <w:rFonts w:asciiTheme="majorHAnsi" w:hAnsiTheme="majorHAnsi"/>
                  <w:szCs w:val="20"/>
                </w:rPr>
                <w:delText>Resilience</w:delText>
              </w:r>
            </w:del>
          </w:p>
          <w:p w14:paraId="2A434730" w14:textId="39BB2A15" w:rsidR="0004798D" w:rsidRPr="00D17572" w:rsidDel="00D33819" w:rsidRDefault="0004798D">
            <w:pPr>
              <w:pStyle w:val="BodyText"/>
              <w:rPr>
                <w:del w:id="2694" w:author="KN-NZ-Presentation, Funktional" w:date="2017-06-14T12:30:00Z"/>
                <w:rFonts w:asciiTheme="majorHAnsi" w:hAnsiTheme="majorHAnsi"/>
                <w:szCs w:val="20"/>
              </w:rPr>
              <w:pPrChange w:id="2695" w:author="KN-NZ-Presentation, Funktional" w:date="2017-06-14T12:30:00Z">
                <w:pPr>
                  <w:pStyle w:val="Tableheading"/>
                  <w:spacing w:before="0" w:after="0"/>
                </w:pPr>
              </w:pPrChange>
            </w:pPr>
          </w:p>
        </w:tc>
        <w:tc>
          <w:tcPr>
            <w:tcW w:w="6709" w:type="dxa"/>
          </w:tcPr>
          <w:p w14:paraId="720EC710" w14:textId="283FC473" w:rsidR="0004798D" w:rsidRPr="00D17572" w:rsidDel="00D33819" w:rsidRDefault="0004798D">
            <w:pPr>
              <w:pStyle w:val="BodyText"/>
              <w:rPr>
                <w:del w:id="2696" w:author="KN-NZ-Presentation, Funktional" w:date="2017-06-14T12:30:00Z"/>
              </w:rPr>
              <w:pPrChange w:id="2697" w:author="KN-NZ-Presentation, Funktional" w:date="2017-06-14T12:30:00Z">
                <w:pPr>
                  <w:jc w:val="both"/>
                </w:pPr>
              </w:pPrChange>
            </w:pPr>
            <w:del w:id="2698" w:author="KN-NZ-Presentation, Funktional" w:date="2017-06-14T12:30:00Z">
              <w:r w:rsidRPr="00D17572" w:rsidDel="00D33819">
                <w:delText>Resilience is the ability of a system to detect and compensate external and internal disturbances, malfunction and breakdowns in parts of the system. This should be achieved without loss of functionalities and preferably without degradation of their performance.</w:delText>
              </w:r>
            </w:del>
          </w:p>
          <w:p w14:paraId="3BF7ADB8" w14:textId="3160292C" w:rsidR="0004798D" w:rsidRPr="00D17572" w:rsidDel="00D33819" w:rsidRDefault="0004798D">
            <w:pPr>
              <w:pStyle w:val="BodyText"/>
              <w:rPr>
                <w:del w:id="2699" w:author="KN-NZ-Presentation, Funktional" w:date="2017-06-14T12:30:00Z"/>
                <w:rFonts w:asciiTheme="majorHAnsi" w:hAnsiTheme="majorHAnsi"/>
                <w:sz w:val="20"/>
                <w:szCs w:val="20"/>
              </w:rPr>
              <w:pPrChange w:id="2700" w:author="KN-NZ-Presentation, Funktional" w:date="2017-06-14T12:30:00Z">
                <w:pPr>
                  <w:jc w:val="both"/>
                </w:pPr>
              </w:pPrChange>
            </w:pPr>
          </w:p>
        </w:tc>
      </w:tr>
      <w:tr w:rsidR="0004798D" w:rsidRPr="00D17572" w:rsidDel="00D33819" w14:paraId="3171FD24" w14:textId="3E83B255" w:rsidTr="0004798D">
        <w:trPr>
          <w:del w:id="2701" w:author="KN-NZ-Presentation, Funktional" w:date="2017-06-14T12:30:00Z"/>
        </w:trPr>
        <w:tc>
          <w:tcPr>
            <w:tcW w:w="2127" w:type="dxa"/>
          </w:tcPr>
          <w:p w14:paraId="7AE329B1" w14:textId="2E90E546" w:rsidR="0004798D" w:rsidRPr="00D17572" w:rsidDel="00D33819" w:rsidRDefault="0004798D">
            <w:pPr>
              <w:pStyle w:val="BodyText"/>
              <w:rPr>
                <w:del w:id="2702" w:author="KN-NZ-Presentation, Funktional" w:date="2017-06-14T12:30:00Z"/>
                <w:rFonts w:asciiTheme="majorHAnsi" w:hAnsiTheme="majorHAnsi"/>
                <w:szCs w:val="20"/>
              </w:rPr>
              <w:pPrChange w:id="2703" w:author="KN-NZ-Presentation, Funktional" w:date="2017-06-14T12:30:00Z">
                <w:pPr>
                  <w:pStyle w:val="Tableheading"/>
                  <w:spacing w:before="0" w:after="0"/>
                </w:pPr>
              </w:pPrChange>
            </w:pPr>
            <w:del w:id="2704" w:author="KN-NZ-Presentation, Funktional" w:date="2017-06-14T12:30:00Z">
              <w:r w:rsidRPr="00D17572" w:rsidDel="00D33819">
                <w:rPr>
                  <w:rFonts w:asciiTheme="majorHAnsi" w:hAnsiTheme="majorHAnsi"/>
                  <w:szCs w:val="20"/>
                </w:rPr>
                <w:delText>Time to alarm</w:delText>
              </w:r>
            </w:del>
          </w:p>
        </w:tc>
        <w:tc>
          <w:tcPr>
            <w:tcW w:w="6709" w:type="dxa"/>
          </w:tcPr>
          <w:p w14:paraId="77C371A5" w14:textId="330795CC" w:rsidR="0004798D" w:rsidRPr="00D17572" w:rsidDel="00D33819" w:rsidRDefault="0004798D">
            <w:pPr>
              <w:pStyle w:val="BodyText"/>
              <w:rPr>
                <w:del w:id="2705" w:author="KN-NZ-Presentation, Funktional" w:date="2017-06-14T12:30:00Z"/>
                <w:rFonts w:asciiTheme="majorHAnsi" w:hAnsiTheme="majorHAnsi"/>
                <w:sz w:val="20"/>
                <w:szCs w:val="20"/>
              </w:rPr>
              <w:pPrChange w:id="2706" w:author="KN-NZ-Presentation, Funktional" w:date="2017-06-14T12:30:00Z">
                <w:pPr>
                  <w:jc w:val="both"/>
                </w:pPr>
              </w:pPrChange>
            </w:pPr>
            <w:del w:id="2707" w:author="KN-NZ-Presentation, Funktional" w:date="2017-06-14T12:30:00Z">
              <w:r w:rsidRPr="00D17572" w:rsidDel="00D33819">
                <w:rPr>
                  <w:rFonts w:asciiTheme="majorHAnsi" w:hAnsiTheme="majorHAnsi"/>
                  <w:sz w:val="20"/>
                  <w:szCs w:val="20"/>
                </w:rPr>
                <w:delText xml:space="preserve">The time elapsed between the occurrence of a failure in the system and its </w:delText>
              </w:r>
              <w:r w:rsidDel="00D33819">
                <w:rPr>
                  <w:rFonts w:asciiTheme="majorHAnsi" w:hAnsiTheme="majorHAnsi"/>
                  <w:sz w:val="20"/>
                  <w:szCs w:val="20"/>
                </w:rPr>
                <w:delText>indication</w:delText>
              </w:r>
              <w:r w:rsidRPr="00D17572" w:rsidDel="00D33819">
                <w:rPr>
                  <w:rFonts w:asciiTheme="majorHAnsi" w:hAnsiTheme="majorHAnsi"/>
                  <w:sz w:val="20"/>
                  <w:szCs w:val="20"/>
                </w:rPr>
                <w:delText>.</w:delText>
              </w:r>
            </w:del>
          </w:p>
          <w:p w14:paraId="1FEBBB02" w14:textId="450A7DAA" w:rsidR="0004798D" w:rsidRPr="00D17572" w:rsidDel="00D33819" w:rsidRDefault="0004798D">
            <w:pPr>
              <w:pStyle w:val="BodyText"/>
              <w:rPr>
                <w:del w:id="2708" w:author="KN-NZ-Presentation, Funktional" w:date="2017-06-14T12:30:00Z"/>
                <w:rFonts w:asciiTheme="majorHAnsi" w:hAnsiTheme="majorHAnsi"/>
                <w:color w:val="FF0000"/>
                <w:sz w:val="20"/>
                <w:szCs w:val="20"/>
              </w:rPr>
              <w:pPrChange w:id="2709" w:author="KN-NZ-Presentation, Funktional" w:date="2017-06-14T12:30:00Z">
                <w:pPr>
                  <w:jc w:val="both"/>
                </w:pPr>
              </w:pPrChange>
            </w:pPr>
          </w:p>
        </w:tc>
      </w:tr>
      <w:tr w:rsidR="0004798D" w:rsidRPr="00D17572" w:rsidDel="00D33819" w14:paraId="4D95CD68" w14:textId="545B86CF" w:rsidTr="0004798D">
        <w:trPr>
          <w:del w:id="2710" w:author="KN-NZ-Presentation, Funktional" w:date="2017-06-14T12:30:00Z"/>
        </w:trPr>
        <w:tc>
          <w:tcPr>
            <w:tcW w:w="2127" w:type="dxa"/>
          </w:tcPr>
          <w:p w14:paraId="7D091781" w14:textId="5D5D3CF8" w:rsidR="0004798D" w:rsidRPr="00D17572" w:rsidDel="00D33819" w:rsidRDefault="0004798D">
            <w:pPr>
              <w:pStyle w:val="BodyText"/>
              <w:rPr>
                <w:del w:id="2711" w:author="KN-NZ-Presentation, Funktional" w:date="2017-06-14T12:30:00Z"/>
                <w:rFonts w:asciiTheme="majorHAnsi" w:hAnsiTheme="majorHAnsi"/>
                <w:szCs w:val="20"/>
              </w:rPr>
              <w:pPrChange w:id="2712" w:author="KN-NZ-Presentation, Funktional" w:date="2017-06-14T12:30:00Z">
                <w:pPr>
                  <w:pStyle w:val="Tableheading"/>
                  <w:spacing w:before="0" w:after="0"/>
                </w:pPr>
              </w:pPrChange>
            </w:pPr>
          </w:p>
        </w:tc>
        <w:tc>
          <w:tcPr>
            <w:tcW w:w="6709" w:type="dxa"/>
          </w:tcPr>
          <w:p w14:paraId="60D7B05D" w14:textId="5CF8EAFB" w:rsidR="0004798D" w:rsidRPr="00D17572" w:rsidDel="00D33819" w:rsidRDefault="0004798D">
            <w:pPr>
              <w:pStyle w:val="BodyText"/>
              <w:rPr>
                <w:del w:id="2713" w:author="KN-NZ-Presentation, Funktional" w:date="2017-06-14T12:30:00Z"/>
                <w:rFonts w:asciiTheme="majorHAnsi" w:hAnsiTheme="majorHAnsi"/>
                <w:color w:val="FF0000"/>
                <w:sz w:val="20"/>
                <w:szCs w:val="20"/>
              </w:rPr>
              <w:pPrChange w:id="2714" w:author="KN-NZ-Presentation, Funktional" w:date="2017-06-14T12:30:00Z">
                <w:pPr>
                  <w:jc w:val="both"/>
                </w:pPr>
              </w:pPrChange>
            </w:pPr>
          </w:p>
        </w:tc>
      </w:tr>
      <w:tr w:rsidR="0004798D" w:rsidRPr="00A60C74" w:rsidDel="00D33819" w14:paraId="38B19142" w14:textId="747F7E57" w:rsidTr="0004798D">
        <w:trPr>
          <w:del w:id="2715" w:author="KN-NZ-Presentation, Funktional" w:date="2017-06-14T12:30:00Z"/>
        </w:trPr>
        <w:tc>
          <w:tcPr>
            <w:tcW w:w="2127" w:type="dxa"/>
          </w:tcPr>
          <w:p w14:paraId="06F5DEA9" w14:textId="46161C77" w:rsidR="0004798D" w:rsidRPr="00D56619" w:rsidDel="00D33819" w:rsidRDefault="0004798D">
            <w:pPr>
              <w:pStyle w:val="BodyText"/>
              <w:rPr>
                <w:del w:id="2716" w:author="KN-NZ-Presentation, Funktional" w:date="2017-06-14T12:30:00Z"/>
                <w:rFonts w:asciiTheme="majorHAnsi" w:hAnsiTheme="majorHAnsi"/>
                <w:szCs w:val="20"/>
              </w:rPr>
              <w:pPrChange w:id="2717" w:author="KN-NZ-Presentation, Funktional" w:date="2017-06-14T12:30:00Z">
                <w:pPr>
                  <w:pStyle w:val="Tableheading"/>
                  <w:spacing w:before="0" w:after="0"/>
                </w:pPr>
              </w:pPrChange>
            </w:pPr>
            <w:del w:id="2718" w:author="KN-NZ-Presentation, Funktional" w:date="2017-06-14T12:30:00Z">
              <w:r w:rsidDel="00D33819">
                <w:rPr>
                  <w:rFonts w:asciiTheme="majorHAnsi" w:hAnsiTheme="majorHAnsi"/>
                  <w:szCs w:val="20"/>
                </w:rPr>
                <w:delText>Update rate</w:delText>
              </w:r>
            </w:del>
          </w:p>
        </w:tc>
        <w:tc>
          <w:tcPr>
            <w:tcW w:w="6709" w:type="dxa"/>
          </w:tcPr>
          <w:p w14:paraId="216B9EA3" w14:textId="440E527E" w:rsidR="0004798D" w:rsidRPr="00D17572" w:rsidDel="00D33819" w:rsidRDefault="0004798D">
            <w:pPr>
              <w:pStyle w:val="BodyText"/>
              <w:rPr>
                <w:del w:id="2719" w:author="KN-NZ-Presentation, Funktional" w:date="2017-06-14T12:30:00Z"/>
                <w:rFonts w:asciiTheme="majorHAnsi" w:hAnsiTheme="majorHAnsi"/>
                <w:sz w:val="20"/>
                <w:szCs w:val="20"/>
              </w:rPr>
              <w:pPrChange w:id="2720" w:author="KN-NZ-Presentation, Funktional" w:date="2017-06-14T12:30:00Z">
                <w:pPr>
                  <w:jc w:val="both"/>
                </w:pPr>
              </w:pPrChange>
            </w:pPr>
            <w:del w:id="2721" w:author="KN-NZ-Presentation, Funktional" w:date="2017-06-14T12:30:00Z">
              <w:r w:rsidDel="00D33819">
                <w:rPr>
                  <w:rFonts w:asciiTheme="majorHAnsi" w:hAnsiTheme="majorHAnsi"/>
                  <w:sz w:val="20"/>
                  <w:szCs w:val="20"/>
                </w:rPr>
                <w:delText xml:space="preserve">Update rate specifies the rate at which parameters should be re-measured, re-calculated or re-provided. </w:delText>
              </w:r>
            </w:del>
          </w:p>
        </w:tc>
      </w:tr>
      <w:tr w:rsidR="0004798D" w:rsidRPr="0000668B" w:rsidDel="00D33819" w14:paraId="43CA51A6" w14:textId="798CFBDE" w:rsidTr="0004798D">
        <w:trPr>
          <w:del w:id="2722" w:author="KN-NZ-Presentation, Funktional" w:date="2017-06-14T12:30:00Z"/>
        </w:trPr>
        <w:tc>
          <w:tcPr>
            <w:tcW w:w="2127" w:type="dxa"/>
          </w:tcPr>
          <w:p w14:paraId="0F1E53BE" w14:textId="5A1ED640" w:rsidR="0004798D" w:rsidRPr="0000668B" w:rsidDel="00D33819" w:rsidRDefault="0004798D">
            <w:pPr>
              <w:pStyle w:val="BodyText"/>
              <w:rPr>
                <w:del w:id="2723" w:author="KN-NZ-Presentation, Funktional" w:date="2017-06-14T12:30:00Z"/>
                <w:rFonts w:asciiTheme="majorHAnsi" w:hAnsiTheme="majorHAnsi"/>
                <w:sz w:val="20"/>
                <w:szCs w:val="20"/>
              </w:rPr>
              <w:pPrChange w:id="2724" w:author="KN-NZ-Presentation, Funktional" w:date="2017-06-14T12:30:00Z">
                <w:pPr>
                  <w:jc w:val="both"/>
                </w:pPr>
              </w:pPrChange>
            </w:pPr>
          </w:p>
        </w:tc>
        <w:tc>
          <w:tcPr>
            <w:tcW w:w="6709" w:type="dxa"/>
          </w:tcPr>
          <w:p w14:paraId="197F4D6F" w14:textId="6C0E3ED2" w:rsidR="0004798D" w:rsidRPr="0000668B" w:rsidDel="00D33819" w:rsidRDefault="0004798D">
            <w:pPr>
              <w:pStyle w:val="BodyText"/>
              <w:rPr>
                <w:del w:id="2725" w:author="KN-NZ-Presentation, Funktional" w:date="2017-06-14T12:30:00Z"/>
                <w:rFonts w:asciiTheme="majorHAnsi" w:hAnsiTheme="majorHAnsi"/>
                <w:sz w:val="20"/>
                <w:szCs w:val="20"/>
              </w:rPr>
              <w:pPrChange w:id="2726" w:author="KN-NZ-Presentation, Funktional" w:date="2017-06-14T12:30:00Z">
                <w:pPr>
                  <w:jc w:val="both"/>
                </w:pPr>
              </w:pPrChange>
            </w:pPr>
          </w:p>
        </w:tc>
      </w:tr>
      <w:tr w:rsidR="0004798D" w:rsidRPr="0000668B" w:rsidDel="00D33819" w14:paraId="16407CAE" w14:textId="1FCCE9B5" w:rsidTr="0004798D">
        <w:trPr>
          <w:del w:id="2727" w:author="KN-NZ-Presentation, Funktional" w:date="2017-06-14T12:30:00Z"/>
        </w:trPr>
        <w:tc>
          <w:tcPr>
            <w:tcW w:w="8836" w:type="dxa"/>
            <w:gridSpan w:val="2"/>
          </w:tcPr>
          <w:p w14:paraId="43AB1B3B" w14:textId="30A75DF9" w:rsidR="0004798D" w:rsidRPr="0000668B" w:rsidDel="00D33819" w:rsidRDefault="0004798D">
            <w:pPr>
              <w:pStyle w:val="BodyText"/>
              <w:rPr>
                <w:del w:id="2728" w:author="KN-NZ-Presentation, Funktional" w:date="2017-06-14T12:30:00Z"/>
                <w:rFonts w:asciiTheme="majorHAnsi" w:hAnsiTheme="majorHAnsi"/>
                <w:sz w:val="20"/>
                <w:szCs w:val="20"/>
              </w:rPr>
              <w:pPrChange w:id="2729" w:author="KN-NZ-Presentation, Funktional" w:date="2017-06-14T12:30:00Z">
                <w:pPr>
                  <w:jc w:val="both"/>
                </w:pPr>
              </w:pPrChange>
            </w:pPr>
          </w:p>
        </w:tc>
      </w:tr>
    </w:tbl>
    <w:p w14:paraId="42FBD54F" w14:textId="7BDDBD8A" w:rsidR="0004798D" w:rsidRPr="0000668B" w:rsidDel="00D33819" w:rsidRDefault="0004798D">
      <w:pPr>
        <w:pStyle w:val="BodyText"/>
        <w:rPr>
          <w:del w:id="2730" w:author="KN-NZ-Presentation, Funktional" w:date="2017-06-14T12:30:00Z"/>
          <w:rFonts w:asciiTheme="majorHAnsi" w:eastAsiaTheme="majorEastAsia" w:hAnsiTheme="majorHAnsi" w:cstheme="majorBidi"/>
          <w:b/>
          <w:bCs/>
          <w:color w:val="407EC9"/>
          <w:sz w:val="20"/>
          <w:szCs w:val="20"/>
        </w:rPr>
        <w:pPrChange w:id="2731" w:author="KN-NZ-Presentation, Funktional" w:date="2017-06-14T12:30:00Z">
          <w:pPr>
            <w:spacing w:line="276" w:lineRule="auto"/>
          </w:pPr>
        </w:pPrChange>
      </w:pPr>
      <w:del w:id="2732" w:author="KN-NZ-Presentation, Funktional" w:date="2017-06-14T12:30:00Z">
        <w:r w:rsidRPr="0000668B" w:rsidDel="00D33819">
          <w:rPr>
            <w:rFonts w:asciiTheme="majorHAnsi" w:hAnsiTheme="majorHAnsi"/>
            <w:caps/>
            <w:sz w:val="20"/>
            <w:szCs w:val="20"/>
          </w:rPr>
          <w:br w:type="page"/>
        </w:r>
      </w:del>
    </w:p>
    <w:p w14:paraId="52331715" w14:textId="1E126798" w:rsidR="00E749FF" w:rsidRPr="005B5749" w:rsidDel="00D33819" w:rsidRDefault="00E749FF">
      <w:pPr>
        <w:pStyle w:val="BodyText"/>
        <w:rPr>
          <w:del w:id="2733" w:author="KN-NZ-Presentation, Funktional" w:date="2017-06-14T12:30:00Z"/>
          <w:rFonts w:eastAsia="Arial"/>
          <w:b/>
          <w:bCs/>
          <w:sz w:val="36"/>
          <w:szCs w:val="36"/>
        </w:rPr>
        <w:pPrChange w:id="2734" w:author="KN-NZ-Presentation, Funktional" w:date="2017-06-14T12:30:00Z">
          <w:pPr>
            <w:tabs>
              <w:tab w:val="left" w:pos="6663"/>
              <w:tab w:val="left" w:pos="7513"/>
              <w:tab w:val="left" w:pos="8222"/>
            </w:tabs>
            <w:spacing w:before="14"/>
            <w:ind w:left="3251" w:right="2793"/>
            <w:jc w:val="center"/>
          </w:pPr>
        </w:pPrChange>
      </w:pPr>
    </w:p>
    <w:p w14:paraId="0D09633D" w14:textId="1F36B939" w:rsidR="00E749FF" w:rsidDel="00D33819" w:rsidRDefault="00EE5D34">
      <w:pPr>
        <w:pStyle w:val="BodyText"/>
        <w:rPr>
          <w:del w:id="2735" w:author="KN-NZ-Presentation, Funktional" w:date="2017-06-14T12:30:00Z"/>
          <w:rFonts w:eastAsia="Arial"/>
          <w:bCs/>
          <w:szCs w:val="28"/>
        </w:rPr>
        <w:pPrChange w:id="2736" w:author="KN-NZ-Presentation, Funktional" w:date="2017-06-14T12:30:00Z">
          <w:pPr>
            <w:pStyle w:val="Annex"/>
          </w:pPr>
        </w:pPrChange>
      </w:pPr>
      <w:commentRangeStart w:id="2737"/>
      <w:del w:id="2738" w:author="KN-NZ-Presentation, Funktional" w:date="2017-06-14T12:30:00Z">
        <w:r w:rsidRPr="00E749FF" w:rsidDel="00D33819">
          <w:rPr>
            <w:caps/>
            <w:spacing w:val="-1"/>
            <w:szCs w:val="28"/>
          </w:rPr>
          <w:delText>PERFORMANC</w:delText>
        </w:r>
        <w:r w:rsidRPr="00E749FF" w:rsidDel="00D33819">
          <w:rPr>
            <w:rFonts w:eastAsia="Arial"/>
            <w:bCs/>
            <w:caps/>
            <w:szCs w:val="28"/>
          </w:rPr>
          <w:delText>E AND MONITORING OF</w:delText>
        </w:r>
        <w:r w:rsidRPr="00E749FF" w:rsidDel="00D33819">
          <w:rPr>
            <w:caps/>
            <w:noProof/>
            <w:szCs w:val="28"/>
            <w:lang w:val="en-US"/>
          </w:rPr>
          <w:delText xml:space="preserve"> </w:delText>
        </w:r>
        <w:r w:rsidRPr="00E749FF" w:rsidDel="00D33819">
          <w:rPr>
            <w:rFonts w:eastAsia="Arial"/>
            <w:bCs/>
            <w:caps/>
            <w:szCs w:val="28"/>
          </w:rPr>
          <w:delText>MARITIME GROUND BASED AUGMENTATION SYSTEMS (MGBAS) FOR HIGH-</w:delText>
        </w:r>
        <w:r w:rsidDel="00D33819">
          <w:rPr>
            <w:rFonts w:eastAsia="Arial"/>
            <w:bCs/>
            <w:caps/>
            <w:szCs w:val="28"/>
          </w:rPr>
          <w:delText>ACCURA</w:delText>
        </w:r>
        <w:r w:rsidRPr="00D97D08" w:rsidDel="00D33819">
          <w:rPr>
            <w:rFonts w:eastAsia="Arial"/>
            <w:bCs/>
            <w:caps/>
            <w:szCs w:val="28"/>
          </w:rPr>
          <w:delText>CY</w:delText>
        </w:r>
        <w:r w:rsidRPr="00E749FF" w:rsidDel="00D33819">
          <w:rPr>
            <w:rFonts w:eastAsia="Arial"/>
            <w:bCs/>
            <w:caps/>
            <w:szCs w:val="28"/>
          </w:rPr>
          <w:delText xml:space="preserve"> POSITIONING IN PORTS</w:delText>
        </w:r>
      </w:del>
    </w:p>
    <w:p w14:paraId="3C30D023" w14:textId="116C8206" w:rsidR="00E749FF" w:rsidDel="00D33819" w:rsidRDefault="00E749FF">
      <w:pPr>
        <w:pStyle w:val="BodyText"/>
        <w:rPr>
          <w:del w:id="2739" w:author="KN-NZ-Presentation, Funktional" w:date="2017-06-14T12:30:00Z"/>
        </w:rPr>
        <w:pPrChange w:id="2740" w:author="KN-NZ-Presentation, Funktional" w:date="2017-06-14T12:30:00Z">
          <w:pPr>
            <w:pStyle w:val="AnnexAHead1"/>
          </w:pPr>
        </w:pPrChange>
      </w:pPr>
      <w:del w:id="2741" w:author="KN-NZ-Presentation, Funktional" w:date="2017-06-14T12:30:00Z">
        <w:r w:rsidDel="00D33819">
          <w:delText>INTRODUCTION</w:delText>
        </w:r>
      </w:del>
    </w:p>
    <w:p w14:paraId="37AD924D" w14:textId="0AC4CA25" w:rsidR="00E749FF" w:rsidDel="00D33819" w:rsidRDefault="00E749FF">
      <w:pPr>
        <w:pStyle w:val="BodyText"/>
        <w:rPr>
          <w:del w:id="2742" w:author="KN-NZ-Presentation, Funktional" w:date="2017-06-14T12:30:00Z"/>
        </w:rPr>
        <w:pPrChange w:id="2743" w:author="KN-NZ-Presentation, Funktional" w:date="2017-06-14T12:30:00Z">
          <w:pPr>
            <w:pStyle w:val="Heading1separatationline"/>
          </w:pPr>
        </w:pPrChange>
      </w:pPr>
    </w:p>
    <w:p w14:paraId="18D267AC" w14:textId="4D85F286" w:rsidR="00060BFF" w:rsidDel="00D33819" w:rsidRDefault="00060BFF">
      <w:pPr>
        <w:pStyle w:val="BodyText"/>
        <w:rPr>
          <w:del w:id="2744" w:author="KN-NZ-Presentation, Funktional" w:date="2017-06-14T12:30:00Z"/>
        </w:rPr>
        <w:pPrChange w:id="2745" w:author="KN-NZ-Presentation, Funktional" w:date="2017-06-14T12:30:00Z">
          <w:pPr>
            <w:pStyle w:val="BodyText"/>
            <w:jc w:val="both"/>
          </w:pPr>
        </w:pPrChange>
      </w:pPr>
      <w:del w:id="2746" w:author="KN-NZ-Presentation, Funktional" w:date="2017-06-14T12:30:00Z">
        <w:r w:rsidDel="00D33819">
          <w:delText xml:space="preserve">This Annex to the Guideline </w:delText>
        </w:r>
        <w:r w:rsidR="00EE5D34" w:rsidDel="00D33819">
          <w:delText>‘</w:delText>
        </w:r>
        <w:r w:rsidR="00083FFF" w:rsidDel="00D33819">
          <w:fldChar w:fldCharType="begin"/>
        </w:r>
        <w:r w:rsidR="00083FFF" w:rsidDel="00D33819">
          <w:delInstrText xml:space="preserve"> STYLEREF "Document name" \* MERGEFORMAT </w:delInstrText>
        </w:r>
        <w:r w:rsidR="00083FFF" w:rsidDel="00D33819">
          <w:fldChar w:fldCharType="separate"/>
        </w:r>
        <w:r w:rsidR="00DA7852" w:rsidDel="00D33819">
          <w:rPr>
            <w:noProof/>
          </w:rPr>
          <w:delText>Systems and services for high-accuracy positioning and ranging</w:delText>
        </w:r>
        <w:r w:rsidR="00083FFF" w:rsidDel="00D33819">
          <w:rPr>
            <w:noProof/>
          </w:rPr>
          <w:fldChar w:fldCharType="end"/>
        </w:r>
        <w:r w:rsidR="00EE5D34" w:rsidDel="00D33819">
          <w:delText xml:space="preserve">’ </w:delText>
        </w:r>
        <w:r w:rsidDel="00D33819">
          <w:delText xml:space="preserve">provides the design and implementation principles of Maritime Ground Based Augmentation Systems usable in a </w:delText>
        </w:r>
        <w:r w:rsidR="00D97D08" w:rsidDel="00D33819">
          <w:delText>port/</w:delText>
        </w:r>
        <w:r w:rsidDel="00D33819">
          <w:delText>harbour environment for high-accurate absolute and/or relative positioning.  High-accurate positioning means that the absolute and/or relative position accuracy (95%) is 0.1 m or better.</w:delText>
        </w:r>
      </w:del>
    </w:p>
    <w:p w14:paraId="5ADFE0D6" w14:textId="26B5EBDA" w:rsidR="00060BFF" w:rsidDel="00D33819" w:rsidRDefault="00060BFF">
      <w:pPr>
        <w:pStyle w:val="BodyText"/>
        <w:rPr>
          <w:del w:id="2747" w:author="KN-NZ-Presentation, Funktional" w:date="2017-06-14T12:30:00Z"/>
        </w:rPr>
        <w:pPrChange w:id="2748" w:author="KN-NZ-Presentation, Funktional" w:date="2017-06-14T12:30:00Z">
          <w:pPr>
            <w:pStyle w:val="AnnexAHead2"/>
          </w:pPr>
        </w:pPrChange>
      </w:pPr>
      <w:del w:id="2749" w:author="KN-NZ-Presentation, Funktional" w:date="2017-06-14T12:30:00Z">
        <w:r w:rsidDel="00D33819">
          <w:delText>Scope of document</w:delText>
        </w:r>
      </w:del>
    </w:p>
    <w:p w14:paraId="59C16A27" w14:textId="2C25D6A0" w:rsidR="00060BFF" w:rsidRPr="00060BFF" w:rsidDel="00D33819" w:rsidRDefault="00060BFF">
      <w:pPr>
        <w:pStyle w:val="BodyText"/>
        <w:rPr>
          <w:del w:id="2750" w:author="KN-NZ-Presentation, Funktional" w:date="2017-06-14T12:30:00Z"/>
        </w:rPr>
        <w:pPrChange w:id="2751" w:author="KN-NZ-Presentation, Funktional" w:date="2017-06-14T12:30:00Z">
          <w:pPr>
            <w:pStyle w:val="Heading2separationline"/>
          </w:pPr>
        </w:pPrChange>
      </w:pPr>
    </w:p>
    <w:p w14:paraId="6C123009" w14:textId="5E20A37B" w:rsidR="00060BFF" w:rsidDel="00D33819" w:rsidRDefault="00060BFF">
      <w:pPr>
        <w:pStyle w:val="BodyText"/>
        <w:rPr>
          <w:del w:id="2752" w:author="KN-NZ-Presentation, Funktional" w:date="2017-06-14T12:30:00Z"/>
        </w:rPr>
        <w:pPrChange w:id="2753" w:author="KN-NZ-Presentation, Funktional" w:date="2017-06-14T12:30:00Z">
          <w:pPr>
            <w:pStyle w:val="BodyText"/>
            <w:jc w:val="both"/>
          </w:pPr>
        </w:pPrChange>
      </w:pPr>
      <w:del w:id="2754" w:author="KN-NZ-Presentation, Funktional" w:date="2017-06-14T12:30:00Z">
        <w:r w:rsidDel="00D33819">
          <w:delText>Global Navigation Satellite Systems (GNSS) are space-based systems providing navigation signals and information, whose use enables world-wide the determination of positioning, navigation and time data. GPS and GLONASS are the first GNSS available. Modernised GNSS include enhanced GPS and GLONASS along with new core constellations such as Galileo and BeiDou.</w:delText>
        </w:r>
      </w:del>
    </w:p>
    <w:p w14:paraId="10C9A942" w14:textId="3783E516" w:rsidR="00060BFF" w:rsidDel="00D33819" w:rsidRDefault="00060BFF">
      <w:pPr>
        <w:pStyle w:val="BodyText"/>
        <w:rPr>
          <w:del w:id="2755" w:author="KN-NZ-Presentation, Funktional" w:date="2017-06-14T12:30:00Z"/>
        </w:rPr>
        <w:pPrChange w:id="2756" w:author="KN-NZ-Presentation, Funktional" w:date="2017-06-14T12:30:00Z">
          <w:pPr>
            <w:pStyle w:val="BodyText"/>
            <w:jc w:val="both"/>
          </w:pPr>
        </w:pPrChange>
      </w:pPr>
      <w:del w:id="2757" w:author="KN-NZ-Presentation, Funktional" w:date="2017-06-14T12:30:00Z">
        <w:r w:rsidDel="00D33819">
          <w:delText>Differential GNSS (DGNSS) are means to provide augmentation services to improve the accuracy of GNSS-based positioning and to monitor the integrity.  DGNSS involves having reference stations, at precisely known locations that provide real-time corrections and integrity information for GNSS signals.  Therefore, DGNSS is not a stand-alone radio navigation system. DGNSS systems provide shore-to-ship services.</w:delText>
        </w:r>
      </w:del>
    </w:p>
    <w:p w14:paraId="236EF051" w14:textId="15A81DFA" w:rsidR="00060BFF" w:rsidDel="00D33819" w:rsidRDefault="00060BFF">
      <w:pPr>
        <w:pStyle w:val="BodyText"/>
        <w:rPr>
          <w:del w:id="2758" w:author="KN-NZ-Presentation, Funktional" w:date="2017-06-14T12:30:00Z"/>
        </w:rPr>
        <w:pPrChange w:id="2759" w:author="KN-NZ-Presentation, Funktional" w:date="2017-06-14T12:30:00Z">
          <w:pPr>
            <w:pStyle w:val="BodyText"/>
            <w:jc w:val="both"/>
          </w:pPr>
        </w:pPrChange>
      </w:pPr>
      <w:del w:id="2760" w:author="KN-NZ-Presentation, Funktional" w:date="2017-06-14T12:30:00Z">
        <w:r w:rsidDel="00D33819">
          <w:delText>This existing IALA Guideline 111</w:delText>
        </w:r>
        <w:r w:rsidR="00774A56" w:rsidDel="00D33819">
          <w:delText>2</w:delText>
        </w:r>
        <w:r w:rsidDel="00D33819">
          <w:delText xml:space="preserve"> </w:delText>
        </w:r>
        <w:r w:rsidR="00EE5D34" w:rsidDel="00D33819">
          <w:delText>on</w:delText>
        </w:r>
        <w:r w:rsidR="00774A56" w:rsidDel="00D33819">
          <w:delText xml:space="preserve"> </w:delText>
        </w:r>
        <w:r w:rsidR="00774A56" w:rsidRPr="00774A56" w:rsidDel="00D33819">
          <w:delText xml:space="preserve">Performance and Monitoring of DGNSS Services in the Frequency Band 283.5-325kHz </w:delText>
        </w:r>
        <w:r w:rsidDel="00D33819">
          <w:delText xml:space="preserve">describes the generation and broadcast of code based corrections with a focus on the maritime domain.  The application of code-based DGNSS services enables that position accuracies of few meters up to few decimeters can be achieved depending on distance between </w:delText>
        </w:r>
        <w:r w:rsidR="00EE5D34" w:rsidDel="00D33819">
          <w:delText>reference site and user.  IALA R</w:delText>
        </w:r>
        <w:r w:rsidDel="00D33819">
          <w:delText>ecommendation R-135</w:delText>
        </w:r>
        <w:r w:rsidR="00EE5D34" w:rsidDel="00D33819">
          <w:delText xml:space="preserve"> on</w:delText>
        </w:r>
        <w:r w:rsidR="00774A56" w:rsidDel="00D33819">
          <w:delText xml:space="preserve"> </w:delText>
        </w:r>
        <w:r w:rsidR="00774A56" w:rsidRPr="00774A56" w:rsidDel="00D33819">
          <w:delText xml:space="preserve">Future of DGNSS </w:delText>
        </w:r>
        <w:r w:rsidR="00774A56" w:rsidDel="00D33819">
          <w:delText xml:space="preserve">is </w:delText>
        </w:r>
        <w:r w:rsidDel="00D33819">
          <w:delText>introduc</w:delText>
        </w:r>
        <w:r w:rsidR="00774A56" w:rsidDel="00D33819">
          <w:delText xml:space="preserve">ing </w:delText>
        </w:r>
        <w:r w:rsidDel="00D33819">
          <w:delText>alternative technologies such as Real Time Kinematic (RTK) under consideration of technical progress of last decades.  RTK has been identified as service supporting the application of phase-based differential positioning algorithm to achieve position accuracy of 0.1 m or better.</w:delText>
        </w:r>
      </w:del>
    </w:p>
    <w:p w14:paraId="720614C3" w14:textId="2601BE55" w:rsidR="00060BFF" w:rsidDel="00D33819" w:rsidRDefault="00060BFF">
      <w:pPr>
        <w:pStyle w:val="BodyText"/>
        <w:rPr>
          <w:del w:id="2761" w:author="KN-NZ-Presentation, Funktional" w:date="2017-06-14T12:30:00Z"/>
        </w:rPr>
        <w:pPrChange w:id="2762" w:author="KN-NZ-Presentation, Funktional" w:date="2017-06-14T12:30:00Z">
          <w:pPr>
            <w:pStyle w:val="BodyText"/>
            <w:jc w:val="both"/>
          </w:pPr>
        </w:pPrChange>
      </w:pPr>
      <w:del w:id="2763" w:author="KN-NZ-Presentation, Funktional" w:date="2017-06-14T12:30:00Z">
        <w:r w:rsidDel="00D33819">
          <w:delText>Neither GNSS nor DGNSS do inherently provide integrity information. However, code-based as well as phase-based DGNSS services are in the position to provide also integrity information in relation to used GNSS and provided DGNSS service. System failures as well as disturbances can result into significant errors for extended periods of time, without notifying the user. Maritime augmentation services should provide the user with integrity information to support the situation awareness of mariners in relation to current reliability and usability of applied navigation aids.  The service provider should publish that they follow IMO and IALA Recommendations for the provision of DGNSS services, giving emphasis to the provision of integrity information. In addition to these Guidelines the following recommendations from IALA should be taken into account:</w:delText>
        </w:r>
      </w:del>
    </w:p>
    <w:p w14:paraId="6E5765A9" w14:textId="2BEF9AFF" w:rsidR="00060BFF" w:rsidDel="00D33819" w:rsidRDefault="00060BFF">
      <w:pPr>
        <w:pStyle w:val="BodyText"/>
        <w:rPr>
          <w:del w:id="2764" w:author="KN-NZ-Presentation, Funktional" w:date="2017-06-14T12:30:00Z"/>
        </w:rPr>
        <w:pPrChange w:id="2765" w:author="KN-NZ-Presentation, Funktional" w:date="2017-06-14T12:30:00Z">
          <w:pPr>
            <w:pStyle w:val="Bullet1"/>
          </w:pPr>
        </w:pPrChange>
      </w:pPr>
      <w:del w:id="2766" w:author="KN-NZ-Presentation, Funktional" w:date="2017-06-14T12:30:00Z">
        <w:r w:rsidDel="00D33819">
          <w:delText>Future DGNSS options are captured in R-135 [2]</w:delText>
        </w:r>
      </w:del>
    </w:p>
    <w:p w14:paraId="29E40918" w14:textId="2219F37E" w:rsidR="00060BFF" w:rsidDel="00D33819" w:rsidRDefault="00060BFF">
      <w:pPr>
        <w:pStyle w:val="BodyText"/>
        <w:rPr>
          <w:del w:id="2767" w:author="KN-NZ-Presentation, Funktional" w:date="2017-06-14T12:30:00Z"/>
        </w:rPr>
        <w:pPrChange w:id="2768" w:author="KN-NZ-Presentation, Funktional" w:date="2017-06-14T12:30:00Z">
          <w:pPr>
            <w:pStyle w:val="Bullet1"/>
          </w:pPr>
        </w:pPrChange>
      </w:pPr>
      <w:del w:id="2769" w:author="KN-NZ-Presentation, Funktional" w:date="2017-06-14T12:30:00Z">
        <w:r w:rsidDel="00D33819">
          <w:delText>Vulnerability of GNSS systems is discussed in R-129 [3]</w:delText>
        </w:r>
      </w:del>
    </w:p>
    <w:p w14:paraId="2C3DAB92" w14:textId="589EEDDB" w:rsidR="00060BFF" w:rsidDel="00D33819" w:rsidRDefault="00060BFF">
      <w:pPr>
        <w:pStyle w:val="BodyText"/>
        <w:rPr>
          <w:del w:id="2770" w:author="KN-NZ-Presentation, Funktional" w:date="2017-06-14T12:30:00Z"/>
        </w:rPr>
        <w:pPrChange w:id="2771" w:author="KN-NZ-Presentation, Funktional" w:date="2017-06-14T12:30:00Z">
          <w:pPr>
            <w:pStyle w:val="Bullet1"/>
          </w:pPr>
        </w:pPrChange>
      </w:pPr>
      <w:del w:id="2772" w:author="KN-NZ-Presentation, Funktional" w:date="2017-06-14T12:30:00Z">
        <w:r w:rsidDel="00D33819">
          <w:delText>Recommendation to National Members to provide DGNSS is captured in R-115 [4]</w:delText>
        </w:r>
      </w:del>
    </w:p>
    <w:p w14:paraId="54EBCF50" w14:textId="6417D687" w:rsidR="006A3B1F" w:rsidDel="00D33819" w:rsidRDefault="006A3B1F">
      <w:pPr>
        <w:pStyle w:val="BodyText"/>
        <w:rPr>
          <w:del w:id="2773" w:author="KN-NZ-Presentation, Funktional" w:date="2017-06-14T12:30:00Z"/>
        </w:rPr>
        <w:pPrChange w:id="2774" w:author="KN-NZ-Presentation, Funktional" w:date="2017-06-14T12:30:00Z">
          <w:pPr>
            <w:pStyle w:val="Bullet1"/>
          </w:pPr>
        </w:pPrChange>
      </w:pPr>
      <w:del w:id="2775" w:author="KN-NZ-Presentation, Funktional" w:date="2017-06-14T12:30:00Z">
        <w:r w:rsidDel="00D33819">
          <w:delText>IEC61108-4</w:delText>
        </w:r>
      </w:del>
    </w:p>
    <w:p w14:paraId="757D10A4" w14:textId="018DEF6F" w:rsidR="00060BFF" w:rsidDel="00D33819" w:rsidRDefault="00060BFF">
      <w:pPr>
        <w:pStyle w:val="BodyText"/>
        <w:rPr>
          <w:del w:id="2776" w:author="KN-NZ-Presentation, Funktional" w:date="2017-06-14T12:30:00Z"/>
        </w:rPr>
      </w:pPr>
    </w:p>
    <w:p w14:paraId="59F468F3" w14:textId="3D272880" w:rsidR="00D97D08" w:rsidDel="00D33819" w:rsidRDefault="00D97D08">
      <w:pPr>
        <w:pStyle w:val="BodyText"/>
        <w:rPr>
          <w:del w:id="2777" w:author="KN-NZ-Presentation, Funktional" w:date="2017-06-14T12:30:00Z"/>
        </w:rPr>
      </w:pPr>
    </w:p>
    <w:p w14:paraId="106B1868" w14:textId="224992AA" w:rsidR="00D97D08" w:rsidDel="00D33819" w:rsidRDefault="00D97D08">
      <w:pPr>
        <w:pStyle w:val="BodyText"/>
        <w:rPr>
          <w:del w:id="2778" w:author="KN-NZ-Presentation, Funktional" w:date="2017-06-14T12:30:00Z"/>
        </w:rPr>
      </w:pPr>
    </w:p>
    <w:p w14:paraId="7794175C" w14:textId="514EBB01" w:rsidR="00060BFF" w:rsidDel="00D33819" w:rsidRDefault="00060BFF">
      <w:pPr>
        <w:pStyle w:val="BodyText"/>
        <w:rPr>
          <w:del w:id="2779" w:author="KN-NZ-Presentation, Funktional" w:date="2017-06-14T12:30:00Z"/>
        </w:rPr>
        <w:pPrChange w:id="2780" w:author="KN-NZ-Presentation, Funktional" w:date="2017-06-14T12:30:00Z">
          <w:pPr>
            <w:pStyle w:val="AnnexAHead2"/>
          </w:pPr>
        </w:pPrChange>
      </w:pPr>
      <w:del w:id="2781" w:author="KN-NZ-Presentation, Funktional" w:date="2017-06-14T12:30:00Z">
        <w:r w:rsidDel="00D33819">
          <w:delText>Structure of document</w:delText>
        </w:r>
      </w:del>
    </w:p>
    <w:p w14:paraId="07510C80" w14:textId="546904EE" w:rsidR="00060BFF" w:rsidRPr="00060BFF" w:rsidDel="00D33819" w:rsidRDefault="00060BFF">
      <w:pPr>
        <w:pStyle w:val="BodyText"/>
        <w:rPr>
          <w:del w:id="2782" w:author="KN-NZ-Presentation, Funktional" w:date="2017-06-14T12:30:00Z"/>
        </w:rPr>
        <w:pPrChange w:id="2783" w:author="KN-NZ-Presentation, Funktional" w:date="2017-06-14T12:30:00Z">
          <w:pPr>
            <w:pStyle w:val="Heading2separationline"/>
          </w:pPr>
        </w:pPrChange>
      </w:pPr>
    </w:p>
    <w:p w14:paraId="4B594984" w14:textId="1E1EBC60" w:rsidR="00060BFF" w:rsidDel="00D33819" w:rsidRDefault="00060BFF">
      <w:pPr>
        <w:pStyle w:val="BodyText"/>
        <w:rPr>
          <w:del w:id="2784" w:author="KN-NZ-Presentation, Funktional" w:date="2017-06-14T12:30:00Z"/>
        </w:rPr>
      </w:pPr>
      <w:del w:id="2785" w:author="KN-NZ-Presentation, Funktional" w:date="2017-06-14T12:30:00Z">
        <w:r w:rsidDel="00D33819">
          <w:delText xml:space="preserve">Chapter 2 </w:delText>
        </w:r>
        <w:r w:rsidR="00B74ACF" w:rsidDel="00D33819">
          <w:delText>“</w:delText>
        </w:r>
        <w:r w:rsidR="00FC0751" w:rsidRPr="00F44E6A" w:rsidDel="00D33819">
          <w:rPr>
            <w:i/>
          </w:rPr>
          <w:delText>S</w:delText>
        </w:r>
        <w:r w:rsidR="00B74ACF" w:rsidDel="00D33819">
          <w:rPr>
            <w:i/>
          </w:rPr>
          <w:delText>hore site architecture”</w:delText>
        </w:r>
        <w:r w:rsidR="00FC0751" w:rsidDel="00D33819">
          <w:delText xml:space="preserve"> </w:delText>
        </w:r>
        <w:r w:rsidR="00E915EC" w:rsidDel="00D33819">
          <w:delText>covers the topics schematic structure of the system and/or service, data acquisition, data processing, and composition of data products.</w:delText>
        </w:r>
      </w:del>
    </w:p>
    <w:p w14:paraId="3B661D94" w14:textId="4C1A5697" w:rsidR="00060BFF" w:rsidDel="00D33819" w:rsidRDefault="00060BFF">
      <w:pPr>
        <w:pStyle w:val="BodyText"/>
        <w:rPr>
          <w:del w:id="2786" w:author="KN-NZ-Presentation, Funktional" w:date="2017-06-14T12:30:00Z"/>
        </w:rPr>
      </w:pPr>
      <w:del w:id="2787" w:author="KN-NZ-Presentation, Funktional" w:date="2017-06-14T12:30:00Z">
        <w:r w:rsidDel="00D33819">
          <w:delText>Chapter 3</w:delText>
        </w:r>
        <w:r w:rsidR="00FC0751" w:rsidRPr="00FC0751" w:rsidDel="00D33819">
          <w:delText xml:space="preserve"> </w:delText>
        </w:r>
        <w:r w:rsidR="00B74ACF" w:rsidDel="00D33819">
          <w:delText>“</w:delText>
        </w:r>
        <w:r w:rsidR="00FC0751" w:rsidRPr="00F44E6A" w:rsidDel="00D33819">
          <w:rPr>
            <w:i/>
          </w:rPr>
          <w:delText>T</w:delText>
        </w:r>
        <w:r w:rsidR="00B74ACF" w:rsidDel="00D33819">
          <w:rPr>
            <w:i/>
          </w:rPr>
          <w:delText>ransmission services”</w:delText>
        </w:r>
        <w:r w:rsidR="00FC0751" w:rsidRPr="00FC0751" w:rsidDel="00D33819">
          <w:delText xml:space="preserve"> </w:delText>
        </w:r>
        <w:r w:rsidR="00E915EC" w:rsidDel="00D33819">
          <w:delText xml:space="preserve">covers </w:delText>
        </w:r>
        <w:r w:rsidR="00B74ACF" w:rsidDel="00D33819">
          <w:delText>the topics interfaces, protocols and formats, and performance parameter.</w:delText>
        </w:r>
      </w:del>
    </w:p>
    <w:p w14:paraId="57897B53" w14:textId="78DA952B" w:rsidR="00060BFF" w:rsidDel="00D33819" w:rsidRDefault="00060BFF">
      <w:pPr>
        <w:pStyle w:val="BodyText"/>
        <w:rPr>
          <w:del w:id="2788" w:author="KN-NZ-Presentation, Funktional" w:date="2017-06-14T12:30:00Z"/>
        </w:rPr>
      </w:pPr>
      <w:del w:id="2789" w:author="KN-NZ-Presentation, Funktional" w:date="2017-06-14T12:30:00Z">
        <w:r w:rsidDel="00D33819">
          <w:delText xml:space="preserve">Chapter 4 </w:delText>
        </w:r>
        <w:r w:rsidR="00B74ACF" w:rsidDel="00D33819">
          <w:delText>“</w:delText>
        </w:r>
        <w:r w:rsidR="00FC0751" w:rsidRPr="00F44E6A" w:rsidDel="00D33819">
          <w:rPr>
            <w:i/>
          </w:rPr>
          <w:delText>T</w:delText>
        </w:r>
        <w:r w:rsidR="00B74ACF" w:rsidDel="00D33819">
          <w:rPr>
            <w:i/>
          </w:rPr>
          <w:delText>echnical implementation”</w:delText>
        </w:r>
        <w:r w:rsidR="00B74ACF" w:rsidDel="00D33819">
          <w:delText xml:space="preserve"> covers the topics c</w:delText>
        </w:r>
        <w:r w:rsidR="00B74ACF" w:rsidRPr="00B74ACF" w:rsidDel="00D33819">
          <w:delText>omponents for the acquisition and processing of data</w:delText>
        </w:r>
        <w:r w:rsidR="00B74ACF" w:rsidDel="00D33819">
          <w:delText>, c</w:delText>
        </w:r>
        <w:r w:rsidR="00B74ACF" w:rsidRPr="00B74ACF" w:rsidDel="00D33819">
          <w:delText>omponen</w:delText>
        </w:r>
        <w:r w:rsidR="00B74ACF" w:rsidDel="00D33819">
          <w:delText>ts for the transmission of data, and a</w:delText>
        </w:r>
        <w:r w:rsidR="00B74ACF" w:rsidDel="00D33819">
          <w:rPr>
            <w:lang w:val="en-US"/>
          </w:rPr>
          <w:delText xml:space="preserve">djustment </w:delText>
        </w:r>
        <w:r w:rsidR="00B74ACF" w:rsidDel="00D33819">
          <w:delText>of a measuring system.</w:delText>
        </w:r>
      </w:del>
    </w:p>
    <w:p w14:paraId="504D00B5" w14:textId="1D40B327" w:rsidR="00060BFF" w:rsidDel="00D33819" w:rsidRDefault="00060BFF">
      <w:pPr>
        <w:pStyle w:val="BodyText"/>
        <w:rPr>
          <w:del w:id="2790" w:author="KN-NZ-Presentation, Funktional" w:date="2017-06-14T12:30:00Z"/>
        </w:rPr>
      </w:pPr>
      <w:del w:id="2791" w:author="KN-NZ-Presentation, Funktional" w:date="2017-06-14T12:30:00Z">
        <w:r w:rsidDel="00D33819">
          <w:delText xml:space="preserve">Chapter 5 </w:delText>
        </w:r>
        <w:bookmarkStart w:id="2792" w:name="_Toc475898788"/>
        <w:r w:rsidR="00B74ACF" w:rsidDel="00D33819">
          <w:delText>“</w:delText>
        </w:r>
        <w:r w:rsidR="00FC0751" w:rsidRPr="00F44E6A" w:rsidDel="00D33819">
          <w:rPr>
            <w:i/>
          </w:rPr>
          <w:delText>Operational Aspects</w:delText>
        </w:r>
        <w:bookmarkEnd w:id="2792"/>
        <w:r w:rsidR="00B74ACF" w:rsidDel="00D33819">
          <w:rPr>
            <w:i/>
          </w:rPr>
          <w:delText>”</w:delText>
        </w:r>
        <w:r w:rsidR="00B74ACF" w:rsidRPr="00454C51" w:rsidDel="00D33819">
          <w:delText xml:space="preserve"> covers the topics </w:delText>
        </w:r>
        <w:r w:rsidR="00B74ACF" w:rsidDel="00D33819">
          <w:delText>system performance, maintenance, performance verification, and publication of information.</w:delText>
        </w:r>
      </w:del>
    </w:p>
    <w:p w14:paraId="35210CA0" w14:textId="2DB48C0C" w:rsidR="00060BFF" w:rsidDel="00D33819" w:rsidRDefault="00D97D08">
      <w:pPr>
        <w:pStyle w:val="BodyText"/>
        <w:rPr>
          <w:del w:id="2793" w:author="KN-NZ-Presentation, Funktional" w:date="2017-06-14T12:30:00Z"/>
        </w:rPr>
      </w:pPr>
      <w:del w:id="2794" w:author="KN-NZ-Presentation, Funktional" w:date="2017-06-14T12:30:00Z">
        <w:r w:rsidDel="00D33819">
          <w:delText>Appendices</w:delText>
        </w:r>
        <w:r w:rsidR="00060BFF" w:rsidDel="00D33819">
          <w:delText xml:space="preserve"> include various technical settings for evaluation and indication of GNSS and DGNSS status and integrity. The following </w:delText>
        </w:r>
        <w:r w:rsidDel="00D33819">
          <w:delText>appendices</w:delText>
        </w:r>
        <w:r w:rsidR="00060BFF" w:rsidDel="00D33819">
          <w:delText xml:space="preserve"> are included:</w:delText>
        </w:r>
      </w:del>
    </w:p>
    <w:p w14:paraId="4FEE2D0B" w14:textId="7F7856B7" w:rsidR="00060BFF" w:rsidDel="00D33819" w:rsidRDefault="00060BFF">
      <w:pPr>
        <w:pStyle w:val="BodyText"/>
        <w:rPr>
          <w:del w:id="2795" w:author="KN-NZ-Presentation, Funktional" w:date="2017-06-14T12:30:00Z"/>
        </w:rPr>
      </w:pPr>
      <w:del w:id="2796" w:author="KN-NZ-Presentation, Funktional" w:date="2017-06-14T12:30:00Z">
        <w:r w:rsidDel="00D33819">
          <w:delText>•</w:delText>
        </w:r>
        <w:r w:rsidDel="00D33819">
          <w:tab/>
        </w:r>
        <w:r w:rsidR="00D97D08" w:rsidDel="00D33819">
          <w:delText xml:space="preserve">Appendix A: </w:delText>
        </w:r>
        <w:r w:rsidDel="00D33819">
          <w:delText>Technical settings for GNSS and DGNSS evaluation</w:delText>
        </w:r>
      </w:del>
    </w:p>
    <w:p w14:paraId="7F42CD71" w14:textId="60A26697" w:rsidR="00060BFF" w:rsidDel="00D33819" w:rsidRDefault="00060BFF">
      <w:pPr>
        <w:pStyle w:val="BodyText"/>
        <w:rPr>
          <w:del w:id="2797" w:author="KN-NZ-Presentation, Funktional" w:date="2017-06-14T12:30:00Z"/>
        </w:rPr>
      </w:pPr>
      <w:del w:id="2798" w:author="KN-NZ-Presentation, Funktional" w:date="2017-06-14T12:30:00Z">
        <w:r w:rsidDel="00D33819">
          <w:delText>•</w:delText>
        </w:r>
        <w:r w:rsidDel="00D33819">
          <w:tab/>
        </w:r>
        <w:r w:rsidR="00D97D08" w:rsidDel="00D33819">
          <w:delText xml:space="preserve">Appendix B: </w:delText>
        </w:r>
        <w:r w:rsidDel="00D33819">
          <w:delText>Technical settings for integrity indication</w:delText>
        </w:r>
      </w:del>
    </w:p>
    <w:p w14:paraId="40D06F12" w14:textId="17E576CD" w:rsidR="00602254" w:rsidDel="00D33819" w:rsidRDefault="00602254">
      <w:pPr>
        <w:pStyle w:val="BodyText"/>
        <w:rPr>
          <w:del w:id="2799" w:author="KN-NZ-Presentation, Funktional" w:date="2017-06-14T12:30:00Z"/>
        </w:rPr>
      </w:pPr>
      <w:del w:id="2800" w:author="KN-NZ-Presentation, Funktional" w:date="2017-06-14T12:30:00Z">
        <w:r w:rsidDel="00D33819">
          <w:delText>•</w:delText>
        </w:r>
        <w:r w:rsidDel="00D33819">
          <w:tab/>
          <w:delText xml:space="preserve">Appendix C: </w:delText>
        </w:r>
        <w:r w:rsidR="00F44E6A" w:rsidDel="00D33819">
          <w:delText>Acronyms, which</w:delText>
        </w:r>
        <w:r w:rsidDel="00D33819">
          <w:delText xml:space="preserve"> are not listed in main document</w:delText>
        </w:r>
      </w:del>
    </w:p>
    <w:p w14:paraId="1741EB85" w14:textId="590B4347" w:rsidR="00602254" w:rsidDel="00D33819" w:rsidRDefault="00602254">
      <w:pPr>
        <w:pStyle w:val="BodyText"/>
        <w:rPr>
          <w:del w:id="2801" w:author="KN-NZ-Presentation, Funktional" w:date="2017-06-14T12:30:00Z"/>
        </w:rPr>
      </w:pPr>
    </w:p>
    <w:p w14:paraId="56F508F5" w14:textId="2020EC76" w:rsidR="00CE7926" w:rsidDel="00D33819" w:rsidRDefault="00CE7926">
      <w:pPr>
        <w:pStyle w:val="BodyText"/>
        <w:rPr>
          <w:del w:id="2802" w:author="KN-NZ-Presentation, Funktional" w:date="2017-06-14T12:30:00Z"/>
        </w:rPr>
      </w:pPr>
    </w:p>
    <w:p w14:paraId="11658F53" w14:textId="16ECA34E" w:rsidR="003976D9" w:rsidDel="00D33819" w:rsidRDefault="003976D9">
      <w:pPr>
        <w:pStyle w:val="BodyText"/>
        <w:rPr>
          <w:del w:id="2803" w:author="KN-NZ-Presentation, Funktional" w:date="2017-06-14T12:30:00Z"/>
          <w:rFonts w:eastAsia="Calibri" w:cs="Calibri"/>
          <w:b/>
          <w:bCs/>
          <w:caps/>
          <w:color w:val="407EC9"/>
          <w:sz w:val="28"/>
          <w:lang w:eastAsia="en-GB"/>
        </w:rPr>
        <w:pPrChange w:id="2804" w:author="KN-NZ-Presentation, Funktional" w:date="2017-06-14T12:30:00Z">
          <w:pPr>
            <w:spacing w:after="200" w:line="276" w:lineRule="auto"/>
          </w:pPr>
        </w:pPrChange>
      </w:pPr>
      <w:del w:id="2805" w:author="KN-NZ-Presentation, Funktional" w:date="2017-06-14T12:30:00Z">
        <w:r w:rsidDel="00D33819">
          <w:br w:type="page"/>
        </w:r>
      </w:del>
    </w:p>
    <w:p w14:paraId="00382159" w14:textId="0F41933F" w:rsidR="00060BFF" w:rsidDel="00D33819" w:rsidRDefault="00060BFF">
      <w:pPr>
        <w:pStyle w:val="BodyText"/>
        <w:rPr>
          <w:del w:id="2806" w:author="KN-NZ-Presentation, Funktional" w:date="2017-06-14T12:30:00Z"/>
        </w:rPr>
        <w:pPrChange w:id="2807" w:author="KN-NZ-Presentation, Funktional" w:date="2017-06-14T12:30:00Z">
          <w:pPr>
            <w:pStyle w:val="AnnexAHead1"/>
          </w:pPr>
        </w:pPrChange>
      </w:pPr>
      <w:del w:id="2808" w:author="KN-NZ-Presentation, Funktional" w:date="2017-06-14T12:30:00Z">
        <w:r w:rsidDel="00D33819">
          <w:lastRenderedPageBreak/>
          <w:delText>PERFORMANCE REQUIREMENTS</w:delText>
        </w:r>
      </w:del>
    </w:p>
    <w:p w14:paraId="0463FDAC" w14:textId="61BA9C4B" w:rsidR="00F4695C" w:rsidRPr="00F4695C" w:rsidDel="00D33819" w:rsidRDefault="00F4695C">
      <w:pPr>
        <w:pStyle w:val="BodyText"/>
        <w:rPr>
          <w:del w:id="2809" w:author="KN-NZ-Presentation, Funktional" w:date="2017-06-14T12:30:00Z"/>
        </w:rPr>
        <w:pPrChange w:id="2810" w:author="KN-NZ-Presentation, Funktional" w:date="2017-06-14T12:30:00Z">
          <w:pPr>
            <w:pStyle w:val="Heading1separatationline"/>
          </w:pPr>
        </w:pPrChange>
      </w:pPr>
    </w:p>
    <w:p w14:paraId="0B0754A7" w14:textId="4F0AE33B" w:rsidR="00060BFF" w:rsidDel="00D33819" w:rsidRDefault="00060BFF">
      <w:pPr>
        <w:pStyle w:val="BodyText"/>
        <w:rPr>
          <w:del w:id="2811" w:author="KN-NZ-Presentation, Funktional" w:date="2017-06-14T12:30:00Z"/>
        </w:rPr>
        <w:pPrChange w:id="2812" w:author="KN-NZ-Presentation, Funktional" w:date="2017-06-14T12:30:00Z">
          <w:pPr>
            <w:pStyle w:val="AnnexAHead2"/>
          </w:pPr>
        </w:pPrChange>
      </w:pPr>
      <w:del w:id="2813" w:author="KN-NZ-Presentation, Funktional" w:date="2017-06-14T12:30:00Z">
        <w:r w:rsidDel="00D33819">
          <w:delText>Definitions</w:delText>
        </w:r>
      </w:del>
    </w:p>
    <w:p w14:paraId="3347501D" w14:textId="6FBC1D2E" w:rsidR="00F4695C" w:rsidRPr="00F4695C" w:rsidDel="00D33819" w:rsidRDefault="00F4695C">
      <w:pPr>
        <w:pStyle w:val="BodyText"/>
        <w:rPr>
          <w:del w:id="2814" w:author="KN-NZ-Presentation, Funktional" w:date="2017-06-14T12:30:00Z"/>
        </w:rPr>
        <w:pPrChange w:id="2815" w:author="KN-NZ-Presentation, Funktional" w:date="2017-06-14T12:30:00Z">
          <w:pPr>
            <w:pStyle w:val="Heading2separationline"/>
          </w:pPr>
        </w:pPrChange>
      </w:pPr>
    </w:p>
    <w:p w14:paraId="51D93A1A" w14:textId="024AC03A" w:rsidR="00060BFF" w:rsidDel="00D33819" w:rsidRDefault="00060BFF">
      <w:pPr>
        <w:pStyle w:val="BodyText"/>
        <w:rPr>
          <w:del w:id="2816" w:author="KN-NZ-Presentation, Funktional" w:date="2017-06-14T12:30:00Z"/>
        </w:rPr>
      </w:pPr>
      <w:del w:id="2817" w:author="KN-NZ-Presentation, Funktional" w:date="2017-06-14T12:30:00Z">
        <w:r w:rsidDel="00D33819">
          <w:delText>System performance is characterized by a number of different aspects, including Accuracy, Integrity, Continuity, Availability and Coverage as defined in [</w:delText>
        </w:r>
        <w:r w:rsidR="00C165D9" w:rsidDel="00D33819">
          <w:delText>2</w:delText>
        </w:r>
        <w:r w:rsidDel="00D33819">
          <w:delText>]</w:delText>
        </w:r>
        <w:r w:rsidR="00CE7926" w:rsidDel="00D33819">
          <w:delText>.</w:delText>
        </w:r>
        <w:r w:rsidDel="00D33819">
          <w:delText xml:space="preserve"> </w:delText>
        </w:r>
      </w:del>
    </w:p>
    <w:p w14:paraId="1596E8D1" w14:textId="08BD1C88" w:rsidR="00060BFF" w:rsidDel="00D33819" w:rsidRDefault="00060BFF">
      <w:pPr>
        <w:pStyle w:val="BodyText"/>
        <w:rPr>
          <w:del w:id="2818" w:author="KN-NZ-Presentation, Funktional" w:date="2017-06-14T12:30:00Z"/>
        </w:rPr>
        <w:pPrChange w:id="2819" w:author="KN-NZ-Presentation, Funktional" w:date="2017-06-14T12:30:00Z">
          <w:pPr>
            <w:pStyle w:val="AnnexAHead2"/>
          </w:pPr>
        </w:pPrChange>
      </w:pPr>
      <w:del w:id="2820" w:author="KN-NZ-Presentation, Funktional" w:date="2017-06-14T12:30:00Z">
        <w:r w:rsidDel="00D33819">
          <w:delText>Positioning Performance Requirements</w:delText>
        </w:r>
      </w:del>
    </w:p>
    <w:p w14:paraId="596E4695" w14:textId="59FC4E5F" w:rsidR="00F4695C" w:rsidRPr="00F4695C" w:rsidDel="00D33819" w:rsidRDefault="00F4695C">
      <w:pPr>
        <w:pStyle w:val="BodyText"/>
        <w:rPr>
          <w:del w:id="2821" w:author="KN-NZ-Presentation, Funktional" w:date="2017-06-14T12:30:00Z"/>
        </w:rPr>
        <w:pPrChange w:id="2822" w:author="KN-NZ-Presentation, Funktional" w:date="2017-06-14T12:30:00Z">
          <w:pPr>
            <w:pStyle w:val="Heading2separationline"/>
          </w:pPr>
        </w:pPrChange>
      </w:pPr>
    </w:p>
    <w:p w14:paraId="7696A5DB" w14:textId="185CE8ED" w:rsidR="00060BFF" w:rsidDel="00D33819" w:rsidRDefault="00060BFF">
      <w:pPr>
        <w:pStyle w:val="BodyText"/>
        <w:rPr>
          <w:del w:id="2823" w:author="KN-NZ-Presentation, Funktional" w:date="2017-06-14T12:30:00Z"/>
        </w:rPr>
      </w:pPr>
      <w:del w:id="2824" w:author="KN-NZ-Presentation, Funktional" w:date="2017-06-14T12:30:00Z">
        <w:r w:rsidDel="00D33819">
          <w:delText>IMO Resolution A.1046 (27) details the minimum requirements on worldwide radio navigation systems considering vessels operating in ocean and harbour entrances, harbour approaches and coastal waters. The requirements are described by accuracy, integrity, availability, and continuity for positioning……</w:delText>
        </w:r>
      </w:del>
    </w:p>
    <w:p w14:paraId="0C65B9B3" w14:textId="6FDE96AC" w:rsidR="00E749FF" w:rsidDel="00D33819" w:rsidRDefault="00F4695C">
      <w:pPr>
        <w:pStyle w:val="BodyText"/>
        <w:rPr>
          <w:del w:id="2825" w:author="KN-NZ-Presentation, Funktional" w:date="2017-06-14T12:30:00Z"/>
        </w:rPr>
        <w:pPrChange w:id="2826" w:author="KN-NZ-Presentation, Funktional" w:date="2017-06-14T12:30:00Z">
          <w:pPr>
            <w:pStyle w:val="Tablecaption"/>
            <w:jc w:val="center"/>
          </w:pPr>
        </w:pPrChange>
      </w:pPr>
      <w:bookmarkStart w:id="2827" w:name="_Toc479846692"/>
      <w:del w:id="2828" w:author="KN-NZ-Presentation, Funktional" w:date="2017-06-14T12:30:00Z">
        <w:r w:rsidRPr="00F4695C" w:rsidDel="00D33819">
          <w:delText>Performance levels of RTK services enabling high-accurate positioning in harbours</w:delText>
        </w:r>
        <w:bookmarkEnd w:id="2827"/>
      </w:del>
    </w:p>
    <w:tbl>
      <w:tblPr>
        <w:tblStyle w:val="TableGrid"/>
        <w:tblW w:w="9072" w:type="dxa"/>
        <w:jc w:val="center"/>
        <w:tblLook w:val="04A0" w:firstRow="1" w:lastRow="0" w:firstColumn="1" w:lastColumn="0" w:noHBand="0" w:noVBand="1"/>
      </w:tblPr>
      <w:tblGrid>
        <w:gridCol w:w="1815"/>
        <w:gridCol w:w="1814"/>
        <w:gridCol w:w="1814"/>
        <w:gridCol w:w="1814"/>
        <w:gridCol w:w="1815"/>
      </w:tblGrid>
      <w:tr w:rsidR="00F4695C" w:rsidDel="00D33819" w14:paraId="7681AA99" w14:textId="39E5E66D" w:rsidTr="00642DC2">
        <w:trPr>
          <w:jc w:val="center"/>
          <w:del w:id="2829" w:author="KN-NZ-Presentation, Funktional" w:date="2017-06-14T12:30:00Z"/>
        </w:trPr>
        <w:tc>
          <w:tcPr>
            <w:tcW w:w="1895" w:type="dxa"/>
          </w:tcPr>
          <w:p w14:paraId="3591B429" w14:textId="49473D58" w:rsidR="00F4695C" w:rsidDel="00D33819" w:rsidRDefault="00F4695C">
            <w:pPr>
              <w:pStyle w:val="BodyText"/>
              <w:rPr>
                <w:del w:id="2830" w:author="KN-NZ-Presentation, Funktional" w:date="2017-06-14T12:30:00Z"/>
              </w:rPr>
              <w:pPrChange w:id="2831" w:author="KN-NZ-Presentation, Funktional" w:date="2017-06-14T12:30:00Z">
                <w:pPr>
                  <w:pStyle w:val="Caption"/>
                </w:pPr>
              </w:pPrChange>
            </w:pPr>
          </w:p>
        </w:tc>
        <w:tc>
          <w:tcPr>
            <w:tcW w:w="1895" w:type="dxa"/>
          </w:tcPr>
          <w:p w14:paraId="31B96236" w14:textId="4D09325C" w:rsidR="00F4695C" w:rsidDel="00D33819" w:rsidRDefault="00F4695C">
            <w:pPr>
              <w:pStyle w:val="BodyText"/>
              <w:rPr>
                <w:del w:id="2832" w:author="KN-NZ-Presentation, Funktional" w:date="2017-06-14T12:30:00Z"/>
              </w:rPr>
              <w:pPrChange w:id="2833" w:author="KN-NZ-Presentation, Funktional" w:date="2017-06-14T12:30:00Z">
                <w:pPr>
                  <w:pStyle w:val="Caption"/>
                </w:pPr>
              </w:pPrChange>
            </w:pPr>
          </w:p>
        </w:tc>
        <w:tc>
          <w:tcPr>
            <w:tcW w:w="1895" w:type="dxa"/>
          </w:tcPr>
          <w:p w14:paraId="2FF978E0" w14:textId="74DDC1A5" w:rsidR="00F4695C" w:rsidDel="00D33819" w:rsidRDefault="00F4695C">
            <w:pPr>
              <w:pStyle w:val="BodyText"/>
              <w:rPr>
                <w:del w:id="2834" w:author="KN-NZ-Presentation, Funktional" w:date="2017-06-14T12:30:00Z"/>
              </w:rPr>
              <w:pPrChange w:id="2835" w:author="KN-NZ-Presentation, Funktional" w:date="2017-06-14T12:30:00Z">
                <w:pPr>
                  <w:pStyle w:val="Caption"/>
                </w:pPr>
              </w:pPrChange>
            </w:pPr>
          </w:p>
        </w:tc>
        <w:tc>
          <w:tcPr>
            <w:tcW w:w="1895" w:type="dxa"/>
          </w:tcPr>
          <w:p w14:paraId="109EF940" w14:textId="7A5AC90E" w:rsidR="00F4695C" w:rsidDel="00D33819" w:rsidRDefault="00F4695C">
            <w:pPr>
              <w:pStyle w:val="BodyText"/>
              <w:rPr>
                <w:del w:id="2836" w:author="KN-NZ-Presentation, Funktional" w:date="2017-06-14T12:30:00Z"/>
              </w:rPr>
              <w:pPrChange w:id="2837" w:author="KN-NZ-Presentation, Funktional" w:date="2017-06-14T12:30:00Z">
                <w:pPr>
                  <w:pStyle w:val="Caption"/>
                </w:pPr>
              </w:pPrChange>
            </w:pPr>
          </w:p>
        </w:tc>
        <w:tc>
          <w:tcPr>
            <w:tcW w:w="1896" w:type="dxa"/>
          </w:tcPr>
          <w:p w14:paraId="3DCCD7DA" w14:textId="07E01081" w:rsidR="00F4695C" w:rsidDel="00D33819" w:rsidRDefault="00F4695C">
            <w:pPr>
              <w:pStyle w:val="BodyText"/>
              <w:rPr>
                <w:del w:id="2838" w:author="KN-NZ-Presentation, Funktional" w:date="2017-06-14T12:30:00Z"/>
              </w:rPr>
              <w:pPrChange w:id="2839" w:author="KN-NZ-Presentation, Funktional" w:date="2017-06-14T12:30:00Z">
                <w:pPr>
                  <w:pStyle w:val="Caption"/>
                </w:pPr>
              </w:pPrChange>
            </w:pPr>
          </w:p>
        </w:tc>
      </w:tr>
      <w:tr w:rsidR="00F4695C" w:rsidDel="00D33819" w14:paraId="323EA646" w14:textId="2F7BF5C8" w:rsidTr="00642DC2">
        <w:trPr>
          <w:jc w:val="center"/>
          <w:del w:id="2840" w:author="KN-NZ-Presentation, Funktional" w:date="2017-06-14T12:30:00Z"/>
        </w:trPr>
        <w:tc>
          <w:tcPr>
            <w:tcW w:w="1895" w:type="dxa"/>
          </w:tcPr>
          <w:p w14:paraId="677A98B4" w14:textId="43C5BAF7" w:rsidR="00F4695C" w:rsidDel="00D33819" w:rsidRDefault="00F4695C">
            <w:pPr>
              <w:pStyle w:val="BodyText"/>
              <w:rPr>
                <w:del w:id="2841" w:author="KN-NZ-Presentation, Funktional" w:date="2017-06-14T12:30:00Z"/>
              </w:rPr>
              <w:pPrChange w:id="2842" w:author="KN-NZ-Presentation, Funktional" w:date="2017-06-14T12:30:00Z">
                <w:pPr>
                  <w:pStyle w:val="Caption"/>
                </w:pPr>
              </w:pPrChange>
            </w:pPr>
          </w:p>
        </w:tc>
        <w:tc>
          <w:tcPr>
            <w:tcW w:w="1895" w:type="dxa"/>
          </w:tcPr>
          <w:p w14:paraId="65412B99" w14:textId="13A267A1" w:rsidR="00F4695C" w:rsidDel="00D33819" w:rsidRDefault="00F4695C">
            <w:pPr>
              <w:pStyle w:val="BodyText"/>
              <w:rPr>
                <w:del w:id="2843" w:author="KN-NZ-Presentation, Funktional" w:date="2017-06-14T12:30:00Z"/>
              </w:rPr>
              <w:pPrChange w:id="2844" w:author="KN-NZ-Presentation, Funktional" w:date="2017-06-14T12:30:00Z">
                <w:pPr>
                  <w:pStyle w:val="Caption"/>
                </w:pPr>
              </w:pPrChange>
            </w:pPr>
          </w:p>
        </w:tc>
        <w:tc>
          <w:tcPr>
            <w:tcW w:w="1895" w:type="dxa"/>
          </w:tcPr>
          <w:p w14:paraId="1032703D" w14:textId="586E536B" w:rsidR="00F4695C" w:rsidDel="00D33819" w:rsidRDefault="00F4695C">
            <w:pPr>
              <w:pStyle w:val="BodyText"/>
              <w:rPr>
                <w:del w:id="2845" w:author="KN-NZ-Presentation, Funktional" w:date="2017-06-14T12:30:00Z"/>
              </w:rPr>
              <w:pPrChange w:id="2846" w:author="KN-NZ-Presentation, Funktional" w:date="2017-06-14T12:30:00Z">
                <w:pPr>
                  <w:pStyle w:val="Caption"/>
                </w:pPr>
              </w:pPrChange>
            </w:pPr>
          </w:p>
        </w:tc>
        <w:tc>
          <w:tcPr>
            <w:tcW w:w="1895" w:type="dxa"/>
          </w:tcPr>
          <w:p w14:paraId="7A089DF6" w14:textId="1B831819" w:rsidR="00F4695C" w:rsidDel="00D33819" w:rsidRDefault="00F4695C">
            <w:pPr>
              <w:pStyle w:val="BodyText"/>
              <w:rPr>
                <w:del w:id="2847" w:author="KN-NZ-Presentation, Funktional" w:date="2017-06-14T12:30:00Z"/>
              </w:rPr>
              <w:pPrChange w:id="2848" w:author="KN-NZ-Presentation, Funktional" w:date="2017-06-14T12:30:00Z">
                <w:pPr>
                  <w:pStyle w:val="Caption"/>
                </w:pPr>
              </w:pPrChange>
            </w:pPr>
          </w:p>
        </w:tc>
        <w:tc>
          <w:tcPr>
            <w:tcW w:w="1896" w:type="dxa"/>
          </w:tcPr>
          <w:p w14:paraId="37A0E359" w14:textId="0F4043F6" w:rsidR="00F4695C" w:rsidDel="00D33819" w:rsidRDefault="00F4695C">
            <w:pPr>
              <w:pStyle w:val="BodyText"/>
              <w:rPr>
                <w:del w:id="2849" w:author="KN-NZ-Presentation, Funktional" w:date="2017-06-14T12:30:00Z"/>
              </w:rPr>
              <w:pPrChange w:id="2850" w:author="KN-NZ-Presentation, Funktional" w:date="2017-06-14T12:30:00Z">
                <w:pPr>
                  <w:pStyle w:val="Caption"/>
                </w:pPr>
              </w:pPrChange>
            </w:pPr>
          </w:p>
        </w:tc>
      </w:tr>
      <w:tr w:rsidR="00F4695C" w:rsidDel="00D33819" w14:paraId="20AAF990" w14:textId="7B97C911" w:rsidTr="00642DC2">
        <w:trPr>
          <w:jc w:val="center"/>
          <w:del w:id="2851" w:author="KN-NZ-Presentation, Funktional" w:date="2017-06-14T12:30:00Z"/>
        </w:trPr>
        <w:tc>
          <w:tcPr>
            <w:tcW w:w="1895" w:type="dxa"/>
          </w:tcPr>
          <w:p w14:paraId="287D9636" w14:textId="4190C316" w:rsidR="00F4695C" w:rsidDel="00D33819" w:rsidRDefault="00F4695C">
            <w:pPr>
              <w:pStyle w:val="BodyText"/>
              <w:rPr>
                <w:del w:id="2852" w:author="KN-NZ-Presentation, Funktional" w:date="2017-06-14T12:30:00Z"/>
              </w:rPr>
              <w:pPrChange w:id="2853" w:author="KN-NZ-Presentation, Funktional" w:date="2017-06-14T12:30:00Z">
                <w:pPr>
                  <w:pStyle w:val="Caption"/>
                </w:pPr>
              </w:pPrChange>
            </w:pPr>
          </w:p>
        </w:tc>
        <w:tc>
          <w:tcPr>
            <w:tcW w:w="1895" w:type="dxa"/>
          </w:tcPr>
          <w:p w14:paraId="74F853BB" w14:textId="6998FD21" w:rsidR="00F4695C" w:rsidDel="00D33819" w:rsidRDefault="00F4695C">
            <w:pPr>
              <w:pStyle w:val="BodyText"/>
              <w:rPr>
                <w:del w:id="2854" w:author="KN-NZ-Presentation, Funktional" w:date="2017-06-14T12:30:00Z"/>
              </w:rPr>
              <w:pPrChange w:id="2855" w:author="KN-NZ-Presentation, Funktional" w:date="2017-06-14T12:30:00Z">
                <w:pPr>
                  <w:pStyle w:val="Caption"/>
                </w:pPr>
              </w:pPrChange>
            </w:pPr>
          </w:p>
        </w:tc>
        <w:tc>
          <w:tcPr>
            <w:tcW w:w="1895" w:type="dxa"/>
          </w:tcPr>
          <w:p w14:paraId="75B11D06" w14:textId="2D33C889" w:rsidR="00F4695C" w:rsidDel="00D33819" w:rsidRDefault="00F4695C">
            <w:pPr>
              <w:pStyle w:val="BodyText"/>
              <w:rPr>
                <w:del w:id="2856" w:author="KN-NZ-Presentation, Funktional" w:date="2017-06-14T12:30:00Z"/>
              </w:rPr>
              <w:pPrChange w:id="2857" w:author="KN-NZ-Presentation, Funktional" w:date="2017-06-14T12:30:00Z">
                <w:pPr>
                  <w:pStyle w:val="Caption"/>
                </w:pPr>
              </w:pPrChange>
            </w:pPr>
          </w:p>
        </w:tc>
        <w:tc>
          <w:tcPr>
            <w:tcW w:w="1895" w:type="dxa"/>
          </w:tcPr>
          <w:p w14:paraId="26B36532" w14:textId="36A0F8AD" w:rsidR="00F4695C" w:rsidDel="00D33819" w:rsidRDefault="00F4695C">
            <w:pPr>
              <w:pStyle w:val="BodyText"/>
              <w:rPr>
                <w:del w:id="2858" w:author="KN-NZ-Presentation, Funktional" w:date="2017-06-14T12:30:00Z"/>
              </w:rPr>
              <w:pPrChange w:id="2859" w:author="KN-NZ-Presentation, Funktional" w:date="2017-06-14T12:30:00Z">
                <w:pPr>
                  <w:pStyle w:val="Caption"/>
                </w:pPr>
              </w:pPrChange>
            </w:pPr>
          </w:p>
        </w:tc>
        <w:tc>
          <w:tcPr>
            <w:tcW w:w="1896" w:type="dxa"/>
          </w:tcPr>
          <w:p w14:paraId="4B3DE5F0" w14:textId="5870D492" w:rsidR="00F4695C" w:rsidDel="00D33819" w:rsidRDefault="00F4695C">
            <w:pPr>
              <w:pStyle w:val="BodyText"/>
              <w:rPr>
                <w:del w:id="2860" w:author="KN-NZ-Presentation, Funktional" w:date="2017-06-14T12:30:00Z"/>
              </w:rPr>
              <w:pPrChange w:id="2861" w:author="KN-NZ-Presentation, Funktional" w:date="2017-06-14T12:30:00Z">
                <w:pPr>
                  <w:pStyle w:val="Caption"/>
                </w:pPr>
              </w:pPrChange>
            </w:pPr>
          </w:p>
        </w:tc>
      </w:tr>
      <w:tr w:rsidR="00F4695C" w:rsidDel="00D33819" w14:paraId="1BA6197A" w14:textId="62A9712B" w:rsidTr="00642DC2">
        <w:trPr>
          <w:jc w:val="center"/>
          <w:del w:id="2862" w:author="KN-NZ-Presentation, Funktional" w:date="2017-06-14T12:30:00Z"/>
        </w:trPr>
        <w:tc>
          <w:tcPr>
            <w:tcW w:w="1895" w:type="dxa"/>
          </w:tcPr>
          <w:p w14:paraId="5A34C6D4" w14:textId="09097DD3" w:rsidR="00F4695C" w:rsidDel="00D33819" w:rsidRDefault="00F4695C">
            <w:pPr>
              <w:pStyle w:val="BodyText"/>
              <w:rPr>
                <w:del w:id="2863" w:author="KN-NZ-Presentation, Funktional" w:date="2017-06-14T12:30:00Z"/>
              </w:rPr>
              <w:pPrChange w:id="2864" w:author="KN-NZ-Presentation, Funktional" w:date="2017-06-14T12:30:00Z">
                <w:pPr>
                  <w:pStyle w:val="Caption"/>
                </w:pPr>
              </w:pPrChange>
            </w:pPr>
          </w:p>
        </w:tc>
        <w:tc>
          <w:tcPr>
            <w:tcW w:w="1895" w:type="dxa"/>
          </w:tcPr>
          <w:p w14:paraId="35BC91BA" w14:textId="4C2CC9AA" w:rsidR="00F4695C" w:rsidDel="00D33819" w:rsidRDefault="00F4695C">
            <w:pPr>
              <w:pStyle w:val="BodyText"/>
              <w:rPr>
                <w:del w:id="2865" w:author="KN-NZ-Presentation, Funktional" w:date="2017-06-14T12:30:00Z"/>
              </w:rPr>
              <w:pPrChange w:id="2866" w:author="KN-NZ-Presentation, Funktional" w:date="2017-06-14T12:30:00Z">
                <w:pPr>
                  <w:pStyle w:val="Caption"/>
                </w:pPr>
              </w:pPrChange>
            </w:pPr>
          </w:p>
        </w:tc>
        <w:tc>
          <w:tcPr>
            <w:tcW w:w="1895" w:type="dxa"/>
          </w:tcPr>
          <w:p w14:paraId="1E2F56D4" w14:textId="6D415992" w:rsidR="00F4695C" w:rsidDel="00D33819" w:rsidRDefault="00F4695C">
            <w:pPr>
              <w:pStyle w:val="BodyText"/>
              <w:rPr>
                <w:del w:id="2867" w:author="KN-NZ-Presentation, Funktional" w:date="2017-06-14T12:30:00Z"/>
              </w:rPr>
              <w:pPrChange w:id="2868" w:author="KN-NZ-Presentation, Funktional" w:date="2017-06-14T12:30:00Z">
                <w:pPr>
                  <w:pStyle w:val="Caption"/>
                </w:pPr>
              </w:pPrChange>
            </w:pPr>
          </w:p>
        </w:tc>
        <w:tc>
          <w:tcPr>
            <w:tcW w:w="1895" w:type="dxa"/>
          </w:tcPr>
          <w:p w14:paraId="1922B6B8" w14:textId="7F161592" w:rsidR="00F4695C" w:rsidDel="00D33819" w:rsidRDefault="00F4695C">
            <w:pPr>
              <w:pStyle w:val="BodyText"/>
              <w:rPr>
                <w:del w:id="2869" w:author="KN-NZ-Presentation, Funktional" w:date="2017-06-14T12:30:00Z"/>
              </w:rPr>
              <w:pPrChange w:id="2870" w:author="KN-NZ-Presentation, Funktional" w:date="2017-06-14T12:30:00Z">
                <w:pPr>
                  <w:pStyle w:val="Caption"/>
                </w:pPr>
              </w:pPrChange>
            </w:pPr>
          </w:p>
        </w:tc>
        <w:tc>
          <w:tcPr>
            <w:tcW w:w="1896" w:type="dxa"/>
          </w:tcPr>
          <w:p w14:paraId="63C8710E" w14:textId="0D4672A9" w:rsidR="00F4695C" w:rsidDel="00D33819" w:rsidRDefault="00F4695C">
            <w:pPr>
              <w:pStyle w:val="BodyText"/>
              <w:rPr>
                <w:del w:id="2871" w:author="KN-NZ-Presentation, Funktional" w:date="2017-06-14T12:30:00Z"/>
              </w:rPr>
              <w:pPrChange w:id="2872" w:author="KN-NZ-Presentation, Funktional" w:date="2017-06-14T12:30:00Z">
                <w:pPr>
                  <w:pStyle w:val="Caption"/>
                </w:pPr>
              </w:pPrChange>
            </w:pPr>
          </w:p>
        </w:tc>
      </w:tr>
      <w:tr w:rsidR="00F4695C" w:rsidDel="00D33819" w14:paraId="03BE9687" w14:textId="3E423EA4" w:rsidTr="00642DC2">
        <w:trPr>
          <w:jc w:val="center"/>
          <w:del w:id="2873" w:author="KN-NZ-Presentation, Funktional" w:date="2017-06-14T12:30:00Z"/>
        </w:trPr>
        <w:tc>
          <w:tcPr>
            <w:tcW w:w="1895" w:type="dxa"/>
          </w:tcPr>
          <w:p w14:paraId="4E2C2CAB" w14:textId="19676C2B" w:rsidR="00F4695C" w:rsidDel="00D33819" w:rsidRDefault="00F4695C">
            <w:pPr>
              <w:pStyle w:val="BodyText"/>
              <w:rPr>
                <w:del w:id="2874" w:author="KN-NZ-Presentation, Funktional" w:date="2017-06-14T12:30:00Z"/>
              </w:rPr>
              <w:pPrChange w:id="2875" w:author="KN-NZ-Presentation, Funktional" w:date="2017-06-14T12:30:00Z">
                <w:pPr>
                  <w:pStyle w:val="Caption"/>
                </w:pPr>
              </w:pPrChange>
            </w:pPr>
          </w:p>
        </w:tc>
        <w:tc>
          <w:tcPr>
            <w:tcW w:w="1895" w:type="dxa"/>
          </w:tcPr>
          <w:p w14:paraId="0FBA83AD" w14:textId="2FAD7687" w:rsidR="00F4695C" w:rsidDel="00D33819" w:rsidRDefault="00F4695C">
            <w:pPr>
              <w:pStyle w:val="BodyText"/>
              <w:rPr>
                <w:del w:id="2876" w:author="KN-NZ-Presentation, Funktional" w:date="2017-06-14T12:30:00Z"/>
              </w:rPr>
              <w:pPrChange w:id="2877" w:author="KN-NZ-Presentation, Funktional" w:date="2017-06-14T12:30:00Z">
                <w:pPr>
                  <w:pStyle w:val="Caption"/>
                </w:pPr>
              </w:pPrChange>
            </w:pPr>
          </w:p>
        </w:tc>
        <w:tc>
          <w:tcPr>
            <w:tcW w:w="1895" w:type="dxa"/>
          </w:tcPr>
          <w:p w14:paraId="015A3860" w14:textId="2CA8E8C5" w:rsidR="00F4695C" w:rsidDel="00D33819" w:rsidRDefault="00F4695C">
            <w:pPr>
              <w:pStyle w:val="BodyText"/>
              <w:rPr>
                <w:del w:id="2878" w:author="KN-NZ-Presentation, Funktional" w:date="2017-06-14T12:30:00Z"/>
              </w:rPr>
              <w:pPrChange w:id="2879" w:author="KN-NZ-Presentation, Funktional" w:date="2017-06-14T12:30:00Z">
                <w:pPr>
                  <w:pStyle w:val="Caption"/>
                </w:pPr>
              </w:pPrChange>
            </w:pPr>
          </w:p>
        </w:tc>
        <w:tc>
          <w:tcPr>
            <w:tcW w:w="1895" w:type="dxa"/>
          </w:tcPr>
          <w:p w14:paraId="7D317B03" w14:textId="66F68B3B" w:rsidR="00F4695C" w:rsidDel="00D33819" w:rsidRDefault="00F4695C">
            <w:pPr>
              <w:pStyle w:val="BodyText"/>
              <w:rPr>
                <w:del w:id="2880" w:author="KN-NZ-Presentation, Funktional" w:date="2017-06-14T12:30:00Z"/>
              </w:rPr>
              <w:pPrChange w:id="2881" w:author="KN-NZ-Presentation, Funktional" w:date="2017-06-14T12:30:00Z">
                <w:pPr>
                  <w:pStyle w:val="Caption"/>
                </w:pPr>
              </w:pPrChange>
            </w:pPr>
          </w:p>
        </w:tc>
        <w:tc>
          <w:tcPr>
            <w:tcW w:w="1896" w:type="dxa"/>
          </w:tcPr>
          <w:p w14:paraId="6E490E82" w14:textId="1B484315" w:rsidR="00F4695C" w:rsidDel="00D33819" w:rsidRDefault="00F4695C">
            <w:pPr>
              <w:pStyle w:val="BodyText"/>
              <w:rPr>
                <w:del w:id="2882" w:author="KN-NZ-Presentation, Funktional" w:date="2017-06-14T12:30:00Z"/>
              </w:rPr>
              <w:pPrChange w:id="2883" w:author="KN-NZ-Presentation, Funktional" w:date="2017-06-14T12:30:00Z">
                <w:pPr>
                  <w:pStyle w:val="Caption"/>
                </w:pPr>
              </w:pPrChange>
            </w:pPr>
          </w:p>
        </w:tc>
      </w:tr>
    </w:tbl>
    <w:p w14:paraId="41A171EA" w14:textId="0E69F465" w:rsidR="00F4695C" w:rsidDel="00D33819" w:rsidRDefault="00F4695C">
      <w:pPr>
        <w:pStyle w:val="BodyText"/>
        <w:rPr>
          <w:del w:id="2884" w:author="KN-NZ-Presentation, Funktional" w:date="2017-06-14T12:30:00Z"/>
        </w:rPr>
        <w:pPrChange w:id="2885" w:author="KN-NZ-Presentation, Funktional" w:date="2017-06-14T12:30:00Z">
          <w:pPr>
            <w:jc w:val="center"/>
          </w:pPr>
        </w:pPrChange>
      </w:pPr>
    </w:p>
    <w:p w14:paraId="699BF2AD" w14:textId="06CF05DB" w:rsidR="00F4695C" w:rsidDel="00D33819" w:rsidRDefault="00F4695C">
      <w:pPr>
        <w:pStyle w:val="BodyText"/>
        <w:rPr>
          <w:del w:id="2886" w:author="KN-NZ-Presentation, Funktional" w:date="2017-06-14T12:30:00Z"/>
        </w:rPr>
      </w:pPr>
      <w:del w:id="2887" w:author="KN-NZ-Presentation, Funktional" w:date="2017-06-14T12:30:00Z">
        <w:r w:rsidDel="00D33819">
          <w:delText>RTK Service providers should consider the appropriate number, and location, of reference stations to achieve sufficient coverage to ensure that these requirements are met in selected and/or complete harbo</w:delText>
        </w:r>
        <w:r w:rsidR="00CE7926" w:rsidDel="00D33819">
          <w:delText>u</w:delText>
        </w:r>
        <w:r w:rsidDel="00D33819">
          <w:delText>r areas.</w:delText>
        </w:r>
      </w:del>
    </w:p>
    <w:p w14:paraId="1EB9BA6E" w14:textId="24977FB4" w:rsidR="003976D9" w:rsidDel="00D33819" w:rsidRDefault="003976D9">
      <w:pPr>
        <w:pStyle w:val="BodyText"/>
        <w:rPr>
          <w:del w:id="2888" w:author="KN-NZ-Presentation, Funktional" w:date="2017-06-14T12:30:00Z"/>
          <w:rFonts w:eastAsia="Calibri" w:cs="Calibri"/>
          <w:b/>
          <w:bCs/>
          <w:caps/>
          <w:color w:val="407EC9"/>
          <w:sz w:val="28"/>
          <w:lang w:eastAsia="en-GB"/>
        </w:rPr>
        <w:pPrChange w:id="2889" w:author="KN-NZ-Presentation, Funktional" w:date="2017-06-14T12:30:00Z">
          <w:pPr>
            <w:spacing w:after="200" w:line="276" w:lineRule="auto"/>
          </w:pPr>
        </w:pPrChange>
      </w:pPr>
      <w:del w:id="2890" w:author="KN-NZ-Presentation, Funktional" w:date="2017-06-14T12:30:00Z">
        <w:r w:rsidDel="00D33819">
          <w:br w:type="page"/>
        </w:r>
      </w:del>
    </w:p>
    <w:p w14:paraId="5631D0CC" w14:textId="630AF22F" w:rsidR="00F4695C" w:rsidDel="00D33819" w:rsidRDefault="00F4695C">
      <w:pPr>
        <w:pStyle w:val="BodyText"/>
        <w:rPr>
          <w:del w:id="2891" w:author="KN-NZ-Presentation, Funktional" w:date="2017-06-14T12:30:00Z"/>
        </w:rPr>
        <w:pPrChange w:id="2892" w:author="KN-NZ-Presentation, Funktional" w:date="2017-06-14T12:30:00Z">
          <w:pPr>
            <w:pStyle w:val="AnnexAHead1"/>
          </w:pPr>
        </w:pPrChange>
      </w:pPr>
      <w:del w:id="2893" w:author="KN-NZ-Presentation, Funktional" w:date="2017-06-14T12:30:00Z">
        <w:r w:rsidDel="00D33819">
          <w:lastRenderedPageBreak/>
          <w:delText>SHORE SITE ARCHITECTURE</w:delText>
        </w:r>
      </w:del>
    </w:p>
    <w:p w14:paraId="5023FCD9" w14:textId="35F9CE17" w:rsidR="00F4695C" w:rsidRPr="00F4695C" w:rsidDel="00D33819" w:rsidRDefault="00F4695C">
      <w:pPr>
        <w:pStyle w:val="BodyText"/>
        <w:rPr>
          <w:del w:id="2894" w:author="KN-NZ-Presentation, Funktional" w:date="2017-06-14T12:30:00Z"/>
        </w:rPr>
        <w:pPrChange w:id="2895" w:author="KN-NZ-Presentation, Funktional" w:date="2017-06-14T12:30:00Z">
          <w:pPr>
            <w:pStyle w:val="Heading1separatationline"/>
          </w:pPr>
        </w:pPrChange>
      </w:pPr>
    </w:p>
    <w:p w14:paraId="0FA7E967" w14:textId="2CDD20AE" w:rsidR="00F4695C" w:rsidDel="00D33819" w:rsidRDefault="00F4695C">
      <w:pPr>
        <w:pStyle w:val="BodyText"/>
        <w:rPr>
          <w:del w:id="2896" w:author="KN-NZ-Presentation, Funktional" w:date="2017-06-14T12:30:00Z"/>
        </w:rPr>
      </w:pPr>
      <w:del w:id="2897" w:author="KN-NZ-Presentation, Funktional" w:date="2017-06-14T12:30:00Z">
        <w:r w:rsidDel="00D33819">
          <w:delText>This chapter deals with the shore site architecture of phase-based DGNSS services and follows the generalized DGNSS architecture introduced by [</w:delText>
        </w:r>
        <w:r w:rsidR="00CE7926" w:rsidDel="00D33819">
          <w:delText>2</w:delText>
        </w:r>
        <w:r w:rsidDel="00D33819">
          <w:delText>].  Therefore, a phase-based DGNSS is composed by 2 subsystems:</w:delText>
        </w:r>
      </w:del>
    </w:p>
    <w:p w14:paraId="37B1BC5B" w14:textId="3A3B7BAB" w:rsidR="00F4695C" w:rsidDel="00D33819" w:rsidRDefault="00F4695C">
      <w:pPr>
        <w:pStyle w:val="BodyText"/>
        <w:rPr>
          <w:del w:id="2898" w:author="KN-NZ-Presentation, Funktional" w:date="2017-06-14T12:30:00Z"/>
        </w:rPr>
        <w:pPrChange w:id="2899" w:author="KN-NZ-Presentation, Funktional" w:date="2017-06-14T12:30:00Z">
          <w:pPr>
            <w:pStyle w:val="Bullet1"/>
          </w:pPr>
        </w:pPrChange>
      </w:pPr>
      <w:del w:id="2900" w:author="KN-NZ-Presentation, Funktional" w:date="2017-06-14T12:30:00Z">
        <w:r w:rsidDel="00D33819">
          <w:delText xml:space="preserve">subsystem for the generation of GNSS augmentation service and </w:delText>
        </w:r>
      </w:del>
    </w:p>
    <w:p w14:paraId="3893C1C8" w14:textId="17041B67" w:rsidR="00F4695C" w:rsidDel="00D33819" w:rsidRDefault="00F4695C">
      <w:pPr>
        <w:pStyle w:val="BodyText"/>
        <w:rPr>
          <w:del w:id="2901" w:author="KN-NZ-Presentation, Funktional" w:date="2017-06-14T12:30:00Z"/>
        </w:rPr>
        <w:pPrChange w:id="2902" w:author="KN-NZ-Presentation, Funktional" w:date="2017-06-14T12:30:00Z">
          <w:pPr>
            <w:pStyle w:val="Bullet1"/>
          </w:pPr>
        </w:pPrChange>
      </w:pPr>
      <w:del w:id="2903" w:author="KN-NZ-Presentation, Funktional" w:date="2017-06-14T12:30:00Z">
        <w:r w:rsidDel="00D33819">
          <w:delText xml:space="preserve">the subsystem realizing the transmission service. </w:delText>
        </w:r>
      </w:del>
    </w:p>
    <w:p w14:paraId="177DDD84" w14:textId="139BEE73" w:rsidR="00F4695C" w:rsidDel="00D33819" w:rsidRDefault="00F4695C">
      <w:pPr>
        <w:pStyle w:val="BodyText"/>
        <w:rPr>
          <w:del w:id="2904" w:author="KN-NZ-Presentation, Funktional" w:date="2017-06-14T12:30:00Z"/>
        </w:rPr>
      </w:pPr>
    </w:p>
    <w:p w14:paraId="52A7CBD9" w14:textId="7F0F83B3" w:rsidR="00F4695C" w:rsidDel="00D33819" w:rsidRDefault="00333FD0">
      <w:pPr>
        <w:pStyle w:val="BodyText"/>
        <w:rPr>
          <w:del w:id="2905" w:author="KN-NZ-Presentation, Funktional" w:date="2017-06-14T12:30:00Z"/>
        </w:rPr>
        <w:pPrChange w:id="2906" w:author="KN-NZ-Presentation, Funktional" w:date="2017-06-14T12:30:00Z">
          <w:pPr>
            <w:pStyle w:val="AnnexAHead2"/>
          </w:pPr>
        </w:pPrChange>
      </w:pPr>
      <w:del w:id="2907" w:author="KN-NZ-Presentation, Funktional" w:date="2017-06-14T12:30:00Z">
        <w:r w:rsidDel="00D33819">
          <w:delText>Structure of system and service</w:delText>
        </w:r>
      </w:del>
    </w:p>
    <w:p w14:paraId="0A4414D5" w14:textId="113C73C0" w:rsidR="000F74E4" w:rsidDel="00D33819" w:rsidRDefault="000F74E4">
      <w:pPr>
        <w:pStyle w:val="BodyText"/>
        <w:rPr>
          <w:del w:id="2908" w:author="KN-NZ-Presentation, Funktional" w:date="2017-06-14T12:30:00Z"/>
        </w:rPr>
        <w:pPrChange w:id="2909" w:author="KN-NZ-Presentation, Funktional" w:date="2017-06-14T12:30:00Z">
          <w:pPr>
            <w:pStyle w:val="Heading2separationline"/>
          </w:pPr>
        </w:pPrChange>
      </w:pPr>
    </w:p>
    <w:p w14:paraId="70DFF06A" w14:textId="57313AAE" w:rsidR="00AC01FD" w:rsidRPr="00454C51" w:rsidDel="00D33819" w:rsidRDefault="00AC01FD">
      <w:pPr>
        <w:pStyle w:val="BodyText"/>
        <w:rPr>
          <w:del w:id="2910" w:author="KN-NZ-Presentation, Funktional" w:date="2017-06-14T12:30:00Z"/>
        </w:rPr>
      </w:pPr>
    </w:p>
    <w:p w14:paraId="5A1705D2" w14:textId="16A50C51" w:rsidR="00F4695C" w:rsidDel="00D33819" w:rsidRDefault="00F4695C">
      <w:pPr>
        <w:pStyle w:val="BodyText"/>
        <w:rPr>
          <w:del w:id="2911" w:author="KN-NZ-Presentation, Funktional" w:date="2017-06-14T12:30:00Z"/>
        </w:rPr>
      </w:pPr>
    </w:p>
    <w:p w14:paraId="4047381C" w14:textId="54D63081" w:rsidR="00F4695C" w:rsidDel="00D33819" w:rsidRDefault="00F4695C">
      <w:pPr>
        <w:pStyle w:val="BodyText"/>
        <w:rPr>
          <w:del w:id="2912" w:author="KN-NZ-Presentation, Funktional" w:date="2017-06-14T12:30:00Z"/>
        </w:rPr>
        <w:pPrChange w:id="2913" w:author="KN-NZ-Presentation, Funktional" w:date="2017-06-14T12:30:00Z">
          <w:pPr>
            <w:pStyle w:val="AnnexAHead2"/>
          </w:pPr>
        </w:pPrChange>
      </w:pPr>
      <w:del w:id="2914" w:author="KN-NZ-Presentation, Funktional" w:date="2017-06-14T12:30:00Z">
        <w:r w:rsidDel="00D33819">
          <w:delText>GNSS Data Acquisition</w:delText>
        </w:r>
      </w:del>
    </w:p>
    <w:p w14:paraId="07405674" w14:textId="380F9DBB" w:rsidR="00FC0751" w:rsidDel="00D33819" w:rsidRDefault="00FC0751">
      <w:pPr>
        <w:pStyle w:val="BodyText"/>
        <w:rPr>
          <w:del w:id="2915" w:author="KN-NZ-Presentation, Funktional" w:date="2017-06-14T12:30:00Z"/>
        </w:rPr>
        <w:pPrChange w:id="2916" w:author="KN-NZ-Presentation, Funktional" w:date="2017-06-14T12:30:00Z">
          <w:pPr>
            <w:pStyle w:val="Heading2separationline"/>
          </w:pPr>
        </w:pPrChange>
      </w:pPr>
    </w:p>
    <w:p w14:paraId="4A41502B" w14:textId="68445BDA" w:rsidR="00AC01FD" w:rsidRPr="00454C51" w:rsidDel="00D33819" w:rsidRDefault="00AC01FD">
      <w:pPr>
        <w:pStyle w:val="BodyText"/>
        <w:rPr>
          <w:del w:id="2917" w:author="KN-NZ-Presentation, Funktional" w:date="2017-06-14T12:30:00Z"/>
        </w:rPr>
      </w:pPr>
      <w:del w:id="2918" w:author="KN-NZ-Presentation, Funktional" w:date="2017-06-14T12:30:00Z">
        <w:r w:rsidDel="00D33819">
          <w:delText>This sections deals with the provision of GNSS range measurements and navigation messages for the MGBAS phase-based DGNSS data processing.</w:delText>
        </w:r>
        <w:r w:rsidR="00AD0A59" w:rsidDel="00D33819">
          <w:delText xml:space="preserve"> It follows the generalized description in [2].</w:delText>
        </w:r>
      </w:del>
    </w:p>
    <w:p w14:paraId="46AD6C05" w14:textId="2184ABDD" w:rsidR="00F4695C" w:rsidDel="00D33819" w:rsidRDefault="00F4695C">
      <w:pPr>
        <w:pStyle w:val="BodyText"/>
        <w:rPr>
          <w:del w:id="2919" w:author="KN-NZ-Presentation, Funktional" w:date="2017-06-14T12:30:00Z"/>
        </w:rPr>
        <w:pPrChange w:id="2920" w:author="KN-NZ-Presentation, Funktional" w:date="2017-06-14T12:30:00Z">
          <w:pPr>
            <w:pStyle w:val="AnnexAHead3"/>
          </w:pPr>
        </w:pPrChange>
      </w:pPr>
      <w:del w:id="2921" w:author="KN-NZ-Presentation, Funktional" w:date="2017-06-14T12:30:00Z">
        <w:r w:rsidDel="00D33819">
          <w:delText>Single site Approach</w:delText>
        </w:r>
      </w:del>
    </w:p>
    <w:p w14:paraId="0615D2F6" w14:textId="2365F62C" w:rsidR="00AD0A59" w:rsidRPr="00454C51" w:rsidDel="00D33819" w:rsidRDefault="00AD0A59">
      <w:pPr>
        <w:pStyle w:val="BodyText"/>
        <w:rPr>
          <w:del w:id="2922" w:author="KN-NZ-Presentation, Funktional" w:date="2017-06-14T12:30:00Z"/>
        </w:rPr>
      </w:pPr>
      <w:del w:id="2923" w:author="KN-NZ-Presentation, Funktional" w:date="2017-06-14T12:30:00Z">
        <w:r w:rsidDel="00D33819">
          <w:rPr>
            <w:lang w:eastAsia="en-GB"/>
          </w:rPr>
          <w:delText>See description of classic approach for GNSS data acquisition in [2].</w:delText>
        </w:r>
      </w:del>
    </w:p>
    <w:p w14:paraId="0E4AE45D" w14:textId="19A1C855" w:rsidR="00F4695C" w:rsidDel="00D33819" w:rsidRDefault="00F4695C">
      <w:pPr>
        <w:pStyle w:val="BodyText"/>
        <w:rPr>
          <w:del w:id="2924" w:author="KN-NZ-Presentation, Funktional" w:date="2017-06-14T12:30:00Z"/>
        </w:rPr>
        <w:pPrChange w:id="2925" w:author="KN-NZ-Presentation, Funktional" w:date="2017-06-14T12:30:00Z">
          <w:pPr>
            <w:pStyle w:val="AnnexAHead3"/>
          </w:pPr>
        </w:pPrChange>
      </w:pPr>
      <w:del w:id="2926" w:author="KN-NZ-Presentation, Funktional" w:date="2017-06-14T12:30:00Z">
        <w:r w:rsidDel="00D33819">
          <w:delText>Network based Approach</w:delText>
        </w:r>
      </w:del>
    </w:p>
    <w:p w14:paraId="6A2771B7" w14:textId="25CCCE85" w:rsidR="00AD0A59" w:rsidRPr="00E60DB0" w:rsidDel="00D33819" w:rsidRDefault="00AD0A59">
      <w:pPr>
        <w:pStyle w:val="BodyText"/>
        <w:rPr>
          <w:del w:id="2927" w:author="KN-NZ-Presentation, Funktional" w:date="2017-06-14T12:30:00Z"/>
        </w:rPr>
      </w:pPr>
      <w:del w:id="2928" w:author="KN-NZ-Presentation, Funktional" w:date="2017-06-14T12:30:00Z">
        <w:r w:rsidDel="00D33819">
          <w:rPr>
            <w:lang w:eastAsia="en-GB"/>
          </w:rPr>
          <w:delText>See description of network based approach for GNSS data acquisition in [2].</w:delText>
        </w:r>
      </w:del>
    </w:p>
    <w:p w14:paraId="06426096" w14:textId="3D1B9DEE" w:rsidR="001C4D60" w:rsidRPr="00F44E6A" w:rsidDel="00D33819" w:rsidRDefault="001C4D60">
      <w:pPr>
        <w:pStyle w:val="BodyText"/>
        <w:rPr>
          <w:del w:id="2929" w:author="KN-NZ-Presentation, Funktional" w:date="2017-06-14T12:30:00Z"/>
        </w:rPr>
      </w:pPr>
    </w:p>
    <w:p w14:paraId="3B800B92" w14:textId="67869697" w:rsidR="00F4695C" w:rsidDel="00D33819" w:rsidRDefault="00F4695C">
      <w:pPr>
        <w:pStyle w:val="BodyText"/>
        <w:rPr>
          <w:del w:id="2930" w:author="KN-NZ-Presentation, Funktional" w:date="2017-06-14T12:30:00Z"/>
        </w:rPr>
        <w:pPrChange w:id="2931" w:author="KN-NZ-Presentation, Funktional" w:date="2017-06-14T12:30:00Z">
          <w:pPr>
            <w:pStyle w:val="AnnexAHead2"/>
          </w:pPr>
        </w:pPrChange>
      </w:pPr>
      <w:del w:id="2932" w:author="KN-NZ-Presentation, Funktional" w:date="2017-06-14T12:30:00Z">
        <w:r w:rsidDel="00D33819">
          <w:delText>GNSS Data Processing</w:delText>
        </w:r>
      </w:del>
    </w:p>
    <w:p w14:paraId="3A48B8E8" w14:textId="314C049C" w:rsidR="00FC0751" w:rsidDel="00D33819" w:rsidRDefault="00FC0751">
      <w:pPr>
        <w:pStyle w:val="BodyText"/>
        <w:rPr>
          <w:del w:id="2933" w:author="KN-NZ-Presentation, Funktional" w:date="2017-06-14T12:30:00Z"/>
        </w:rPr>
        <w:pPrChange w:id="2934" w:author="KN-NZ-Presentation, Funktional" w:date="2017-06-14T12:30:00Z">
          <w:pPr>
            <w:pStyle w:val="Heading2separationline"/>
          </w:pPr>
        </w:pPrChange>
      </w:pPr>
    </w:p>
    <w:p w14:paraId="12EA6018" w14:textId="060FF752" w:rsidR="00AD0A59" w:rsidDel="00D33819" w:rsidRDefault="00AD0A59">
      <w:pPr>
        <w:pStyle w:val="BodyText"/>
        <w:rPr>
          <w:del w:id="2935" w:author="KN-NZ-Presentation, Funktional" w:date="2017-06-14T12:30:00Z"/>
        </w:rPr>
        <w:pPrChange w:id="2936" w:author="KN-NZ-Presentation, Funktional" w:date="2017-06-14T12:30:00Z">
          <w:pPr>
            <w:pStyle w:val="Bullet1"/>
          </w:pPr>
        </w:pPrChange>
      </w:pPr>
      <w:del w:id="2937" w:author="KN-NZ-Presentation, Funktional" w:date="2017-06-14T12:30:00Z">
        <w:r w:rsidDel="00D33819">
          <w:delText>Following the generalized scheme of Figure 3 “Stages of GNSS data processing during service provision”</w:delText>
        </w:r>
        <w:r w:rsidR="00E915EC" w:rsidDel="00D33819">
          <w:delText xml:space="preserve"> in [2]</w:delText>
        </w:r>
      </w:del>
    </w:p>
    <w:p w14:paraId="44753AF5" w14:textId="7DD377EA" w:rsidR="00E915EC" w:rsidDel="00D33819" w:rsidRDefault="00E915EC">
      <w:pPr>
        <w:pStyle w:val="BodyText"/>
        <w:rPr>
          <w:del w:id="2938" w:author="KN-NZ-Presentation, Funktional" w:date="2017-06-14T12:30:00Z"/>
        </w:rPr>
        <w:pPrChange w:id="2939" w:author="KN-NZ-Presentation, Funktional" w:date="2017-06-14T12:30:00Z">
          <w:pPr>
            <w:pStyle w:val="Bullet1"/>
          </w:pPr>
        </w:pPrChange>
      </w:pPr>
      <w:del w:id="2940" w:author="KN-NZ-Presentation, Funktional" w:date="2017-06-14T12:30:00Z">
        <w:r w:rsidDel="00D33819">
          <w:delText>RS: generation of a set of proven multi-frequency GNSS phase measurements for supported GNSS with integrity information</w:delText>
        </w:r>
      </w:del>
    </w:p>
    <w:p w14:paraId="6063925B" w14:textId="2E3D163A" w:rsidR="00F4695C" w:rsidDel="00D33819" w:rsidRDefault="00E915EC">
      <w:pPr>
        <w:pStyle w:val="BodyText"/>
        <w:rPr>
          <w:del w:id="2941" w:author="KN-NZ-Presentation, Funktional" w:date="2017-06-14T12:30:00Z"/>
        </w:rPr>
        <w:pPrChange w:id="2942" w:author="KN-NZ-Presentation, Funktional" w:date="2017-06-14T12:30:00Z">
          <w:pPr>
            <w:pStyle w:val="Bullet1"/>
          </w:pPr>
        </w:pPrChange>
      </w:pPr>
      <w:del w:id="2943" w:author="KN-NZ-Presentation, Funktional" w:date="2017-06-14T12:30:00Z">
        <w:r w:rsidDel="00D33819">
          <w:delText>IM</w:delText>
        </w:r>
        <w:r w:rsidR="00EE5598" w:rsidDel="00D33819">
          <w:delText>: Assessment of provided phase measurements and integrity information of RS together with own phase measurement (signal and position domain)</w:delText>
        </w:r>
      </w:del>
    </w:p>
    <w:p w14:paraId="66F2A697" w14:textId="788A732D" w:rsidR="00F4695C" w:rsidDel="00D33819" w:rsidRDefault="00F4695C">
      <w:pPr>
        <w:pStyle w:val="BodyText"/>
        <w:rPr>
          <w:del w:id="2944" w:author="KN-NZ-Presentation, Funktional" w:date="2017-06-14T12:30:00Z"/>
        </w:rPr>
      </w:pPr>
    </w:p>
    <w:p w14:paraId="05EDE087" w14:textId="727189D1" w:rsidR="00F4695C" w:rsidDel="00D33819" w:rsidRDefault="00F4695C">
      <w:pPr>
        <w:pStyle w:val="BodyText"/>
        <w:rPr>
          <w:del w:id="2945" w:author="KN-NZ-Presentation, Funktional" w:date="2017-06-14T12:30:00Z"/>
        </w:rPr>
        <w:pPrChange w:id="2946" w:author="KN-NZ-Presentation, Funktional" w:date="2017-06-14T12:30:00Z">
          <w:pPr>
            <w:pStyle w:val="AnnexAHead2"/>
          </w:pPr>
        </w:pPrChange>
      </w:pPr>
      <w:del w:id="2947" w:author="KN-NZ-Presentation, Funktional" w:date="2017-06-14T12:30:00Z">
        <w:r w:rsidDel="00D33819">
          <w:delText>Composition of Service data products</w:delText>
        </w:r>
      </w:del>
    </w:p>
    <w:p w14:paraId="11CB3D37" w14:textId="08C11C87" w:rsidR="000F74E4" w:rsidRPr="00F44E6A" w:rsidDel="00D33819" w:rsidRDefault="000F74E4">
      <w:pPr>
        <w:pStyle w:val="BodyText"/>
        <w:rPr>
          <w:del w:id="2948" w:author="KN-NZ-Presentation, Funktional" w:date="2017-06-14T12:30:00Z"/>
        </w:rPr>
        <w:pPrChange w:id="2949" w:author="KN-NZ-Presentation, Funktional" w:date="2017-06-14T12:30:00Z">
          <w:pPr>
            <w:pStyle w:val="Heading2separationline"/>
          </w:pPr>
        </w:pPrChange>
      </w:pPr>
    </w:p>
    <w:p w14:paraId="3CF813DD" w14:textId="53F46FBC" w:rsidR="00EE5598" w:rsidDel="00D33819" w:rsidRDefault="00EE5598">
      <w:pPr>
        <w:pStyle w:val="BodyText"/>
        <w:rPr>
          <w:del w:id="2950" w:author="KN-NZ-Presentation, Funktional" w:date="2017-06-14T12:30:00Z"/>
        </w:rPr>
        <w:pPrChange w:id="2951" w:author="KN-NZ-Presentation, Funktional" w:date="2017-06-14T12:30:00Z">
          <w:pPr>
            <w:pStyle w:val="Bullet1"/>
          </w:pPr>
        </w:pPrChange>
      </w:pPr>
      <w:del w:id="2952" w:author="KN-NZ-Presentation, Funktional" w:date="2017-06-14T12:30:00Z">
        <w:r w:rsidDel="00D33819">
          <w:delText xml:space="preserve">Phase measurements </w:delText>
        </w:r>
        <w:r w:rsidR="00DA167D" w:rsidDel="00D33819">
          <w:delText>RTCM3</w:delText>
        </w:r>
      </w:del>
    </w:p>
    <w:p w14:paraId="141ED78F" w14:textId="1FDA687F" w:rsidR="00DA167D" w:rsidDel="00D33819" w:rsidRDefault="00DA167D">
      <w:pPr>
        <w:pStyle w:val="BodyText"/>
        <w:rPr>
          <w:del w:id="2953" w:author="KN-NZ-Presentation, Funktional" w:date="2017-06-14T12:30:00Z"/>
        </w:rPr>
        <w:pPrChange w:id="2954" w:author="KN-NZ-Presentation, Funktional" w:date="2017-06-14T12:30:00Z">
          <w:pPr>
            <w:pStyle w:val="Bullet1"/>
          </w:pPr>
        </w:pPrChange>
      </w:pPr>
      <w:del w:id="2955" w:author="KN-NZ-Presentation, Funktional" w:date="2017-06-14T12:30:00Z">
        <w:r w:rsidDel="00D33819">
          <w:delText xml:space="preserve">Integrity Information proposal RTCM3 message </w:delText>
        </w:r>
        <w:r w:rsidR="000C0288" w:rsidDel="00D33819">
          <w:delText>4083</w:delText>
        </w:r>
      </w:del>
    </w:p>
    <w:p w14:paraId="7E404D5B" w14:textId="09A7768C" w:rsidR="00B541D2" w:rsidDel="00D33819" w:rsidRDefault="002E35A4">
      <w:pPr>
        <w:pStyle w:val="BodyText"/>
        <w:rPr>
          <w:del w:id="2956" w:author="KN-NZ-Presentation, Funktional" w:date="2017-06-14T12:30:00Z"/>
        </w:rPr>
        <w:pPrChange w:id="2957" w:author="KN-NZ-Presentation, Funktional" w:date="2017-06-14T12:30:00Z">
          <w:pPr>
            <w:pStyle w:val="Bullet1"/>
          </w:pPr>
        </w:pPrChange>
      </w:pPr>
      <w:del w:id="2958" w:author="KN-NZ-Presentation, Funktional" w:date="2017-06-14T12:30:00Z">
        <w:r w:rsidDel="00D33819">
          <w:delText>Data rate</w:delText>
        </w:r>
      </w:del>
    </w:p>
    <w:p w14:paraId="03E4960C" w14:textId="787B9FD0" w:rsidR="002E35A4" w:rsidDel="00D33819" w:rsidRDefault="002E35A4">
      <w:pPr>
        <w:pStyle w:val="BodyText"/>
        <w:rPr>
          <w:del w:id="2959" w:author="KN-NZ-Presentation, Funktional" w:date="2017-06-14T12:30:00Z"/>
        </w:rPr>
        <w:pPrChange w:id="2960" w:author="KN-NZ-Presentation, Funktional" w:date="2017-06-14T12:30:00Z">
          <w:pPr>
            <w:pStyle w:val="Bullet1"/>
          </w:pPr>
        </w:pPrChange>
      </w:pPr>
      <w:del w:id="2961" w:author="KN-NZ-Presentation, Funktional" w:date="2017-06-14T12:30:00Z">
        <w:r w:rsidDel="00D33819">
          <w:delText>Position of real or virtual reference station</w:delText>
        </w:r>
      </w:del>
    </w:p>
    <w:p w14:paraId="735CF2BE" w14:textId="071EC5F9" w:rsidR="000F74E4" w:rsidDel="00D33819" w:rsidRDefault="000F74E4">
      <w:pPr>
        <w:pStyle w:val="BodyText"/>
        <w:rPr>
          <w:del w:id="2962" w:author="KN-NZ-Presentation, Funktional" w:date="2017-06-14T12:30:00Z"/>
          <w:rFonts w:eastAsia="Calibri" w:cs="Calibri"/>
          <w:b/>
          <w:bCs/>
          <w:caps/>
          <w:color w:val="407EC9"/>
          <w:sz w:val="28"/>
          <w:lang w:eastAsia="en-GB"/>
        </w:rPr>
        <w:pPrChange w:id="2963" w:author="KN-NZ-Presentation, Funktional" w:date="2017-06-14T12:30:00Z">
          <w:pPr>
            <w:spacing w:after="200" w:line="276" w:lineRule="auto"/>
          </w:pPr>
        </w:pPrChange>
      </w:pPr>
      <w:del w:id="2964" w:author="KN-NZ-Presentation, Funktional" w:date="2017-06-14T12:30:00Z">
        <w:r w:rsidDel="00D33819">
          <w:lastRenderedPageBreak/>
          <w:br w:type="page"/>
        </w:r>
      </w:del>
    </w:p>
    <w:p w14:paraId="4FD95F8E" w14:textId="429D9E00" w:rsidR="00F4695C" w:rsidDel="00D33819" w:rsidRDefault="00F4695C">
      <w:pPr>
        <w:pStyle w:val="BodyText"/>
        <w:rPr>
          <w:del w:id="2965" w:author="KN-NZ-Presentation, Funktional" w:date="2017-06-14T12:30:00Z"/>
        </w:rPr>
        <w:pPrChange w:id="2966" w:author="KN-NZ-Presentation, Funktional" w:date="2017-06-14T12:30:00Z">
          <w:pPr>
            <w:pStyle w:val="AnnexAHead1"/>
          </w:pPr>
        </w:pPrChange>
      </w:pPr>
      <w:del w:id="2967" w:author="KN-NZ-Presentation, Funktional" w:date="2017-06-14T12:30:00Z">
        <w:r w:rsidDel="00D33819">
          <w:lastRenderedPageBreak/>
          <w:delText>Transmission Services</w:delText>
        </w:r>
      </w:del>
    </w:p>
    <w:p w14:paraId="6133A014" w14:textId="33C336D9" w:rsidR="00FC0751" w:rsidRPr="00F44E6A" w:rsidDel="00D33819" w:rsidRDefault="00FC0751">
      <w:pPr>
        <w:pStyle w:val="BodyText"/>
        <w:rPr>
          <w:del w:id="2968" w:author="KN-NZ-Presentation, Funktional" w:date="2017-06-14T12:30:00Z"/>
        </w:rPr>
        <w:pPrChange w:id="2969" w:author="KN-NZ-Presentation, Funktional" w:date="2017-06-14T12:30:00Z">
          <w:pPr>
            <w:pStyle w:val="Heading1separatationline"/>
          </w:pPr>
        </w:pPrChange>
      </w:pPr>
    </w:p>
    <w:p w14:paraId="149102C6" w14:textId="094CDA79" w:rsidR="00CC6362" w:rsidDel="00D33819" w:rsidRDefault="00CC6362">
      <w:pPr>
        <w:pStyle w:val="BodyText"/>
        <w:rPr>
          <w:del w:id="2970" w:author="KN-NZ-Presentation, Funktional" w:date="2017-06-14T12:30:00Z"/>
        </w:rPr>
        <w:pPrChange w:id="2971" w:author="KN-NZ-Presentation, Funktional" w:date="2017-06-14T12:30:00Z">
          <w:pPr>
            <w:pStyle w:val="Bullet1"/>
          </w:pPr>
        </w:pPrChange>
      </w:pPr>
      <w:del w:id="2972" w:author="KN-NZ-Presentation, Funktional" w:date="2017-06-14T12:30:00Z">
        <w:r w:rsidDel="00D33819">
          <w:delText>Radio transmission in UHF band</w:delText>
        </w:r>
        <w:r w:rsidR="00C57796" w:rsidDel="00D33819">
          <w:delText xml:space="preserve"> (447.95 MHz for Germany)</w:delText>
        </w:r>
      </w:del>
    </w:p>
    <w:p w14:paraId="1A2421CD" w14:textId="2ABBE1B5" w:rsidR="00C57796" w:rsidDel="00D33819" w:rsidRDefault="00C57796">
      <w:pPr>
        <w:pStyle w:val="BodyText"/>
        <w:rPr>
          <w:del w:id="2973" w:author="KN-NZ-Presentation, Funktional" w:date="2017-06-14T12:30:00Z"/>
        </w:rPr>
        <w:pPrChange w:id="2974" w:author="KN-NZ-Presentation, Funktional" w:date="2017-06-14T12:30:00Z">
          <w:pPr>
            <w:pStyle w:val="Bullet1"/>
          </w:pPr>
        </w:pPrChange>
      </w:pPr>
      <w:del w:id="2975" w:author="KN-NZ-Presentation, Funktional" w:date="2017-06-14T12:30:00Z">
        <w:r w:rsidDel="00D33819">
          <w:delText xml:space="preserve">NTRIP broadcast over </w:delText>
        </w:r>
        <w:r w:rsidR="00B541D2" w:rsidDel="00D33819">
          <w:delText>Internet</w:delText>
        </w:r>
      </w:del>
    </w:p>
    <w:p w14:paraId="77316DF7" w14:textId="04CEB446" w:rsidR="00F4695C" w:rsidDel="00D33819" w:rsidRDefault="00F4695C">
      <w:pPr>
        <w:pStyle w:val="BodyText"/>
        <w:rPr>
          <w:del w:id="2976" w:author="KN-NZ-Presentation, Funktional" w:date="2017-06-14T12:30:00Z"/>
        </w:rPr>
      </w:pPr>
    </w:p>
    <w:p w14:paraId="3E549B49" w14:textId="11D14F9C" w:rsidR="00F4695C" w:rsidDel="00D33819" w:rsidRDefault="001C4D60">
      <w:pPr>
        <w:pStyle w:val="BodyText"/>
        <w:rPr>
          <w:del w:id="2977" w:author="KN-NZ-Presentation, Funktional" w:date="2017-06-14T12:30:00Z"/>
        </w:rPr>
        <w:pPrChange w:id="2978" w:author="KN-NZ-Presentation, Funktional" w:date="2017-06-14T12:30:00Z">
          <w:pPr>
            <w:pStyle w:val="AnnexAHead2"/>
          </w:pPr>
        </w:pPrChange>
      </w:pPr>
      <w:del w:id="2979" w:author="KN-NZ-Presentation, Funktional" w:date="2017-06-14T12:30:00Z">
        <w:r w:rsidDel="00D33819">
          <w:delText>Interfaces</w:delText>
        </w:r>
      </w:del>
    </w:p>
    <w:p w14:paraId="4ED6116A" w14:textId="25E7D649" w:rsidR="00FC0751" w:rsidDel="00D33819" w:rsidRDefault="00FC0751">
      <w:pPr>
        <w:pStyle w:val="BodyText"/>
        <w:rPr>
          <w:del w:id="2980" w:author="KN-NZ-Presentation, Funktional" w:date="2017-06-14T12:30:00Z"/>
        </w:rPr>
        <w:pPrChange w:id="2981" w:author="KN-NZ-Presentation, Funktional" w:date="2017-06-14T12:30:00Z">
          <w:pPr>
            <w:pStyle w:val="Heading2separationline"/>
          </w:pPr>
        </w:pPrChange>
      </w:pPr>
    </w:p>
    <w:p w14:paraId="0566FDCE" w14:textId="16581F43" w:rsidR="00421E40" w:rsidDel="00D33819" w:rsidRDefault="00421E40">
      <w:pPr>
        <w:pStyle w:val="BodyText"/>
        <w:rPr>
          <w:del w:id="2982" w:author="KN-NZ-Presentation, Funktional" w:date="2017-06-14T12:30:00Z"/>
        </w:rPr>
        <w:pPrChange w:id="2983" w:author="KN-NZ-Presentation, Funktional" w:date="2017-06-14T12:30:00Z">
          <w:pPr>
            <w:pStyle w:val="Bullet1"/>
          </w:pPr>
        </w:pPrChange>
      </w:pPr>
      <w:del w:id="2984" w:author="KN-NZ-Presentation, Funktional" w:date="2017-06-14T12:30:00Z">
        <w:r w:rsidDel="00D33819">
          <w:delText xml:space="preserve">Radio transmission in UHF band with suggested </w:delText>
        </w:r>
        <w:r w:rsidRPr="00421E40" w:rsidDel="00D33819">
          <w:delText>38400 bps</w:delText>
        </w:r>
      </w:del>
    </w:p>
    <w:p w14:paraId="5B2389B2" w14:textId="0E61FA29" w:rsidR="00421E40" w:rsidRPr="00421E40" w:rsidDel="00D33819" w:rsidRDefault="00421E40">
      <w:pPr>
        <w:pStyle w:val="BodyText"/>
        <w:rPr>
          <w:del w:id="2985" w:author="KN-NZ-Presentation, Funktional" w:date="2017-06-14T12:30:00Z"/>
        </w:rPr>
        <w:pPrChange w:id="2986" w:author="KN-NZ-Presentation, Funktional" w:date="2017-06-14T12:30:00Z">
          <w:pPr>
            <w:pStyle w:val="Bullet1"/>
          </w:pPr>
        </w:pPrChange>
      </w:pPr>
      <w:del w:id="2987" w:author="KN-NZ-Presentation, Funktional" w:date="2017-06-14T12:30:00Z">
        <w:r w:rsidDel="00D33819">
          <w:delText>NTRIP server at station or other information distribution server with good network connectivity</w:delText>
        </w:r>
      </w:del>
    </w:p>
    <w:p w14:paraId="7D6664E6" w14:textId="5FC6AFFD" w:rsidR="001C4D60" w:rsidRPr="00F44E6A" w:rsidDel="00D33819" w:rsidRDefault="001C4D60">
      <w:pPr>
        <w:pStyle w:val="BodyText"/>
        <w:rPr>
          <w:del w:id="2988" w:author="KN-NZ-Presentation, Funktional" w:date="2017-06-14T12:30:00Z"/>
        </w:rPr>
      </w:pPr>
    </w:p>
    <w:p w14:paraId="5C39D9B1" w14:textId="645A667B" w:rsidR="001C4D60" w:rsidDel="00D33819" w:rsidRDefault="001C4D60">
      <w:pPr>
        <w:pStyle w:val="BodyText"/>
        <w:rPr>
          <w:del w:id="2989" w:author="KN-NZ-Presentation, Funktional" w:date="2017-06-14T12:30:00Z"/>
        </w:rPr>
        <w:pPrChange w:id="2990" w:author="KN-NZ-Presentation, Funktional" w:date="2017-06-14T12:30:00Z">
          <w:pPr>
            <w:pStyle w:val="AnnexAHead2"/>
          </w:pPr>
        </w:pPrChange>
      </w:pPr>
      <w:del w:id="2991" w:author="KN-NZ-Presentation, Funktional" w:date="2017-06-14T12:30:00Z">
        <w:r w:rsidDel="00D33819">
          <w:delText>Protocols and formats</w:delText>
        </w:r>
      </w:del>
    </w:p>
    <w:p w14:paraId="32614B2B" w14:textId="7B1A7A43" w:rsidR="00FC0751" w:rsidRPr="00F44E6A" w:rsidDel="00D33819" w:rsidRDefault="00FC0751">
      <w:pPr>
        <w:pStyle w:val="BodyText"/>
        <w:rPr>
          <w:del w:id="2992" w:author="KN-NZ-Presentation, Funktional" w:date="2017-06-14T12:30:00Z"/>
          <w:lang w:eastAsia="en-GB"/>
        </w:rPr>
        <w:pPrChange w:id="2993" w:author="KN-NZ-Presentation, Funktional" w:date="2017-06-14T12:30:00Z">
          <w:pPr>
            <w:pStyle w:val="Heading2separationline"/>
          </w:pPr>
        </w:pPrChange>
      </w:pPr>
    </w:p>
    <w:p w14:paraId="598D91BA" w14:textId="0EEFECD0" w:rsidR="00C57796" w:rsidDel="00D33819" w:rsidRDefault="00C57796">
      <w:pPr>
        <w:pStyle w:val="BodyText"/>
        <w:rPr>
          <w:del w:id="2994" w:author="KN-NZ-Presentation, Funktional" w:date="2017-06-14T12:30:00Z"/>
        </w:rPr>
        <w:pPrChange w:id="2995" w:author="KN-NZ-Presentation, Funktional" w:date="2017-06-14T12:30:00Z">
          <w:pPr>
            <w:pStyle w:val="Bullet1"/>
          </w:pPr>
        </w:pPrChange>
      </w:pPr>
      <w:del w:id="2996" w:author="KN-NZ-Presentation, Funktional" w:date="2017-06-14T12:30:00Z">
        <w:r w:rsidDel="00D33819">
          <w:delText xml:space="preserve">Using RTCM3 messages </w:delText>
        </w:r>
        <w:r w:rsidR="00421E40" w:rsidDel="00D33819">
          <w:delText>for phase measurements and integrity message 4083</w:delText>
        </w:r>
      </w:del>
    </w:p>
    <w:p w14:paraId="271C75FF" w14:textId="255C9100" w:rsidR="00421E40" w:rsidDel="00D33819" w:rsidRDefault="00421E40">
      <w:pPr>
        <w:pStyle w:val="BodyText"/>
        <w:rPr>
          <w:del w:id="2997" w:author="KN-NZ-Presentation, Funktional" w:date="2017-06-14T12:30:00Z"/>
        </w:rPr>
        <w:pPrChange w:id="2998" w:author="KN-NZ-Presentation, Funktional" w:date="2017-06-14T12:30:00Z">
          <w:pPr>
            <w:pStyle w:val="Bullet1"/>
          </w:pPr>
        </w:pPrChange>
      </w:pPr>
      <w:del w:id="2999" w:author="KN-NZ-Presentation, Funktional" w:date="2017-06-14T12:30:00Z">
        <w:r w:rsidDel="00D33819">
          <w:delText>Description of 4083</w:delText>
        </w:r>
      </w:del>
    </w:p>
    <w:p w14:paraId="09E780EC" w14:textId="41620C4A" w:rsidR="00421E40" w:rsidDel="00D33819" w:rsidRDefault="00421E40">
      <w:pPr>
        <w:pStyle w:val="BodyText"/>
        <w:rPr>
          <w:del w:id="3000" w:author="KN-NZ-Presentation, Funktional" w:date="2017-06-14T12:30:00Z"/>
        </w:rPr>
        <w:pPrChange w:id="3001" w:author="KN-NZ-Presentation, Funktional" w:date="2017-06-14T12:30:00Z">
          <w:pPr>
            <w:pStyle w:val="Bullet1"/>
          </w:pPr>
        </w:pPrChange>
      </w:pPr>
      <w:del w:id="3002" w:author="KN-NZ-Presentation, Funktional" w:date="2017-06-14T12:30:00Z">
        <w:r w:rsidDel="00D33819">
          <w:delText xml:space="preserve">NTRIP for provision over </w:delText>
        </w:r>
        <w:r w:rsidR="00B541D2" w:rsidDel="00D33819">
          <w:delText>Internet</w:delText>
        </w:r>
      </w:del>
    </w:p>
    <w:p w14:paraId="11498394" w14:textId="697E39B0" w:rsidR="00F4695C" w:rsidDel="00D33819" w:rsidRDefault="00F4695C">
      <w:pPr>
        <w:pStyle w:val="BodyText"/>
        <w:rPr>
          <w:del w:id="3003" w:author="KN-NZ-Presentation, Funktional" w:date="2017-06-14T12:30:00Z"/>
          <w:lang w:eastAsia="en-GB"/>
        </w:rPr>
      </w:pPr>
    </w:p>
    <w:p w14:paraId="4C496DD3" w14:textId="2A7807BB" w:rsidR="00F4695C" w:rsidDel="00D33819" w:rsidRDefault="00F4695C">
      <w:pPr>
        <w:pStyle w:val="BodyText"/>
        <w:rPr>
          <w:del w:id="3004" w:author="KN-NZ-Presentation, Funktional" w:date="2017-06-14T12:30:00Z"/>
        </w:rPr>
        <w:pPrChange w:id="3005" w:author="KN-NZ-Presentation, Funktional" w:date="2017-06-14T12:30:00Z">
          <w:pPr>
            <w:pStyle w:val="AnnexAHead2"/>
          </w:pPr>
        </w:pPrChange>
      </w:pPr>
      <w:del w:id="3006" w:author="KN-NZ-Presentation, Funktional" w:date="2017-06-14T12:30:00Z">
        <w:r w:rsidDel="00D33819">
          <w:delText>Performance Aspects</w:delText>
        </w:r>
      </w:del>
    </w:p>
    <w:p w14:paraId="3807262C" w14:textId="59CD4EE6" w:rsidR="00FC0751" w:rsidRPr="00F44E6A" w:rsidDel="00D33819" w:rsidRDefault="00FC0751">
      <w:pPr>
        <w:pStyle w:val="BodyText"/>
        <w:rPr>
          <w:del w:id="3007" w:author="KN-NZ-Presentation, Funktional" w:date="2017-06-14T12:30:00Z"/>
        </w:rPr>
        <w:pPrChange w:id="3008" w:author="KN-NZ-Presentation, Funktional" w:date="2017-06-14T12:30:00Z">
          <w:pPr>
            <w:pStyle w:val="Heading2separationline"/>
          </w:pPr>
        </w:pPrChange>
      </w:pPr>
    </w:p>
    <w:p w14:paraId="05503CC1" w14:textId="3458AFB6" w:rsidR="00F4695C" w:rsidDel="00D33819" w:rsidRDefault="00F4695C">
      <w:pPr>
        <w:pStyle w:val="BodyText"/>
        <w:rPr>
          <w:del w:id="3009" w:author="KN-NZ-Presentation, Funktional" w:date="2017-06-14T12:30:00Z"/>
        </w:rPr>
        <w:pPrChange w:id="3010" w:author="KN-NZ-Presentation, Funktional" w:date="2017-06-14T12:30:00Z">
          <w:pPr>
            <w:pStyle w:val="AnnexAHead3"/>
          </w:pPr>
        </w:pPrChange>
      </w:pPr>
      <w:del w:id="3011" w:author="KN-NZ-Presentation, Funktional" w:date="2017-06-14T12:30:00Z">
        <w:r w:rsidDel="00D33819">
          <w:delText>Latency</w:delText>
        </w:r>
      </w:del>
    </w:p>
    <w:p w14:paraId="723778A0" w14:textId="41052F15" w:rsidR="00421E40" w:rsidDel="00D33819" w:rsidRDefault="00421E40">
      <w:pPr>
        <w:pStyle w:val="BodyText"/>
        <w:rPr>
          <w:del w:id="3012" w:author="KN-NZ-Presentation, Funktional" w:date="2017-06-14T12:30:00Z"/>
        </w:rPr>
        <w:pPrChange w:id="3013" w:author="KN-NZ-Presentation, Funktional" w:date="2017-06-14T12:30:00Z">
          <w:pPr>
            <w:pStyle w:val="Bullet1"/>
          </w:pPr>
        </w:pPrChange>
      </w:pPr>
      <w:del w:id="3014" w:author="KN-NZ-Presentation, Funktional" w:date="2017-06-14T12:30:00Z">
        <w:r w:rsidDel="00D33819">
          <w:delText xml:space="preserve">Sum of </w:delText>
        </w:r>
        <w:r w:rsidR="00B541D2" w:rsidDel="00D33819">
          <w:delText>delays from signal measurement, data distribution, data processing, coding and messages broadcast using UHF and Internet</w:delText>
        </w:r>
      </w:del>
    </w:p>
    <w:p w14:paraId="551B7B06" w14:textId="3E5A1C20" w:rsidR="00421E40" w:rsidRPr="00454C51" w:rsidDel="00D33819" w:rsidRDefault="00B541D2">
      <w:pPr>
        <w:pStyle w:val="BodyText"/>
        <w:rPr>
          <w:del w:id="3015" w:author="KN-NZ-Presentation, Funktional" w:date="2017-06-14T12:30:00Z"/>
        </w:rPr>
        <w:pPrChange w:id="3016" w:author="KN-NZ-Presentation, Funktional" w:date="2017-06-14T12:30:00Z">
          <w:pPr>
            <w:pStyle w:val="Bullet1"/>
          </w:pPr>
        </w:pPrChange>
      </w:pPr>
      <w:del w:id="3017" w:author="KN-NZ-Presentation, Funktional" w:date="2017-06-14T12:30:00Z">
        <w:r w:rsidDel="00D33819">
          <w:delText>Delay aspects of Internet transmission</w:delText>
        </w:r>
      </w:del>
    </w:p>
    <w:p w14:paraId="1A4B7A69" w14:textId="21F5C255" w:rsidR="00B541D2" w:rsidDel="00D33819" w:rsidRDefault="00B541D2">
      <w:pPr>
        <w:pStyle w:val="BodyText"/>
        <w:rPr>
          <w:del w:id="3018" w:author="KN-NZ-Presentation, Funktional" w:date="2017-06-14T12:30:00Z"/>
        </w:rPr>
        <w:pPrChange w:id="3019" w:author="KN-NZ-Presentation, Funktional" w:date="2017-06-14T12:30:00Z">
          <w:pPr>
            <w:pStyle w:val="AnnexAHead3"/>
          </w:pPr>
        </w:pPrChange>
      </w:pPr>
      <w:del w:id="3020" w:author="KN-NZ-Presentation, Funktional" w:date="2017-06-14T12:30:00Z">
        <w:r w:rsidDel="00D33819">
          <w:delText>Range and Coverage Aspects</w:delText>
        </w:r>
      </w:del>
    </w:p>
    <w:p w14:paraId="5CA3D0D4" w14:textId="12B45066" w:rsidR="00B541D2" w:rsidDel="00D33819" w:rsidRDefault="00B541D2">
      <w:pPr>
        <w:pStyle w:val="BodyText"/>
        <w:rPr>
          <w:del w:id="3021" w:author="KN-NZ-Presentation, Funktional" w:date="2017-06-14T12:30:00Z"/>
        </w:rPr>
        <w:pPrChange w:id="3022" w:author="KN-NZ-Presentation, Funktional" w:date="2017-06-14T12:30:00Z">
          <w:pPr>
            <w:pStyle w:val="Bullet1"/>
          </w:pPr>
        </w:pPrChange>
      </w:pPr>
      <w:del w:id="3023" w:author="KN-NZ-Presentation, Funktional" w:date="2017-06-14T12:30:00Z">
        <w:r w:rsidDel="00D33819">
          <w:delText>Usability of phase-based corrections limited on few 10 km</w:delText>
        </w:r>
      </w:del>
    </w:p>
    <w:p w14:paraId="138F482F" w14:textId="2A7D020B" w:rsidR="00B541D2" w:rsidDel="00D33819" w:rsidRDefault="00B541D2">
      <w:pPr>
        <w:pStyle w:val="BodyText"/>
        <w:rPr>
          <w:del w:id="3024" w:author="KN-NZ-Presentation, Funktional" w:date="2017-06-14T12:30:00Z"/>
        </w:rPr>
        <w:pPrChange w:id="3025" w:author="KN-NZ-Presentation, Funktional" w:date="2017-06-14T12:30:00Z">
          <w:pPr>
            <w:pStyle w:val="Bullet1"/>
          </w:pPr>
        </w:pPrChange>
      </w:pPr>
      <w:del w:id="3026" w:author="KN-NZ-Presentation, Funktional" w:date="2017-06-14T12:30:00Z">
        <w:r w:rsidDel="00D33819">
          <w:delText>Local data provision with UHF depending on transmitting power</w:delText>
        </w:r>
      </w:del>
    </w:p>
    <w:p w14:paraId="7AD0ED84" w14:textId="42C4DDDF" w:rsidR="00B541D2" w:rsidRPr="00454C51" w:rsidDel="00D33819" w:rsidRDefault="00B541D2">
      <w:pPr>
        <w:pStyle w:val="BodyText"/>
        <w:rPr>
          <w:del w:id="3027" w:author="KN-NZ-Presentation, Funktional" w:date="2017-06-14T12:30:00Z"/>
        </w:rPr>
        <w:pPrChange w:id="3028" w:author="KN-NZ-Presentation, Funktional" w:date="2017-06-14T12:30:00Z">
          <w:pPr>
            <w:pStyle w:val="Bullet1"/>
          </w:pPr>
        </w:pPrChange>
      </w:pPr>
      <w:del w:id="3029" w:author="KN-NZ-Presentation, Funktional" w:date="2017-06-14T12:30:00Z">
        <w:r w:rsidDel="00D33819">
          <w:delText xml:space="preserve">Using Internet </w:delText>
        </w:r>
        <w:r w:rsidR="00C53B1A" w:rsidDel="00D33819">
          <w:delText>unlimited coverage as long as service internet ports of NTRIP server are reachable</w:delText>
        </w:r>
      </w:del>
    </w:p>
    <w:p w14:paraId="3C34D4DE" w14:textId="15807A13" w:rsidR="00F4695C" w:rsidDel="00D33819" w:rsidRDefault="00F4695C">
      <w:pPr>
        <w:pStyle w:val="BodyText"/>
        <w:rPr>
          <w:del w:id="3030" w:author="KN-NZ-Presentation, Funktional" w:date="2017-06-14T12:30:00Z"/>
        </w:rPr>
        <w:pPrChange w:id="3031" w:author="KN-NZ-Presentation, Funktional" w:date="2017-06-14T12:30:00Z">
          <w:pPr>
            <w:pStyle w:val="AnnexAHead3"/>
          </w:pPr>
        </w:pPrChange>
      </w:pPr>
      <w:del w:id="3032" w:author="KN-NZ-Presentation, Funktional" w:date="2017-06-14T12:30:00Z">
        <w:r w:rsidDel="00D33819">
          <w:delText xml:space="preserve">Availability </w:delText>
        </w:r>
      </w:del>
    </w:p>
    <w:p w14:paraId="51D7227D" w14:textId="7F86ABE6" w:rsidR="00C53B1A" w:rsidDel="00D33819" w:rsidRDefault="00C53B1A">
      <w:pPr>
        <w:pStyle w:val="BodyText"/>
        <w:rPr>
          <w:del w:id="3033" w:author="KN-NZ-Presentation, Funktional" w:date="2017-06-14T12:30:00Z"/>
        </w:rPr>
        <w:pPrChange w:id="3034" w:author="KN-NZ-Presentation, Funktional" w:date="2017-06-14T12:30:00Z">
          <w:pPr>
            <w:pStyle w:val="Bullet1"/>
          </w:pPr>
        </w:pPrChange>
      </w:pPr>
      <w:del w:id="3035" w:author="KN-NZ-Presentation, Funktional" w:date="2017-06-14T12:30:00Z">
        <w:r w:rsidDel="00D33819">
          <w:delText>Radio transmission service: see 3.2.5.3 of [2]</w:delText>
        </w:r>
      </w:del>
    </w:p>
    <w:p w14:paraId="4552E715" w14:textId="29BF9A35" w:rsidR="00C53B1A" w:rsidRPr="00454C51" w:rsidDel="00D33819" w:rsidRDefault="00C53B1A">
      <w:pPr>
        <w:pStyle w:val="BodyText"/>
        <w:rPr>
          <w:del w:id="3036" w:author="KN-NZ-Presentation, Funktional" w:date="2017-06-14T12:30:00Z"/>
        </w:rPr>
        <w:pPrChange w:id="3037" w:author="KN-NZ-Presentation, Funktional" w:date="2017-06-14T12:30:00Z">
          <w:pPr>
            <w:pStyle w:val="Bullet1"/>
          </w:pPr>
        </w:pPrChange>
      </w:pPr>
      <w:del w:id="3038" w:author="KN-NZ-Presentation, Funktional" w:date="2017-06-14T12:30:00Z">
        <w:r w:rsidDel="00D33819">
          <w:delText>Availability aspects using Internet</w:delText>
        </w:r>
      </w:del>
    </w:p>
    <w:p w14:paraId="1877EA05" w14:textId="368BAA5D" w:rsidR="00F4695C" w:rsidDel="00D33819" w:rsidRDefault="00F4695C">
      <w:pPr>
        <w:pStyle w:val="BodyText"/>
        <w:rPr>
          <w:del w:id="3039" w:author="KN-NZ-Presentation, Funktional" w:date="2017-06-14T12:30:00Z"/>
        </w:rPr>
        <w:pPrChange w:id="3040" w:author="KN-NZ-Presentation, Funktional" w:date="2017-06-14T12:30:00Z">
          <w:pPr>
            <w:pStyle w:val="AnnexAHead3"/>
          </w:pPr>
        </w:pPrChange>
      </w:pPr>
      <w:del w:id="3041" w:author="KN-NZ-Presentation, Funktional" w:date="2017-06-14T12:30:00Z">
        <w:r w:rsidDel="00D33819">
          <w:delText>Continuity</w:delText>
        </w:r>
      </w:del>
    </w:p>
    <w:p w14:paraId="4B59900B" w14:textId="304B540E" w:rsidR="00C53B1A" w:rsidRPr="00454C51" w:rsidDel="00D33819" w:rsidRDefault="00C53B1A">
      <w:pPr>
        <w:pStyle w:val="BodyText"/>
        <w:rPr>
          <w:del w:id="3042" w:author="KN-NZ-Presentation, Funktional" w:date="2017-06-14T12:30:00Z"/>
        </w:rPr>
        <w:pPrChange w:id="3043" w:author="KN-NZ-Presentation, Funktional" w:date="2017-06-14T12:30:00Z">
          <w:pPr>
            <w:pStyle w:val="Bullet1"/>
          </w:pPr>
        </w:pPrChange>
      </w:pPr>
      <w:del w:id="3044" w:author="KN-NZ-Presentation, Funktional" w:date="2017-06-14T12:30:00Z">
        <w:r w:rsidDel="00D33819">
          <w:rPr>
            <w:lang w:eastAsia="en-GB"/>
          </w:rPr>
          <w:delText>Adaptation of 3.2.5.4 of [2] on both transmission channels</w:delText>
        </w:r>
      </w:del>
    </w:p>
    <w:p w14:paraId="45F7C1C0" w14:textId="54E45A60" w:rsidR="00F4695C" w:rsidDel="00D33819" w:rsidRDefault="00F4695C">
      <w:pPr>
        <w:pStyle w:val="BodyText"/>
        <w:rPr>
          <w:del w:id="3045" w:author="KN-NZ-Presentation, Funktional" w:date="2017-06-14T12:30:00Z"/>
        </w:rPr>
        <w:pPrChange w:id="3046" w:author="KN-NZ-Presentation, Funktional" w:date="2017-06-14T12:30:00Z">
          <w:pPr>
            <w:pStyle w:val="AnnexAHead3"/>
          </w:pPr>
        </w:pPrChange>
      </w:pPr>
      <w:del w:id="3047" w:author="KN-NZ-Presentation, Funktional" w:date="2017-06-14T12:30:00Z">
        <w:r w:rsidDel="00D33819">
          <w:delText>Monitoring of transmission</w:delText>
        </w:r>
      </w:del>
    </w:p>
    <w:p w14:paraId="4CD0AEBA" w14:textId="576C050B" w:rsidR="00F4695C" w:rsidDel="00D33819" w:rsidRDefault="00F4695C">
      <w:pPr>
        <w:pStyle w:val="BodyText"/>
        <w:rPr>
          <w:del w:id="3048" w:author="KN-NZ-Presentation, Funktional" w:date="2017-06-14T12:30:00Z"/>
        </w:rPr>
      </w:pPr>
    </w:p>
    <w:p w14:paraId="7CCBF673" w14:textId="345058FA" w:rsidR="000F74E4" w:rsidDel="00D33819" w:rsidRDefault="000F74E4">
      <w:pPr>
        <w:pStyle w:val="BodyText"/>
        <w:rPr>
          <w:del w:id="3049" w:author="KN-NZ-Presentation, Funktional" w:date="2017-06-14T12:30:00Z"/>
          <w:rFonts w:eastAsia="Calibri" w:cs="Calibri"/>
          <w:b/>
          <w:bCs/>
          <w:caps/>
          <w:color w:val="407EC9"/>
          <w:sz w:val="28"/>
          <w:lang w:eastAsia="en-GB"/>
        </w:rPr>
        <w:pPrChange w:id="3050" w:author="KN-NZ-Presentation, Funktional" w:date="2017-06-14T12:30:00Z">
          <w:pPr>
            <w:spacing w:after="200" w:line="276" w:lineRule="auto"/>
          </w:pPr>
        </w:pPrChange>
      </w:pPr>
      <w:del w:id="3051" w:author="KN-NZ-Presentation, Funktional" w:date="2017-06-14T12:30:00Z">
        <w:r w:rsidDel="00D33819">
          <w:br w:type="page"/>
        </w:r>
      </w:del>
    </w:p>
    <w:p w14:paraId="37BA94A9" w14:textId="0972399A" w:rsidR="00F4695C" w:rsidDel="00D33819" w:rsidRDefault="00F4695C">
      <w:pPr>
        <w:pStyle w:val="BodyText"/>
        <w:rPr>
          <w:del w:id="3052" w:author="KN-NZ-Presentation, Funktional" w:date="2017-06-14T12:30:00Z"/>
        </w:rPr>
        <w:pPrChange w:id="3053" w:author="KN-NZ-Presentation, Funktional" w:date="2017-06-14T12:30:00Z">
          <w:pPr>
            <w:pStyle w:val="AnnexAHead1"/>
          </w:pPr>
        </w:pPrChange>
      </w:pPr>
      <w:del w:id="3054" w:author="KN-NZ-Presentation, Funktional" w:date="2017-06-14T12:30:00Z">
        <w:r w:rsidDel="00D33819">
          <w:lastRenderedPageBreak/>
          <w:delText>Technical Implementation</w:delText>
        </w:r>
      </w:del>
    </w:p>
    <w:p w14:paraId="0BE5ED0B" w14:textId="7E18870F" w:rsidR="00FC0751" w:rsidRPr="00F44E6A" w:rsidDel="00D33819" w:rsidRDefault="00FC0751">
      <w:pPr>
        <w:pStyle w:val="BodyText"/>
        <w:rPr>
          <w:del w:id="3055" w:author="KN-NZ-Presentation, Funktional" w:date="2017-06-14T12:30:00Z"/>
        </w:rPr>
        <w:pPrChange w:id="3056" w:author="KN-NZ-Presentation, Funktional" w:date="2017-06-14T12:30:00Z">
          <w:pPr>
            <w:pStyle w:val="Heading1separatationline"/>
          </w:pPr>
        </w:pPrChange>
      </w:pPr>
    </w:p>
    <w:p w14:paraId="0EC363B7" w14:textId="5F348680" w:rsidR="00571C99" w:rsidDel="00D33819" w:rsidRDefault="000D3D05">
      <w:pPr>
        <w:pStyle w:val="BodyText"/>
        <w:rPr>
          <w:del w:id="3057" w:author="KN-NZ-Presentation, Funktional" w:date="2017-06-14T12:30:00Z"/>
          <w:lang w:eastAsia="en-GB"/>
        </w:rPr>
        <w:pPrChange w:id="3058" w:author="KN-NZ-Presentation, Funktional" w:date="2017-06-14T12:30:00Z">
          <w:pPr>
            <w:pStyle w:val="Bullet1"/>
          </w:pPr>
        </w:pPrChange>
      </w:pPr>
      <w:del w:id="3059" w:author="KN-NZ-Presentation, Funktional" w:date="2017-06-14T12:30:00Z">
        <w:r w:rsidDel="00D33819">
          <w:rPr>
            <w:lang w:eastAsia="en-GB"/>
          </w:rPr>
          <w:delText>Following the general technical implementation in [2] with exception of the two transmission channels for MGBAS</w:delText>
        </w:r>
      </w:del>
    </w:p>
    <w:p w14:paraId="78D5171A" w14:textId="7D18CD44" w:rsidR="00F4695C" w:rsidDel="00D33819" w:rsidRDefault="00F4695C">
      <w:pPr>
        <w:pStyle w:val="BodyText"/>
        <w:rPr>
          <w:del w:id="3060" w:author="KN-NZ-Presentation, Funktional" w:date="2017-06-14T12:30:00Z"/>
        </w:rPr>
        <w:pPrChange w:id="3061" w:author="KN-NZ-Presentation, Funktional" w:date="2017-06-14T12:30:00Z">
          <w:pPr>
            <w:pStyle w:val="Figurecaption"/>
            <w:jc w:val="center"/>
          </w:pPr>
        </w:pPrChange>
      </w:pPr>
      <w:bookmarkStart w:id="3062" w:name="_Toc479846694"/>
      <w:del w:id="3063" w:author="KN-NZ-Presentation, Funktional" w:date="2017-06-14T12:30:00Z">
        <w:r w:rsidDel="00D33819">
          <w:delText>Implementation of a phase-based DGNSS service taking into account supported transmission</w:delText>
        </w:r>
        <w:bookmarkEnd w:id="3062"/>
      </w:del>
    </w:p>
    <w:p w14:paraId="21E4466B" w14:textId="3B8791B4" w:rsidR="00F4695C" w:rsidDel="00D33819" w:rsidRDefault="00F4695C">
      <w:pPr>
        <w:pStyle w:val="BodyText"/>
        <w:rPr>
          <w:del w:id="3064" w:author="KN-NZ-Presentation, Funktional" w:date="2017-06-14T12:30:00Z"/>
        </w:rPr>
      </w:pPr>
    </w:p>
    <w:p w14:paraId="4D6E4805" w14:textId="6509A158" w:rsidR="00571C99" w:rsidDel="00D33819" w:rsidRDefault="00F4695C">
      <w:pPr>
        <w:pStyle w:val="BodyText"/>
        <w:rPr>
          <w:del w:id="3065" w:author="KN-NZ-Presentation, Funktional" w:date="2017-06-14T12:30:00Z"/>
        </w:rPr>
        <w:pPrChange w:id="3066" w:author="KN-NZ-Presentation, Funktional" w:date="2017-06-14T12:30:00Z">
          <w:pPr>
            <w:pStyle w:val="AnnexAHead2"/>
          </w:pPr>
        </w:pPrChange>
      </w:pPr>
      <w:del w:id="3067" w:author="KN-NZ-Presentation, Funktional" w:date="2017-06-14T12:30:00Z">
        <w:r w:rsidDel="00D33819">
          <w:delText>Components of GNSS augmentation services</w:delText>
        </w:r>
      </w:del>
    </w:p>
    <w:p w14:paraId="1ACDB6CB" w14:textId="3D7F9BA3" w:rsidR="00FC0751" w:rsidRPr="00F44E6A" w:rsidDel="00D33819" w:rsidRDefault="00FC0751">
      <w:pPr>
        <w:pStyle w:val="BodyText"/>
        <w:rPr>
          <w:del w:id="3068" w:author="KN-NZ-Presentation, Funktional" w:date="2017-06-14T12:30:00Z"/>
          <w:lang w:eastAsia="en-GB"/>
        </w:rPr>
        <w:pPrChange w:id="3069" w:author="KN-NZ-Presentation, Funktional" w:date="2017-06-14T12:30:00Z">
          <w:pPr>
            <w:pStyle w:val="Heading2separationline"/>
          </w:pPr>
        </w:pPrChange>
      </w:pPr>
    </w:p>
    <w:p w14:paraId="60EA4E74" w14:textId="6382A0EB" w:rsidR="00F4695C" w:rsidDel="00D33819" w:rsidRDefault="00F4695C">
      <w:pPr>
        <w:pStyle w:val="BodyText"/>
        <w:rPr>
          <w:del w:id="3070" w:author="KN-NZ-Presentation, Funktional" w:date="2017-06-14T12:30:00Z"/>
        </w:rPr>
        <w:pPrChange w:id="3071" w:author="KN-NZ-Presentation, Funktional" w:date="2017-06-14T12:30:00Z">
          <w:pPr>
            <w:pStyle w:val="AnnexAHead3"/>
          </w:pPr>
        </w:pPrChange>
      </w:pPr>
      <w:del w:id="3072" w:author="KN-NZ-Presentation, Funktional" w:date="2017-06-14T12:30:00Z">
        <w:r w:rsidDel="00D33819">
          <w:delText>Reference Station</w:delText>
        </w:r>
      </w:del>
    </w:p>
    <w:p w14:paraId="17D0A7A3" w14:textId="1A8D8CB2" w:rsidR="000D3D05" w:rsidDel="00D33819" w:rsidRDefault="002E35A4">
      <w:pPr>
        <w:pStyle w:val="BodyText"/>
        <w:rPr>
          <w:del w:id="3073" w:author="KN-NZ-Presentation, Funktional" w:date="2017-06-14T12:30:00Z"/>
        </w:rPr>
        <w:pPrChange w:id="3074" w:author="KN-NZ-Presentation, Funktional" w:date="2017-06-14T12:30:00Z">
          <w:pPr>
            <w:pStyle w:val="Bullet1"/>
          </w:pPr>
        </w:pPrChange>
      </w:pPr>
      <w:del w:id="3075" w:author="KN-NZ-Presentation, Funktional" w:date="2017-06-14T12:30:00Z">
        <w:r w:rsidDel="00D33819">
          <w:rPr>
            <w:lang w:eastAsia="en-GB"/>
          </w:rPr>
          <w:delText>S</w:delText>
        </w:r>
        <w:r w:rsidR="000D3D05" w:rsidDel="00D33819">
          <w:rPr>
            <w:lang w:eastAsia="en-GB"/>
          </w:rPr>
          <w:delText>ingle side approach</w:delText>
        </w:r>
        <w:r w:rsidDel="00D33819">
          <w:rPr>
            <w:lang w:eastAsia="en-GB"/>
          </w:rPr>
          <w:delText>: e</w:delText>
        </w:r>
        <w:r w:rsidR="000D3D05" w:rsidDel="00D33819">
          <w:rPr>
            <w:lang w:eastAsia="en-GB"/>
          </w:rPr>
          <w:delText xml:space="preserve">quipped with GNSS receiver, </w:delText>
        </w:r>
        <w:r w:rsidDel="00D33819">
          <w:rPr>
            <w:lang w:eastAsia="en-GB"/>
          </w:rPr>
          <w:delText>GNSS antenna with multipath reduction, data processing unit, and data transmission unit</w:delText>
        </w:r>
      </w:del>
    </w:p>
    <w:p w14:paraId="3ABBD67B" w14:textId="5E4700FF" w:rsidR="002E35A4" w:rsidRPr="00454C51" w:rsidDel="00D33819" w:rsidRDefault="002E35A4">
      <w:pPr>
        <w:pStyle w:val="BodyText"/>
        <w:rPr>
          <w:del w:id="3076" w:author="KN-NZ-Presentation, Funktional" w:date="2017-06-14T12:30:00Z"/>
        </w:rPr>
        <w:pPrChange w:id="3077" w:author="KN-NZ-Presentation, Funktional" w:date="2017-06-14T12:30:00Z">
          <w:pPr>
            <w:pStyle w:val="Bullet1"/>
          </w:pPr>
        </w:pPrChange>
      </w:pPr>
      <w:del w:id="3078" w:author="KN-NZ-Presentation, Funktional" w:date="2017-06-14T12:30:00Z">
        <w:r w:rsidDel="00D33819">
          <w:rPr>
            <w:lang w:eastAsia="en-GB"/>
          </w:rPr>
          <w:delText>Network approach: no reference station at reference position</w:delText>
        </w:r>
        <w:r w:rsidR="007E6457" w:rsidDel="00D33819">
          <w:rPr>
            <w:lang w:eastAsia="en-GB"/>
          </w:rPr>
          <w:delText xml:space="preserve"> necessary</w:delText>
        </w:r>
        <w:r w:rsidDel="00D33819">
          <w:rPr>
            <w:lang w:eastAsia="en-GB"/>
          </w:rPr>
          <w:delText xml:space="preserve">; transmitter in the </w:delText>
        </w:r>
        <w:r w:rsidR="007E6457" w:rsidDel="00D33819">
          <w:rPr>
            <w:lang w:eastAsia="en-GB"/>
          </w:rPr>
          <w:delText>vicinity of station coordinates when using UHF</w:delText>
        </w:r>
      </w:del>
    </w:p>
    <w:p w14:paraId="53200459" w14:textId="05F27A25" w:rsidR="00571C99" w:rsidDel="00D33819" w:rsidRDefault="00F4695C">
      <w:pPr>
        <w:pStyle w:val="BodyText"/>
        <w:rPr>
          <w:del w:id="3079" w:author="KN-NZ-Presentation, Funktional" w:date="2017-06-14T12:30:00Z"/>
        </w:rPr>
        <w:pPrChange w:id="3080" w:author="KN-NZ-Presentation, Funktional" w:date="2017-06-14T12:30:00Z">
          <w:pPr>
            <w:pStyle w:val="AnnexAHead3"/>
          </w:pPr>
        </w:pPrChange>
      </w:pPr>
      <w:del w:id="3081" w:author="KN-NZ-Presentation, Funktional" w:date="2017-06-14T12:30:00Z">
        <w:r w:rsidDel="00D33819">
          <w:delText>Monitoring Stations</w:delText>
        </w:r>
      </w:del>
    </w:p>
    <w:p w14:paraId="0E53B81B" w14:textId="5CDCC901" w:rsidR="007E6457" w:rsidRPr="00454C51" w:rsidDel="00D33819" w:rsidRDefault="007E6457">
      <w:pPr>
        <w:pStyle w:val="BodyText"/>
        <w:rPr>
          <w:del w:id="3082" w:author="KN-NZ-Presentation, Funktional" w:date="2017-06-14T12:30:00Z"/>
        </w:rPr>
        <w:pPrChange w:id="3083" w:author="KN-NZ-Presentation, Funktional" w:date="2017-06-14T12:30:00Z">
          <w:pPr>
            <w:pStyle w:val="Bullet1"/>
          </w:pPr>
        </w:pPrChange>
      </w:pPr>
      <w:del w:id="3084" w:author="KN-NZ-Presentation, Funktional" w:date="2017-06-14T12:30:00Z">
        <w:r w:rsidDel="00D33819">
          <w:rPr>
            <w:lang w:eastAsia="en-GB"/>
          </w:rPr>
          <w:delText>Adaptation of 3.3.1 in [2]</w:delText>
        </w:r>
      </w:del>
    </w:p>
    <w:p w14:paraId="3CCA9B42" w14:textId="41638155" w:rsidR="00F4695C" w:rsidDel="00D33819" w:rsidRDefault="00F4695C">
      <w:pPr>
        <w:pStyle w:val="BodyText"/>
        <w:rPr>
          <w:del w:id="3085" w:author="KN-NZ-Presentation, Funktional" w:date="2017-06-14T12:30:00Z"/>
        </w:rPr>
        <w:pPrChange w:id="3086" w:author="KN-NZ-Presentation, Funktional" w:date="2017-06-14T12:30:00Z">
          <w:pPr>
            <w:pStyle w:val="AnnexAHead3"/>
          </w:pPr>
        </w:pPrChange>
      </w:pPr>
      <w:del w:id="3087" w:author="KN-NZ-Presentation, Funktional" w:date="2017-06-14T12:30:00Z">
        <w:r w:rsidDel="00D33819">
          <w:delText>Communications</w:delText>
        </w:r>
      </w:del>
    </w:p>
    <w:p w14:paraId="43B2F656" w14:textId="4D851AF6" w:rsidR="00CE7926" w:rsidRPr="00CE7926" w:rsidDel="00D33819" w:rsidRDefault="007E6457">
      <w:pPr>
        <w:pStyle w:val="BodyText"/>
        <w:rPr>
          <w:del w:id="3088" w:author="KN-NZ-Presentation, Funktional" w:date="2017-06-14T12:30:00Z"/>
          <w:lang w:eastAsia="en-GB"/>
        </w:rPr>
        <w:pPrChange w:id="3089" w:author="KN-NZ-Presentation, Funktional" w:date="2017-06-14T12:30:00Z">
          <w:pPr>
            <w:pStyle w:val="Bullet1"/>
          </w:pPr>
        </w:pPrChange>
      </w:pPr>
      <w:del w:id="3090" w:author="KN-NZ-Presentation, Funktional" w:date="2017-06-14T12:30:00Z">
        <w:r w:rsidDel="00D33819">
          <w:rPr>
            <w:lang w:eastAsia="en-GB"/>
          </w:rPr>
          <w:delText>Communication between reference and monitoring station over network (specify protocol)</w:delText>
        </w:r>
      </w:del>
    </w:p>
    <w:p w14:paraId="43A12665" w14:textId="25B8E8FD" w:rsidR="00FC0751" w:rsidDel="00D33819" w:rsidRDefault="00F4695C">
      <w:pPr>
        <w:pStyle w:val="BodyText"/>
        <w:rPr>
          <w:del w:id="3091" w:author="KN-NZ-Presentation, Funktional" w:date="2017-06-14T12:30:00Z"/>
        </w:rPr>
        <w:pPrChange w:id="3092" w:author="KN-NZ-Presentation, Funktional" w:date="2017-06-14T12:30:00Z">
          <w:pPr>
            <w:pStyle w:val="AnnexAHead2"/>
          </w:pPr>
        </w:pPrChange>
      </w:pPr>
      <w:del w:id="3093" w:author="KN-NZ-Presentation, Funktional" w:date="2017-06-14T12:30:00Z">
        <w:r w:rsidDel="00D33819">
          <w:delText xml:space="preserve">Components </w:delText>
        </w:r>
        <w:r w:rsidR="001C4D60" w:rsidDel="00D33819">
          <w:delText xml:space="preserve">for the </w:delText>
        </w:r>
        <w:r w:rsidDel="00D33819">
          <w:delText xml:space="preserve">Transmission </w:delText>
        </w:r>
        <w:r w:rsidR="001C4D60" w:rsidDel="00D33819">
          <w:delText>of data</w:delText>
        </w:r>
      </w:del>
    </w:p>
    <w:p w14:paraId="184AD2C6" w14:textId="41CEE9A8" w:rsidR="00F4695C" w:rsidDel="00D33819" w:rsidRDefault="00F4695C">
      <w:pPr>
        <w:pStyle w:val="BodyText"/>
        <w:rPr>
          <w:del w:id="3094" w:author="KN-NZ-Presentation, Funktional" w:date="2017-06-14T12:30:00Z"/>
        </w:rPr>
        <w:pPrChange w:id="3095" w:author="KN-NZ-Presentation, Funktional" w:date="2017-06-14T12:30:00Z">
          <w:pPr>
            <w:pStyle w:val="Heading2separationline"/>
          </w:pPr>
        </w:pPrChange>
      </w:pPr>
    </w:p>
    <w:p w14:paraId="0984C6DB" w14:textId="39E6B144" w:rsidR="00F4695C" w:rsidDel="00D33819" w:rsidRDefault="00F4695C">
      <w:pPr>
        <w:pStyle w:val="BodyText"/>
        <w:rPr>
          <w:del w:id="3096" w:author="KN-NZ-Presentation, Funktional" w:date="2017-06-14T12:30:00Z"/>
        </w:rPr>
        <w:pPrChange w:id="3097" w:author="KN-NZ-Presentation, Funktional" w:date="2017-06-14T12:30:00Z">
          <w:pPr>
            <w:pStyle w:val="AnnexAHead3"/>
          </w:pPr>
        </w:pPrChange>
      </w:pPr>
      <w:del w:id="3098" w:author="KN-NZ-Presentation, Funktional" w:date="2017-06-14T12:30:00Z">
        <w:r w:rsidDel="00D33819">
          <w:delText>Transmitter</w:delText>
        </w:r>
      </w:del>
    </w:p>
    <w:p w14:paraId="45CD79A1" w14:textId="622B525F" w:rsidR="00F4695C" w:rsidDel="00D33819" w:rsidRDefault="00F4695C">
      <w:pPr>
        <w:pStyle w:val="BodyText"/>
        <w:rPr>
          <w:del w:id="3099" w:author="KN-NZ-Presentation, Funktional" w:date="2017-06-14T12:30:00Z"/>
        </w:rPr>
        <w:pPrChange w:id="3100" w:author="KN-NZ-Presentation, Funktional" w:date="2017-06-14T12:30:00Z">
          <w:pPr>
            <w:pStyle w:val="AnnexAHead3"/>
          </w:pPr>
        </w:pPrChange>
      </w:pPr>
      <w:del w:id="3101" w:author="KN-NZ-Presentation, Funktional" w:date="2017-06-14T12:30:00Z">
        <w:r w:rsidDel="00D33819">
          <w:delText>Transmission Monitors</w:delText>
        </w:r>
      </w:del>
    </w:p>
    <w:p w14:paraId="76BFE68F" w14:textId="38385D8E" w:rsidR="00571C99" w:rsidDel="00D33819" w:rsidRDefault="00F4695C">
      <w:pPr>
        <w:pStyle w:val="BodyText"/>
        <w:rPr>
          <w:del w:id="3102" w:author="KN-NZ-Presentation, Funktional" w:date="2017-06-14T12:30:00Z"/>
        </w:rPr>
        <w:pPrChange w:id="3103" w:author="KN-NZ-Presentation, Funktional" w:date="2017-06-14T12:30:00Z">
          <w:pPr>
            <w:pStyle w:val="AnnexAHead3"/>
          </w:pPr>
        </w:pPrChange>
      </w:pPr>
      <w:del w:id="3104" w:author="KN-NZ-Presentation, Funktional" w:date="2017-06-14T12:30:00Z">
        <w:r w:rsidDel="00D33819">
          <w:delText>Communications</w:delText>
        </w:r>
      </w:del>
    </w:p>
    <w:p w14:paraId="3AFCEA52" w14:textId="6569EB52" w:rsidR="001C4D60" w:rsidRPr="00F44E6A" w:rsidDel="00D33819" w:rsidRDefault="001C4D60">
      <w:pPr>
        <w:pStyle w:val="BodyText"/>
        <w:rPr>
          <w:del w:id="3105" w:author="KN-NZ-Presentation, Funktional" w:date="2017-06-14T12:30:00Z"/>
        </w:rPr>
      </w:pPr>
    </w:p>
    <w:p w14:paraId="13B614B3" w14:textId="5BB00C24" w:rsidR="001C4D60" w:rsidDel="00D33819" w:rsidRDefault="001C4D60">
      <w:pPr>
        <w:pStyle w:val="BodyText"/>
        <w:rPr>
          <w:del w:id="3106" w:author="KN-NZ-Presentation, Funktional" w:date="2017-06-14T12:30:00Z"/>
        </w:rPr>
        <w:pPrChange w:id="3107" w:author="KN-NZ-Presentation, Funktional" w:date="2017-06-14T12:30:00Z">
          <w:pPr>
            <w:pStyle w:val="AnnexAHead2"/>
          </w:pPr>
        </w:pPrChange>
      </w:pPr>
      <w:del w:id="3108" w:author="KN-NZ-Presentation, Funktional" w:date="2017-06-14T12:30:00Z">
        <w:r w:rsidDel="00D33819">
          <w:rPr>
            <w:lang w:val="en-US"/>
          </w:rPr>
          <w:delText xml:space="preserve">Adjustment </w:delText>
        </w:r>
        <w:r w:rsidDel="00D33819">
          <w:delText>of a measuring system</w:delText>
        </w:r>
      </w:del>
    </w:p>
    <w:p w14:paraId="4B44C063" w14:textId="0BCEBA2A" w:rsidR="00FC0751" w:rsidRPr="00F44E6A" w:rsidDel="00D33819" w:rsidRDefault="00FC0751">
      <w:pPr>
        <w:pStyle w:val="BodyText"/>
        <w:rPr>
          <w:del w:id="3109" w:author="KN-NZ-Presentation, Funktional" w:date="2017-06-14T12:30:00Z"/>
        </w:rPr>
        <w:pPrChange w:id="3110" w:author="KN-NZ-Presentation, Funktional" w:date="2017-06-14T12:30:00Z">
          <w:pPr>
            <w:pStyle w:val="Heading2separationline"/>
          </w:pPr>
        </w:pPrChange>
      </w:pPr>
    </w:p>
    <w:p w14:paraId="279579FF" w14:textId="14C8A51E" w:rsidR="00F4695C" w:rsidDel="00D33819" w:rsidRDefault="00F4695C">
      <w:pPr>
        <w:pStyle w:val="BodyText"/>
        <w:rPr>
          <w:del w:id="3111" w:author="KN-NZ-Presentation, Funktional" w:date="2017-06-14T12:30:00Z"/>
        </w:rPr>
      </w:pPr>
    </w:p>
    <w:p w14:paraId="2C75F1EC" w14:textId="70732ACA" w:rsidR="00F4695C" w:rsidDel="00D33819" w:rsidRDefault="00F4695C">
      <w:pPr>
        <w:pStyle w:val="BodyText"/>
        <w:rPr>
          <w:del w:id="3112" w:author="KN-NZ-Presentation, Funktional" w:date="2017-06-14T12:30:00Z"/>
        </w:rPr>
      </w:pPr>
    </w:p>
    <w:p w14:paraId="43CEACBF" w14:textId="0B342681" w:rsidR="003976D9" w:rsidDel="00D33819" w:rsidRDefault="003976D9">
      <w:pPr>
        <w:pStyle w:val="BodyText"/>
        <w:rPr>
          <w:del w:id="3113" w:author="KN-NZ-Presentation, Funktional" w:date="2017-06-14T12:30:00Z"/>
          <w:rFonts w:eastAsia="Calibri" w:cs="Calibri"/>
          <w:b/>
          <w:bCs/>
          <w:caps/>
          <w:color w:val="407EC9"/>
          <w:sz w:val="28"/>
          <w:lang w:eastAsia="en-GB"/>
        </w:rPr>
        <w:pPrChange w:id="3114" w:author="KN-NZ-Presentation, Funktional" w:date="2017-06-14T12:30:00Z">
          <w:pPr>
            <w:spacing w:after="200" w:line="276" w:lineRule="auto"/>
          </w:pPr>
        </w:pPrChange>
      </w:pPr>
      <w:del w:id="3115" w:author="KN-NZ-Presentation, Funktional" w:date="2017-06-14T12:30:00Z">
        <w:r w:rsidDel="00D33819">
          <w:br w:type="page"/>
        </w:r>
      </w:del>
    </w:p>
    <w:p w14:paraId="6AC5F633" w14:textId="6AB5D06B" w:rsidR="00F4695C" w:rsidDel="00D33819" w:rsidRDefault="00F4695C">
      <w:pPr>
        <w:pStyle w:val="BodyText"/>
        <w:rPr>
          <w:del w:id="3116" w:author="KN-NZ-Presentation, Funktional" w:date="2017-06-14T12:30:00Z"/>
        </w:rPr>
        <w:pPrChange w:id="3117" w:author="KN-NZ-Presentation, Funktional" w:date="2017-06-14T12:30:00Z">
          <w:pPr>
            <w:pStyle w:val="AnnexAHead1"/>
          </w:pPr>
        </w:pPrChange>
      </w:pPr>
      <w:del w:id="3118" w:author="KN-NZ-Presentation, Funktional" w:date="2017-06-14T12:30:00Z">
        <w:r w:rsidDel="00D33819">
          <w:lastRenderedPageBreak/>
          <w:delText>OPERATIONAL ASPECTS</w:delText>
        </w:r>
      </w:del>
    </w:p>
    <w:p w14:paraId="4782E210" w14:textId="5C09837E" w:rsidR="00571C99" w:rsidRPr="00571C99" w:rsidDel="00D33819" w:rsidRDefault="00571C99">
      <w:pPr>
        <w:pStyle w:val="BodyText"/>
        <w:rPr>
          <w:del w:id="3119" w:author="KN-NZ-Presentation, Funktional" w:date="2017-06-14T12:30:00Z"/>
        </w:rPr>
        <w:pPrChange w:id="3120" w:author="KN-NZ-Presentation, Funktional" w:date="2017-06-14T12:30:00Z">
          <w:pPr>
            <w:pStyle w:val="Heading1separatationline"/>
          </w:pPr>
        </w:pPrChange>
      </w:pPr>
    </w:p>
    <w:p w14:paraId="03274A12" w14:textId="7AC2D6A5" w:rsidR="001C4D60" w:rsidDel="00D33819" w:rsidRDefault="001C4D60">
      <w:pPr>
        <w:pStyle w:val="BodyText"/>
        <w:rPr>
          <w:del w:id="3121" w:author="KN-NZ-Presentation, Funktional" w:date="2017-06-14T12:30:00Z"/>
        </w:rPr>
        <w:pPrChange w:id="3122" w:author="KN-NZ-Presentation, Funktional" w:date="2017-06-14T12:30:00Z">
          <w:pPr>
            <w:pStyle w:val="AnnexAHead2"/>
          </w:pPr>
        </w:pPrChange>
      </w:pPr>
      <w:del w:id="3123" w:author="KN-NZ-Presentation, Funktional" w:date="2017-06-14T12:30:00Z">
        <w:r w:rsidRPr="001C4D60" w:rsidDel="00D33819">
          <w:delText xml:space="preserve">System Performance  </w:delText>
        </w:r>
      </w:del>
    </w:p>
    <w:p w14:paraId="1551483E" w14:textId="1FB181D0" w:rsidR="00FC0751" w:rsidRPr="00F44E6A" w:rsidDel="00D33819" w:rsidRDefault="00FC0751">
      <w:pPr>
        <w:pStyle w:val="BodyText"/>
        <w:rPr>
          <w:del w:id="3124" w:author="KN-NZ-Presentation, Funktional" w:date="2017-06-14T12:30:00Z"/>
        </w:rPr>
        <w:pPrChange w:id="3125" w:author="KN-NZ-Presentation, Funktional" w:date="2017-06-14T12:30:00Z">
          <w:pPr>
            <w:pStyle w:val="Heading2separationline"/>
          </w:pPr>
        </w:pPrChange>
      </w:pPr>
    </w:p>
    <w:p w14:paraId="6A4D32BD" w14:textId="77CDC46D" w:rsidR="00364DE2" w:rsidDel="00D33819" w:rsidRDefault="00364DE2">
      <w:pPr>
        <w:pStyle w:val="BodyText"/>
        <w:rPr>
          <w:del w:id="3126" w:author="KN-NZ-Presentation, Funktional" w:date="2017-06-14T12:30:00Z"/>
        </w:rPr>
        <w:pPrChange w:id="3127" w:author="KN-NZ-Presentation, Funktional" w:date="2017-06-14T12:30:00Z">
          <w:pPr>
            <w:pStyle w:val="AnnexAHead3"/>
          </w:pPr>
        </w:pPrChange>
      </w:pPr>
      <w:del w:id="3128" w:author="KN-NZ-Presentation, Funktional" w:date="2017-06-14T12:30:00Z">
        <w:r w:rsidDel="00D33819">
          <w:delText>Accuracy Aspects</w:delText>
        </w:r>
      </w:del>
    </w:p>
    <w:p w14:paraId="2EA060B1" w14:textId="0674E67C" w:rsidR="00673CE7" w:rsidRPr="00454C51" w:rsidDel="00D33819" w:rsidRDefault="00673CE7">
      <w:pPr>
        <w:pStyle w:val="BodyText"/>
        <w:rPr>
          <w:del w:id="3129" w:author="KN-NZ-Presentation, Funktional" w:date="2017-06-14T12:30:00Z"/>
        </w:rPr>
        <w:pPrChange w:id="3130" w:author="KN-NZ-Presentation, Funktional" w:date="2017-06-14T12:30:00Z">
          <w:pPr>
            <w:pStyle w:val="Bullet1"/>
          </w:pPr>
        </w:pPrChange>
      </w:pPr>
      <w:del w:id="3131" w:author="KN-NZ-Presentation, Funktional" w:date="2017-06-14T12:30:00Z">
        <w:r w:rsidDel="00D33819">
          <w:delText>Adaptation of 3.1.4.1 in [2]</w:delText>
        </w:r>
      </w:del>
    </w:p>
    <w:p w14:paraId="59AA2C95" w14:textId="4DBACE81" w:rsidR="00364DE2" w:rsidDel="00D33819" w:rsidRDefault="00364DE2">
      <w:pPr>
        <w:pStyle w:val="BodyText"/>
        <w:rPr>
          <w:del w:id="3132" w:author="KN-NZ-Presentation, Funktional" w:date="2017-06-14T12:30:00Z"/>
        </w:rPr>
        <w:pPrChange w:id="3133" w:author="KN-NZ-Presentation, Funktional" w:date="2017-06-14T12:30:00Z">
          <w:pPr>
            <w:pStyle w:val="AnnexAHead3"/>
          </w:pPr>
        </w:pPrChange>
      </w:pPr>
      <w:del w:id="3134" w:author="KN-NZ-Presentation, Funktional" w:date="2017-06-14T12:30:00Z">
        <w:r w:rsidDel="00D33819">
          <w:delText>Integrity Aspects</w:delText>
        </w:r>
      </w:del>
    </w:p>
    <w:p w14:paraId="707D3880" w14:textId="6273A7C8" w:rsidR="00673CE7" w:rsidRPr="00454C51" w:rsidDel="00D33819" w:rsidRDefault="00673CE7">
      <w:pPr>
        <w:pStyle w:val="BodyText"/>
        <w:rPr>
          <w:del w:id="3135" w:author="KN-NZ-Presentation, Funktional" w:date="2017-06-14T12:30:00Z"/>
        </w:rPr>
        <w:pPrChange w:id="3136" w:author="KN-NZ-Presentation, Funktional" w:date="2017-06-14T12:30:00Z">
          <w:pPr>
            <w:pStyle w:val="Bullet1"/>
          </w:pPr>
        </w:pPrChange>
      </w:pPr>
      <w:del w:id="3137" w:author="KN-NZ-Presentation, Funktional" w:date="2017-06-14T12:30:00Z">
        <w:r w:rsidDel="00D33819">
          <w:delText>Adaptation of 3.1.4.2 in [2]</w:delText>
        </w:r>
      </w:del>
    </w:p>
    <w:p w14:paraId="0EED87AE" w14:textId="09F89686" w:rsidR="00673CE7" w:rsidDel="00D33819" w:rsidRDefault="00673CE7">
      <w:pPr>
        <w:pStyle w:val="BodyText"/>
        <w:rPr>
          <w:del w:id="3138" w:author="KN-NZ-Presentation, Funktional" w:date="2017-06-14T12:30:00Z"/>
        </w:rPr>
        <w:pPrChange w:id="3139" w:author="KN-NZ-Presentation, Funktional" w:date="2017-06-14T12:30:00Z">
          <w:pPr>
            <w:pStyle w:val="AnnexAHead3"/>
          </w:pPr>
        </w:pPrChange>
      </w:pPr>
      <w:del w:id="3140" w:author="KN-NZ-Presentation, Funktional" w:date="2017-06-14T12:30:00Z">
        <w:r w:rsidDel="00D33819">
          <w:delText>Availability Aspects</w:delText>
        </w:r>
      </w:del>
    </w:p>
    <w:p w14:paraId="497AD762" w14:textId="1B350013" w:rsidR="00673CE7" w:rsidRPr="00454C51" w:rsidDel="00D33819" w:rsidRDefault="00673CE7">
      <w:pPr>
        <w:pStyle w:val="BodyText"/>
        <w:rPr>
          <w:del w:id="3141" w:author="KN-NZ-Presentation, Funktional" w:date="2017-06-14T12:30:00Z"/>
        </w:rPr>
        <w:pPrChange w:id="3142" w:author="KN-NZ-Presentation, Funktional" w:date="2017-06-14T12:30:00Z">
          <w:pPr>
            <w:pStyle w:val="Bullet1"/>
          </w:pPr>
        </w:pPrChange>
      </w:pPr>
      <w:del w:id="3143" w:author="KN-NZ-Presentation, Funktional" w:date="2017-06-14T12:30:00Z">
        <w:r w:rsidDel="00D33819">
          <w:delText>Adaptation of 3.1.4.3 in [2]</w:delText>
        </w:r>
      </w:del>
    </w:p>
    <w:p w14:paraId="08A594C9" w14:textId="5B508ACE" w:rsidR="00364DE2" w:rsidDel="00D33819" w:rsidRDefault="00364DE2">
      <w:pPr>
        <w:pStyle w:val="BodyText"/>
        <w:rPr>
          <w:del w:id="3144" w:author="KN-NZ-Presentation, Funktional" w:date="2017-06-14T12:30:00Z"/>
        </w:rPr>
        <w:pPrChange w:id="3145" w:author="KN-NZ-Presentation, Funktional" w:date="2017-06-14T12:30:00Z">
          <w:pPr>
            <w:pStyle w:val="AnnexAHead3"/>
          </w:pPr>
        </w:pPrChange>
      </w:pPr>
      <w:del w:id="3146" w:author="KN-NZ-Presentation, Funktional" w:date="2017-06-14T12:30:00Z">
        <w:r w:rsidDel="00D33819">
          <w:delText>Continuity Aspects</w:delText>
        </w:r>
      </w:del>
    </w:p>
    <w:p w14:paraId="53498FC0" w14:textId="288FA9C6" w:rsidR="001C4D60" w:rsidRPr="00F44E6A" w:rsidDel="00D33819" w:rsidRDefault="00673CE7">
      <w:pPr>
        <w:pStyle w:val="BodyText"/>
        <w:rPr>
          <w:del w:id="3147" w:author="KN-NZ-Presentation, Funktional" w:date="2017-06-14T12:30:00Z"/>
        </w:rPr>
      </w:pPr>
      <w:del w:id="3148" w:author="KN-NZ-Presentation, Funktional" w:date="2017-06-14T12:30:00Z">
        <w:r w:rsidDel="00D33819">
          <w:delText>See section 3.1.4.4</w:delText>
        </w:r>
        <w:r w:rsidR="00CC6362" w:rsidDel="00D33819">
          <w:delText>, continuity aspects,</w:delText>
        </w:r>
        <w:r w:rsidDel="00D33819">
          <w:delText xml:space="preserve"> in [2]</w:delText>
        </w:r>
        <w:r w:rsidR="00CC6362" w:rsidDel="00D33819">
          <w:delText>.</w:delText>
        </w:r>
      </w:del>
    </w:p>
    <w:p w14:paraId="481CA373" w14:textId="2A70CA7A" w:rsidR="00571C99" w:rsidDel="00D33819" w:rsidRDefault="00571C99">
      <w:pPr>
        <w:pStyle w:val="BodyText"/>
        <w:rPr>
          <w:del w:id="3149" w:author="KN-NZ-Presentation, Funktional" w:date="2017-06-14T12:30:00Z"/>
        </w:rPr>
        <w:pPrChange w:id="3150" w:author="KN-NZ-Presentation, Funktional" w:date="2017-06-14T12:30:00Z">
          <w:pPr>
            <w:pStyle w:val="AnnexAHead2"/>
          </w:pPr>
        </w:pPrChange>
      </w:pPr>
      <w:del w:id="3151" w:author="KN-NZ-Presentation, Funktional" w:date="2017-06-14T12:30:00Z">
        <w:r w:rsidDel="00D33819">
          <w:delText>Operation and Maintenance</w:delText>
        </w:r>
      </w:del>
    </w:p>
    <w:p w14:paraId="0DB73F6F" w14:textId="441470FA" w:rsidR="00FC0751" w:rsidDel="00D33819" w:rsidRDefault="00FC0751">
      <w:pPr>
        <w:pStyle w:val="BodyText"/>
        <w:rPr>
          <w:del w:id="3152" w:author="KN-NZ-Presentation, Funktional" w:date="2017-06-14T12:30:00Z"/>
          <w:lang w:eastAsia="en-GB"/>
        </w:rPr>
        <w:pPrChange w:id="3153" w:author="KN-NZ-Presentation, Funktional" w:date="2017-06-14T12:30:00Z">
          <w:pPr>
            <w:pStyle w:val="Heading2separationline"/>
          </w:pPr>
        </w:pPrChange>
      </w:pPr>
    </w:p>
    <w:p w14:paraId="4A0931D5" w14:textId="3F4EA47E" w:rsidR="00FC0751" w:rsidRPr="00F44E6A" w:rsidDel="00D33819" w:rsidRDefault="007E6457">
      <w:pPr>
        <w:pStyle w:val="BodyText"/>
        <w:rPr>
          <w:del w:id="3154" w:author="KN-NZ-Presentation, Funktional" w:date="2017-06-14T12:30:00Z"/>
          <w:lang w:eastAsia="en-GB"/>
        </w:rPr>
      </w:pPr>
      <w:del w:id="3155" w:author="KN-NZ-Presentation, Funktional" w:date="2017-06-14T12:30:00Z">
        <w:r w:rsidDel="00D33819">
          <w:rPr>
            <w:lang w:eastAsia="en-GB"/>
          </w:rPr>
          <w:delText>See general description about Operation and maintenance in [2].</w:delText>
        </w:r>
      </w:del>
    </w:p>
    <w:p w14:paraId="5DC98E2C" w14:textId="470954B5" w:rsidR="00571C99" w:rsidDel="00D33819" w:rsidRDefault="00571C99">
      <w:pPr>
        <w:pStyle w:val="BodyText"/>
        <w:rPr>
          <w:del w:id="3156" w:author="KN-NZ-Presentation, Funktional" w:date="2017-06-14T12:30:00Z"/>
        </w:rPr>
        <w:pPrChange w:id="3157" w:author="KN-NZ-Presentation, Funktional" w:date="2017-06-14T12:30:00Z">
          <w:pPr>
            <w:pStyle w:val="AnnexAHead2"/>
          </w:pPr>
        </w:pPrChange>
      </w:pPr>
      <w:del w:id="3158" w:author="KN-NZ-Presentation, Funktional" w:date="2017-06-14T12:30:00Z">
        <w:r w:rsidDel="00D33819">
          <w:delText>Performance Verification</w:delText>
        </w:r>
      </w:del>
    </w:p>
    <w:p w14:paraId="18600700" w14:textId="4C0382EA" w:rsidR="00FC0751" w:rsidRPr="00F44E6A" w:rsidDel="00D33819" w:rsidRDefault="00FC0751">
      <w:pPr>
        <w:pStyle w:val="BodyText"/>
        <w:rPr>
          <w:del w:id="3159" w:author="KN-NZ-Presentation, Funktional" w:date="2017-06-14T12:30:00Z"/>
          <w:lang w:eastAsia="en-GB"/>
        </w:rPr>
        <w:pPrChange w:id="3160" w:author="KN-NZ-Presentation, Funktional" w:date="2017-06-14T12:30:00Z">
          <w:pPr>
            <w:pStyle w:val="Heading2separationline"/>
          </w:pPr>
        </w:pPrChange>
      </w:pPr>
    </w:p>
    <w:p w14:paraId="36F95CBF" w14:textId="3DC218B5" w:rsidR="00571C99" w:rsidDel="00D33819" w:rsidRDefault="00571C99">
      <w:pPr>
        <w:pStyle w:val="BodyText"/>
        <w:rPr>
          <w:del w:id="3161" w:author="KN-NZ-Presentation, Funktional" w:date="2017-06-14T12:30:00Z"/>
        </w:rPr>
        <w:pPrChange w:id="3162" w:author="KN-NZ-Presentation, Funktional" w:date="2017-06-14T12:30:00Z">
          <w:pPr>
            <w:pStyle w:val="AnnexAHead3"/>
          </w:pPr>
        </w:pPrChange>
      </w:pPr>
      <w:del w:id="3163" w:author="KN-NZ-Presentation, Funktional" w:date="2017-06-14T12:30:00Z">
        <w:r w:rsidDel="00D33819">
          <w:delText>Availability in the coverage area</w:delText>
        </w:r>
      </w:del>
    </w:p>
    <w:p w14:paraId="1767EBBF" w14:textId="567F6914" w:rsidR="003338D9" w:rsidRPr="00454C51" w:rsidDel="00D33819" w:rsidRDefault="003338D9">
      <w:pPr>
        <w:pStyle w:val="BodyText"/>
        <w:rPr>
          <w:del w:id="3164" w:author="KN-NZ-Presentation, Funktional" w:date="2017-06-14T12:30:00Z"/>
        </w:rPr>
        <w:pPrChange w:id="3165" w:author="KN-NZ-Presentation, Funktional" w:date="2017-06-14T12:30:00Z">
          <w:pPr>
            <w:pStyle w:val="Bullet1"/>
          </w:pPr>
        </w:pPrChange>
      </w:pPr>
      <w:del w:id="3166" w:author="KN-NZ-Presentation, Funktional" w:date="2017-06-14T12:30:00Z">
        <w:r w:rsidRPr="003338D9" w:rsidDel="00D33819">
          <w:delText>Adaptation of 4.2.</w:delText>
        </w:r>
        <w:r w:rsidDel="00D33819">
          <w:delText>1</w:delText>
        </w:r>
        <w:r w:rsidRPr="003338D9" w:rsidDel="00D33819">
          <w:delText xml:space="preserve"> in [2]</w:delText>
        </w:r>
      </w:del>
    </w:p>
    <w:p w14:paraId="08CBC87F" w14:textId="70EF170E" w:rsidR="00571C99" w:rsidDel="00D33819" w:rsidRDefault="00571C99">
      <w:pPr>
        <w:pStyle w:val="BodyText"/>
        <w:rPr>
          <w:del w:id="3167" w:author="KN-NZ-Presentation, Funktional" w:date="2017-06-14T12:30:00Z"/>
        </w:rPr>
        <w:pPrChange w:id="3168" w:author="KN-NZ-Presentation, Funktional" w:date="2017-06-14T12:30:00Z">
          <w:pPr>
            <w:pStyle w:val="AnnexAHead3"/>
          </w:pPr>
        </w:pPrChange>
      </w:pPr>
      <w:del w:id="3169" w:author="KN-NZ-Presentation, Funktional" w:date="2017-06-14T12:30:00Z">
        <w:r w:rsidDel="00D33819">
          <w:delText>Continuity</w:delText>
        </w:r>
      </w:del>
    </w:p>
    <w:p w14:paraId="0CD755E7" w14:textId="620D2F82" w:rsidR="003338D9" w:rsidRPr="00454C51" w:rsidDel="00D33819" w:rsidRDefault="003338D9">
      <w:pPr>
        <w:pStyle w:val="BodyText"/>
        <w:rPr>
          <w:del w:id="3170" w:author="KN-NZ-Presentation, Funktional" w:date="2017-06-14T12:30:00Z"/>
        </w:rPr>
        <w:pPrChange w:id="3171" w:author="KN-NZ-Presentation, Funktional" w:date="2017-06-14T12:30:00Z">
          <w:pPr>
            <w:pStyle w:val="Bullet1"/>
          </w:pPr>
        </w:pPrChange>
      </w:pPr>
      <w:del w:id="3172" w:author="KN-NZ-Presentation, Funktional" w:date="2017-06-14T12:30:00Z">
        <w:r w:rsidRPr="003338D9" w:rsidDel="00D33819">
          <w:delText>Adaptation of 4.2.</w:delText>
        </w:r>
        <w:r w:rsidDel="00D33819">
          <w:delText>2</w:delText>
        </w:r>
        <w:r w:rsidRPr="003338D9" w:rsidDel="00D33819">
          <w:delText xml:space="preserve"> in [2]</w:delText>
        </w:r>
      </w:del>
    </w:p>
    <w:p w14:paraId="3C074760" w14:textId="2EE4770D" w:rsidR="00571C99" w:rsidDel="00D33819" w:rsidRDefault="00571C99">
      <w:pPr>
        <w:pStyle w:val="BodyText"/>
        <w:rPr>
          <w:del w:id="3173" w:author="KN-NZ-Presentation, Funktional" w:date="2017-06-14T12:30:00Z"/>
        </w:rPr>
        <w:pPrChange w:id="3174" w:author="KN-NZ-Presentation, Funktional" w:date="2017-06-14T12:30:00Z">
          <w:pPr>
            <w:pStyle w:val="AnnexAHead3"/>
          </w:pPr>
        </w:pPrChange>
      </w:pPr>
      <w:del w:id="3175" w:author="KN-NZ-Presentation, Funktional" w:date="2017-06-14T12:30:00Z">
        <w:r w:rsidDel="00D33819">
          <w:delText>Verification of integrity monitoring</w:delText>
        </w:r>
      </w:del>
    </w:p>
    <w:p w14:paraId="7E49FA26" w14:textId="68B0895A" w:rsidR="003338D9" w:rsidRPr="00454C51" w:rsidDel="00D33819" w:rsidRDefault="003338D9">
      <w:pPr>
        <w:pStyle w:val="BodyText"/>
        <w:rPr>
          <w:del w:id="3176" w:author="KN-NZ-Presentation, Funktional" w:date="2017-06-14T12:30:00Z"/>
        </w:rPr>
        <w:pPrChange w:id="3177" w:author="KN-NZ-Presentation, Funktional" w:date="2017-06-14T12:30:00Z">
          <w:pPr>
            <w:pStyle w:val="Bullet1"/>
          </w:pPr>
        </w:pPrChange>
      </w:pPr>
      <w:del w:id="3178" w:author="KN-NZ-Presentation, Funktional" w:date="2017-06-14T12:30:00Z">
        <w:r w:rsidDel="00D33819">
          <w:delText>Adaptation of 4.2.3 in [2]</w:delText>
        </w:r>
      </w:del>
    </w:p>
    <w:p w14:paraId="770E808F" w14:textId="1FAF0E09" w:rsidR="00571C99" w:rsidRPr="00571C99" w:rsidDel="00D33819" w:rsidRDefault="00571C99">
      <w:pPr>
        <w:pStyle w:val="BodyText"/>
        <w:rPr>
          <w:del w:id="3179" w:author="KN-NZ-Presentation, Funktional" w:date="2017-06-14T12:30:00Z"/>
        </w:rPr>
        <w:pPrChange w:id="3180" w:author="KN-NZ-Presentation, Funktional" w:date="2017-06-14T12:30:00Z">
          <w:pPr>
            <w:pStyle w:val="AnnexAHead3"/>
          </w:pPr>
        </w:pPrChange>
      </w:pPr>
      <w:del w:id="3181" w:author="KN-NZ-Presentation, Funktional" w:date="2017-06-14T12:30:00Z">
        <w:r w:rsidDel="00D33819">
          <w:delText>Verification of Accuracy</w:delText>
        </w:r>
      </w:del>
    </w:p>
    <w:p w14:paraId="0266D86D" w14:textId="14890E6D" w:rsidR="00571C99" w:rsidDel="00D33819" w:rsidRDefault="003338D9">
      <w:pPr>
        <w:pStyle w:val="BodyText"/>
        <w:rPr>
          <w:del w:id="3182" w:author="KN-NZ-Presentation, Funktional" w:date="2017-06-14T12:30:00Z"/>
        </w:rPr>
        <w:pPrChange w:id="3183" w:author="KN-NZ-Presentation, Funktional" w:date="2017-06-14T12:30:00Z">
          <w:pPr>
            <w:numPr>
              <w:numId w:val="1"/>
            </w:numPr>
            <w:spacing w:after="120"/>
            <w:ind w:left="425" w:hanging="425"/>
          </w:pPr>
        </w:pPrChange>
      </w:pPr>
      <w:del w:id="3184" w:author="KN-NZ-Presentation, Funktional" w:date="2017-06-14T12:30:00Z">
        <w:r w:rsidRPr="003338D9" w:rsidDel="00D33819">
          <w:rPr>
            <w:rFonts w:eastAsia="Times New Roman" w:cs="Times New Roman"/>
            <w:color w:val="000000" w:themeColor="text1"/>
          </w:rPr>
          <w:delText>Adaptation of 4.2.4 in [2]</w:delText>
        </w:r>
      </w:del>
    </w:p>
    <w:p w14:paraId="3E89856B" w14:textId="03A1FC10" w:rsidR="007C77AC" w:rsidDel="00D33819" w:rsidRDefault="00571C99">
      <w:pPr>
        <w:pStyle w:val="BodyText"/>
        <w:rPr>
          <w:del w:id="3185" w:author="KN-NZ-Presentation, Funktional" w:date="2017-06-14T12:30:00Z"/>
        </w:rPr>
        <w:pPrChange w:id="3186" w:author="KN-NZ-Presentation, Funktional" w:date="2017-06-14T12:30:00Z">
          <w:pPr>
            <w:pStyle w:val="AnnexAHead2"/>
          </w:pPr>
        </w:pPrChange>
      </w:pPr>
      <w:del w:id="3187" w:author="KN-NZ-Presentation, Funktional" w:date="2017-06-14T12:30:00Z">
        <w:r w:rsidDel="00D33819">
          <w:delText>Publication of information</w:delText>
        </w:r>
      </w:del>
    </w:p>
    <w:p w14:paraId="3CD04013" w14:textId="784FA609" w:rsidR="00F4695C" w:rsidDel="00D33819" w:rsidRDefault="00F4695C">
      <w:pPr>
        <w:pStyle w:val="BodyText"/>
        <w:rPr>
          <w:del w:id="3188" w:author="KN-NZ-Presentation, Funktional" w:date="2017-06-14T12:30:00Z"/>
        </w:rPr>
        <w:pPrChange w:id="3189" w:author="KN-NZ-Presentation, Funktional" w:date="2017-06-14T12:30:00Z">
          <w:pPr>
            <w:pStyle w:val="Heading2separationline"/>
          </w:pPr>
        </w:pPrChange>
      </w:pPr>
    </w:p>
    <w:p w14:paraId="1C370075" w14:textId="2C5B18E2" w:rsidR="00F4695C" w:rsidRPr="00454C51" w:rsidDel="00D33819" w:rsidRDefault="003338D9">
      <w:pPr>
        <w:pStyle w:val="BodyText"/>
        <w:rPr>
          <w:del w:id="3190" w:author="KN-NZ-Presentation, Funktional" w:date="2017-06-14T12:30:00Z"/>
          <w:color w:val="000000" w:themeColor="text1"/>
        </w:rPr>
        <w:pPrChange w:id="3191" w:author="KN-NZ-Presentation, Funktional" w:date="2017-06-14T12:30:00Z">
          <w:pPr>
            <w:numPr>
              <w:numId w:val="1"/>
            </w:numPr>
            <w:spacing w:after="120"/>
            <w:ind w:left="425" w:hanging="425"/>
          </w:pPr>
        </w:pPrChange>
      </w:pPr>
      <w:del w:id="3192" w:author="KN-NZ-Presentation, Funktional" w:date="2017-06-14T12:30:00Z">
        <w:r w:rsidRPr="00454C51" w:rsidDel="00D33819">
          <w:rPr>
            <w:rFonts w:eastAsia="Times New Roman" w:cs="Times New Roman"/>
            <w:color w:val="000000" w:themeColor="text1"/>
          </w:rPr>
          <w:delText>Adaptation of 4.3 in [2]</w:delText>
        </w:r>
      </w:del>
    </w:p>
    <w:p w14:paraId="05193D08" w14:textId="65636FCD" w:rsidR="003976D9" w:rsidDel="00D33819" w:rsidRDefault="003976D9">
      <w:pPr>
        <w:pStyle w:val="BodyText"/>
        <w:rPr>
          <w:del w:id="3193" w:author="KN-NZ-Presentation, Funktional" w:date="2017-06-14T12:30:00Z"/>
          <w:rFonts w:eastAsia="Calibri" w:cs="Calibri"/>
          <w:b/>
          <w:bCs/>
          <w:caps/>
          <w:color w:val="407EC9"/>
          <w:sz w:val="28"/>
          <w:lang w:eastAsia="en-GB"/>
        </w:rPr>
        <w:pPrChange w:id="3194" w:author="KN-NZ-Presentation, Funktional" w:date="2017-06-14T12:30:00Z">
          <w:pPr>
            <w:spacing w:after="200" w:line="276" w:lineRule="auto"/>
          </w:pPr>
        </w:pPrChange>
      </w:pPr>
      <w:del w:id="3195" w:author="KN-NZ-Presentation, Funktional" w:date="2017-06-14T12:30:00Z">
        <w:r w:rsidDel="00D33819">
          <w:br w:type="page"/>
        </w:r>
      </w:del>
    </w:p>
    <w:p w14:paraId="34471C0C" w14:textId="3A1753B5" w:rsidR="00F4695C" w:rsidDel="00D33819" w:rsidRDefault="00353A22">
      <w:pPr>
        <w:pStyle w:val="BodyText"/>
        <w:rPr>
          <w:del w:id="3196" w:author="KN-NZ-Presentation, Funktional" w:date="2017-06-14T12:30:00Z"/>
        </w:rPr>
        <w:pPrChange w:id="3197" w:author="KN-NZ-Presentation, Funktional" w:date="2017-06-14T12:30:00Z">
          <w:pPr>
            <w:pStyle w:val="AnnexAHead1"/>
          </w:pPr>
        </w:pPrChange>
      </w:pPr>
      <w:del w:id="3198" w:author="KN-NZ-Presentation, Funktional" w:date="2017-06-14T12:30:00Z">
        <w:r w:rsidDel="00D33819">
          <w:lastRenderedPageBreak/>
          <w:delText>APPENDIX A</w:delText>
        </w:r>
        <w:r w:rsidR="00FC0751" w:rsidDel="00D33819">
          <w:delText>: Technical settings for GNSS and DGNSS evaluation</w:delText>
        </w:r>
      </w:del>
    </w:p>
    <w:p w14:paraId="270BBE6B" w14:textId="2BF321F1" w:rsidR="00353A22" w:rsidRPr="00353A22" w:rsidDel="00D33819" w:rsidRDefault="00353A22">
      <w:pPr>
        <w:pStyle w:val="BodyText"/>
        <w:rPr>
          <w:del w:id="3199" w:author="KN-NZ-Presentation, Funktional" w:date="2017-06-14T12:30:00Z"/>
          <w:lang w:eastAsia="en-GB"/>
        </w:rPr>
        <w:pPrChange w:id="3200" w:author="KN-NZ-Presentation, Funktional" w:date="2017-06-14T12:30:00Z">
          <w:pPr>
            <w:pStyle w:val="Heading1separatationline"/>
          </w:pPr>
        </w:pPrChange>
      </w:pPr>
    </w:p>
    <w:p w14:paraId="0894E258" w14:textId="6124CE3F" w:rsidR="003976D9" w:rsidDel="00D33819" w:rsidRDefault="003976D9">
      <w:pPr>
        <w:pStyle w:val="BodyText"/>
        <w:rPr>
          <w:del w:id="3201" w:author="KN-NZ-Presentation, Funktional" w:date="2017-06-14T12:30:00Z"/>
          <w:rFonts w:eastAsia="Calibri" w:cs="Calibri"/>
          <w:b/>
          <w:bCs/>
          <w:caps/>
          <w:color w:val="407EC9"/>
          <w:sz w:val="28"/>
          <w:lang w:eastAsia="en-GB"/>
        </w:rPr>
        <w:pPrChange w:id="3202" w:author="KN-NZ-Presentation, Funktional" w:date="2017-06-14T12:30:00Z">
          <w:pPr>
            <w:spacing w:after="200" w:line="276" w:lineRule="auto"/>
          </w:pPr>
        </w:pPrChange>
      </w:pPr>
      <w:del w:id="3203" w:author="KN-NZ-Presentation, Funktional" w:date="2017-06-14T12:30:00Z">
        <w:r w:rsidDel="00D33819">
          <w:br w:type="page"/>
        </w:r>
      </w:del>
    </w:p>
    <w:p w14:paraId="52BC0AC8" w14:textId="6FE17609" w:rsidR="00353A22" w:rsidDel="00D33819" w:rsidRDefault="00353A22">
      <w:pPr>
        <w:pStyle w:val="BodyText"/>
        <w:rPr>
          <w:del w:id="3204" w:author="KN-NZ-Presentation, Funktional" w:date="2017-06-14T12:30:00Z"/>
        </w:rPr>
        <w:pPrChange w:id="3205" w:author="KN-NZ-Presentation, Funktional" w:date="2017-06-14T12:30:00Z">
          <w:pPr>
            <w:pStyle w:val="AnnexAHead1"/>
          </w:pPr>
        </w:pPrChange>
      </w:pPr>
      <w:del w:id="3206" w:author="KN-NZ-Presentation, Funktional" w:date="2017-06-14T12:30:00Z">
        <w:r w:rsidDel="00D33819">
          <w:lastRenderedPageBreak/>
          <w:delText>APPENDIX b</w:delText>
        </w:r>
        <w:r w:rsidR="00FC0751" w:rsidDel="00D33819">
          <w:delText>: Technical settings for integrity indication</w:delText>
        </w:r>
      </w:del>
    </w:p>
    <w:p w14:paraId="12F67912" w14:textId="377A39DF" w:rsidR="00353A22" w:rsidRPr="00353A22" w:rsidDel="00D33819" w:rsidRDefault="00353A22">
      <w:pPr>
        <w:pStyle w:val="BodyText"/>
        <w:rPr>
          <w:del w:id="3207" w:author="KN-NZ-Presentation, Funktional" w:date="2017-06-14T12:30:00Z"/>
          <w:lang w:eastAsia="en-GB"/>
        </w:rPr>
        <w:pPrChange w:id="3208" w:author="KN-NZ-Presentation, Funktional" w:date="2017-06-14T12:30:00Z">
          <w:pPr>
            <w:pStyle w:val="Heading1separatationline"/>
          </w:pPr>
        </w:pPrChange>
      </w:pPr>
    </w:p>
    <w:p w14:paraId="148F55EC" w14:textId="670AEA90" w:rsidR="00FC0751" w:rsidDel="00D33819" w:rsidRDefault="00FC0751">
      <w:pPr>
        <w:pStyle w:val="BodyText"/>
        <w:rPr>
          <w:del w:id="3209" w:author="KN-NZ-Presentation, Funktional" w:date="2017-06-14T12:30:00Z"/>
        </w:rPr>
      </w:pPr>
    </w:p>
    <w:p w14:paraId="59E002EB" w14:textId="23724958" w:rsidR="00602254" w:rsidDel="00D33819" w:rsidRDefault="00602254">
      <w:pPr>
        <w:pStyle w:val="BodyText"/>
        <w:rPr>
          <w:del w:id="3210" w:author="KN-NZ-Presentation, Funktional" w:date="2017-06-14T12:30:00Z"/>
        </w:rPr>
        <w:pPrChange w:id="3211" w:author="KN-NZ-Presentation, Funktional" w:date="2017-06-14T12:30:00Z">
          <w:pPr>
            <w:spacing w:after="200" w:line="276" w:lineRule="auto"/>
          </w:pPr>
        </w:pPrChange>
      </w:pPr>
      <w:del w:id="3212" w:author="KN-NZ-Presentation, Funktional" w:date="2017-06-14T12:30:00Z">
        <w:r w:rsidDel="00D33819">
          <w:br w:type="page"/>
        </w:r>
      </w:del>
    </w:p>
    <w:p w14:paraId="01DCD674" w14:textId="7274837E" w:rsidR="00602254" w:rsidDel="00D33819" w:rsidRDefault="00602254">
      <w:pPr>
        <w:pStyle w:val="BodyText"/>
        <w:rPr>
          <w:del w:id="3213" w:author="KN-NZ-Presentation, Funktional" w:date="2017-06-14T12:30:00Z"/>
        </w:rPr>
        <w:pPrChange w:id="3214" w:author="KN-NZ-Presentation, Funktional" w:date="2017-06-14T12:30:00Z">
          <w:pPr>
            <w:pStyle w:val="AnnexAHead1"/>
          </w:pPr>
        </w:pPrChange>
      </w:pPr>
      <w:del w:id="3215" w:author="KN-NZ-Presentation, Funktional" w:date="2017-06-14T12:30:00Z">
        <w:r w:rsidDel="00D33819">
          <w:lastRenderedPageBreak/>
          <w:delText>Appendix C: Acornyms</w:delText>
        </w:r>
      </w:del>
    </w:p>
    <w:p w14:paraId="101BD4E5" w14:textId="7AE56065" w:rsidR="00602254" w:rsidRPr="00F44E6A" w:rsidDel="00D33819" w:rsidRDefault="00602254">
      <w:pPr>
        <w:pStyle w:val="BodyText"/>
        <w:rPr>
          <w:del w:id="3216" w:author="KN-NZ-Presentation, Funktional" w:date="2017-06-14T12:30:00Z"/>
          <w:lang w:eastAsia="en-GB"/>
        </w:rPr>
        <w:pPrChange w:id="3217" w:author="KN-NZ-Presentation, Funktional" w:date="2017-06-14T12:30:00Z">
          <w:pPr>
            <w:pStyle w:val="Heading1separatationline"/>
          </w:pPr>
        </w:pPrChange>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602254" w:rsidRPr="00F918B0" w:rsidDel="00D33819" w14:paraId="6D398602" w14:textId="3A76C90B" w:rsidTr="00AC01FD">
        <w:trPr>
          <w:trHeight w:hRule="exact" w:val="340"/>
          <w:del w:id="3218" w:author="KN-NZ-Presentation, Funktional" w:date="2017-06-14T12:30:00Z"/>
        </w:trPr>
        <w:tc>
          <w:tcPr>
            <w:tcW w:w="2263" w:type="dxa"/>
            <w:vAlign w:val="center"/>
          </w:tcPr>
          <w:p w14:paraId="16C303E0" w14:textId="18A24EF9" w:rsidR="00602254" w:rsidRPr="003C1896" w:rsidDel="00D33819" w:rsidRDefault="00602254">
            <w:pPr>
              <w:pStyle w:val="BodyText"/>
              <w:rPr>
                <w:del w:id="3219" w:author="KN-NZ-Presentation, Funktional" w:date="2017-06-14T12:30:00Z"/>
                <w:rFonts w:asciiTheme="majorHAnsi" w:hAnsiTheme="majorHAnsi" w:cstheme="majorHAnsi"/>
              </w:rPr>
              <w:pPrChange w:id="3220" w:author="KN-NZ-Presentation, Funktional" w:date="2017-06-14T12:30:00Z">
                <w:pPr>
                  <w:pStyle w:val="Tableheading"/>
                  <w:spacing w:before="20" w:after="20"/>
                </w:pPr>
              </w:pPrChange>
            </w:pPr>
            <w:del w:id="3221" w:author="KN-NZ-Presentation, Funktional" w:date="2017-06-14T12:30:00Z">
              <w:r w:rsidDel="00D33819">
                <w:rPr>
                  <w:rFonts w:asciiTheme="majorHAnsi" w:hAnsiTheme="majorHAnsi" w:cstheme="majorHAnsi"/>
                </w:rPr>
                <w:delText>xxx</w:delText>
              </w:r>
            </w:del>
          </w:p>
          <w:p w14:paraId="52787912" w14:textId="25BC6FBD" w:rsidR="00602254" w:rsidRPr="003C1896" w:rsidDel="00D33819" w:rsidRDefault="00602254">
            <w:pPr>
              <w:pStyle w:val="BodyText"/>
              <w:rPr>
                <w:del w:id="3222" w:author="KN-NZ-Presentation, Funktional" w:date="2017-06-14T12:30:00Z"/>
                <w:rFonts w:asciiTheme="majorHAnsi" w:hAnsiTheme="majorHAnsi" w:cstheme="majorHAnsi"/>
              </w:rPr>
              <w:pPrChange w:id="3223" w:author="KN-NZ-Presentation, Funktional" w:date="2017-06-14T12:30:00Z">
                <w:pPr>
                  <w:pStyle w:val="Tableheading"/>
                  <w:spacing w:before="20" w:after="20"/>
                </w:pPr>
              </w:pPrChange>
            </w:pPr>
          </w:p>
          <w:p w14:paraId="72C9996D" w14:textId="491771DD" w:rsidR="00602254" w:rsidRPr="003C1896" w:rsidDel="00D33819" w:rsidRDefault="00602254">
            <w:pPr>
              <w:pStyle w:val="BodyText"/>
              <w:rPr>
                <w:del w:id="3224" w:author="KN-NZ-Presentation, Funktional" w:date="2017-06-14T12:30:00Z"/>
                <w:rFonts w:asciiTheme="majorHAnsi" w:hAnsiTheme="majorHAnsi" w:cstheme="majorHAnsi"/>
              </w:rPr>
              <w:pPrChange w:id="3225" w:author="KN-NZ-Presentation, Funktional" w:date="2017-06-14T12:30:00Z">
                <w:pPr>
                  <w:pStyle w:val="Tableheading"/>
                  <w:spacing w:before="20" w:after="20"/>
                </w:pPr>
              </w:pPrChange>
            </w:pPr>
            <w:del w:id="3226" w:author="KN-NZ-Presentation, Funktional" w:date="2017-06-14T12:30:00Z">
              <w:r w:rsidRPr="003C1896" w:rsidDel="00D33819">
                <w:rPr>
                  <w:rFonts w:asciiTheme="majorHAnsi" w:hAnsiTheme="majorHAnsi" w:cstheme="majorHAnsi"/>
                </w:rPr>
                <w:delText>AL</w:delText>
              </w:r>
            </w:del>
          </w:p>
        </w:tc>
        <w:tc>
          <w:tcPr>
            <w:tcW w:w="7933" w:type="dxa"/>
            <w:vAlign w:val="center"/>
          </w:tcPr>
          <w:p w14:paraId="3B0FEE66" w14:textId="5D7DB432" w:rsidR="00602254" w:rsidRPr="003C1896" w:rsidDel="00D33819" w:rsidRDefault="00602254">
            <w:pPr>
              <w:pStyle w:val="BodyText"/>
              <w:rPr>
                <w:del w:id="3227" w:author="KN-NZ-Presentation, Funktional" w:date="2017-06-14T12:30:00Z"/>
                <w:rFonts w:asciiTheme="majorHAnsi" w:hAnsiTheme="majorHAnsi" w:cstheme="majorHAnsi"/>
              </w:rPr>
              <w:pPrChange w:id="3228" w:author="KN-NZ-Presentation, Funktional" w:date="2017-06-14T12:30:00Z">
                <w:pPr>
                  <w:pStyle w:val="Tabletext"/>
                  <w:spacing w:before="20" w:after="20"/>
                </w:pPr>
              </w:pPrChange>
            </w:pPr>
            <w:del w:id="3229" w:author="KN-NZ-Presentation, Funktional" w:date="2017-06-14T12:30:00Z">
              <w:r w:rsidDel="00D33819">
                <w:rPr>
                  <w:rFonts w:asciiTheme="majorHAnsi" w:hAnsiTheme="majorHAnsi" w:cstheme="majorHAnsi"/>
                </w:rPr>
                <w:delText>Xxx explained</w:delText>
              </w:r>
            </w:del>
          </w:p>
        </w:tc>
      </w:tr>
      <w:tr w:rsidR="00602254" w:rsidRPr="00891414" w:rsidDel="00D33819" w14:paraId="79602CF9" w14:textId="7C1132F9" w:rsidTr="00AC01FD">
        <w:trPr>
          <w:trHeight w:hRule="exact" w:val="340"/>
          <w:del w:id="3230" w:author="KN-NZ-Presentation, Funktional" w:date="2017-06-14T12:30:00Z"/>
        </w:trPr>
        <w:tc>
          <w:tcPr>
            <w:tcW w:w="2263" w:type="dxa"/>
            <w:vAlign w:val="center"/>
          </w:tcPr>
          <w:p w14:paraId="52D6FB74" w14:textId="7A0B6D87" w:rsidR="00602254" w:rsidRPr="003C1896" w:rsidDel="00D33819" w:rsidRDefault="00602254">
            <w:pPr>
              <w:pStyle w:val="BodyText"/>
              <w:rPr>
                <w:del w:id="3231" w:author="KN-NZ-Presentation, Funktional" w:date="2017-06-14T12:30:00Z"/>
                <w:rFonts w:asciiTheme="majorHAnsi" w:hAnsiTheme="majorHAnsi" w:cstheme="majorHAnsi"/>
              </w:rPr>
              <w:pPrChange w:id="3232" w:author="KN-NZ-Presentation, Funktional" w:date="2017-06-14T12:30:00Z">
                <w:pPr>
                  <w:pStyle w:val="Tableheading"/>
                  <w:spacing w:before="20" w:after="20"/>
                </w:pPr>
              </w:pPrChange>
            </w:pPr>
          </w:p>
        </w:tc>
        <w:tc>
          <w:tcPr>
            <w:tcW w:w="7933" w:type="dxa"/>
            <w:vAlign w:val="center"/>
          </w:tcPr>
          <w:p w14:paraId="1C796D3B" w14:textId="2375DFA3" w:rsidR="00602254" w:rsidRPr="003C1896" w:rsidDel="00D33819" w:rsidRDefault="00602254">
            <w:pPr>
              <w:pStyle w:val="BodyText"/>
              <w:rPr>
                <w:del w:id="3233" w:author="KN-NZ-Presentation, Funktional" w:date="2017-06-14T12:30:00Z"/>
                <w:rFonts w:asciiTheme="majorHAnsi" w:hAnsiTheme="majorHAnsi" w:cstheme="majorHAnsi"/>
              </w:rPr>
              <w:pPrChange w:id="3234" w:author="KN-NZ-Presentation, Funktional" w:date="2017-06-14T12:30:00Z">
                <w:pPr>
                  <w:pStyle w:val="Tabletext"/>
                  <w:spacing w:before="20" w:after="20"/>
                </w:pPr>
              </w:pPrChange>
            </w:pPr>
          </w:p>
        </w:tc>
      </w:tr>
      <w:tr w:rsidR="00602254" w:rsidRPr="00F918B0" w:rsidDel="00D33819" w14:paraId="653BBFA1" w14:textId="7E181F6B" w:rsidTr="00AC01FD">
        <w:trPr>
          <w:trHeight w:hRule="exact" w:val="340"/>
          <w:del w:id="3235" w:author="KN-NZ-Presentation, Funktional" w:date="2017-06-14T12:30:00Z"/>
        </w:trPr>
        <w:tc>
          <w:tcPr>
            <w:tcW w:w="2263" w:type="dxa"/>
            <w:vAlign w:val="center"/>
          </w:tcPr>
          <w:p w14:paraId="79AA43AA" w14:textId="3ADD7497" w:rsidR="00602254" w:rsidRPr="003C1896" w:rsidDel="00D33819" w:rsidRDefault="00602254">
            <w:pPr>
              <w:pStyle w:val="BodyText"/>
              <w:rPr>
                <w:del w:id="3236" w:author="KN-NZ-Presentation, Funktional" w:date="2017-06-14T12:30:00Z"/>
                <w:rFonts w:asciiTheme="majorHAnsi" w:hAnsiTheme="majorHAnsi" w:cstheme="majorHAnsi"/>
              </w:rPr>
              <w:pPrChange w:id="3237" w:author="KN-NZ-Presentation, Funktional" w:date="2017-06-14T12:30:00Z">
                <w:pPr>
                  <w:pStyle w:val="Tableheading"/>
                  <w:spacing w:before="20" w:after="20"/>
                </w:pPr>
              </w:pPrChange>
            </w:pPr>
          </w:p>
        </w:tc>
        <w:tc>
          <w:tcPr>
            <w:tcW w:w="7933" w:type="dxa"/>
            <w:vAlign w:val="center"/>
          </w:tcPr>
          <w:p w14:paraId="13F2D0AA" w14:textId="5CCEA18A" w:rsidR="00602254" w:rsidRPr="003C1896" w:rsidDel="00D33819" w:rsidRDefault="00602254">
            <w:pPr>
              <w:pStyle w:val="BodyText"/>
              <w:rPr>
                <w:del w:id="3238" w:author="KN-NZ-Presentation, Funktional" w:date="2017-06-14T12:30:00Z"/>
                <w:rFonts w:asciiTheme="majorHAnsi" w:hAnsiTheme="majorHAnsi" w:cstheme="majorHAnsi"/>
              </w:rPr>
              <w:pPrChange w:id="3239" w:author="KN-NZ-Presentation, Funktional" w:date="2017-06-14T12:30:00Z">
                <w:pPr>
                  <w:pStyle w:val="Tabletext"/>
                  <w:spacing w:before="20" w:after="20"/>
                </w:pPr>
              </w:pPrChange>
            </w:pPr>
          </w:p>
        </w:tc>
      </w:tr>
      <w:tr w:rsidR="00602254" w:rsidRPr="00F918B0" w:rsidDel="00D33819" w14:paraId="2E2CD443" w14:textId="620053FC" w:rsidTr="00AC01FD">
        <w:trPr>
          <w:trHeight w:hRule="exact" w:val="340"/>
          <w:del w:id="3240" w:author="KN-NZ-Presentation, Funktional" w:date="2017-06-14T12:30:00Z"/>
        </w:trPr>
        <w:tc>
          <w:tcPr>
            <w:tcW w:w="2263" w:type="dxa"/>
            <w:vAlign w:val="center"/>
          </w:tcPr>
          <w:p w14:paraId="40337455" w14:textId="7E7A4879" w:rsidR="00602254" w:rsidRPr="003C1896" w:rsidDel="00D33819" w:rsidRDefault="00602254">
            <w:pPr>
              <w:pStyle w:val="BodyText"/>
              <w:rPr>
                <w:del w:id="3241" w:author="KN-NZ-Presentation, Funktional" w:date="2017-06-14T12:30:00Z"/>
                <w:rFonts w:asciiTheme="majorHAnsi" w:hAnsiTheme="majorHAnsi" w:cstheme="majorHAnsi"/>
              </w:rPr>
              <w:pPrChange w:id="3242" w:author="KN-NZ-Presentation, Funktional" w:date="2017-06-14T12:30:00Z">
                <w:pPr>
                  <w:pStyle w:val="Tableheading"/>
                  <w:spacing w:before="20" w:after="20"/>
                </w:pPr>
              </w:pPrChange>
            </w:pPr>
          </w:p>
        </w:tc>
        <w:tc>
          <w:tcPr>
            <w:tcW w:w="7933" w:type="dxa"/>
            <w:vAlign w:val="center"/>
          </w:tcPr>
          <w:p w14:paraId="1102A97D" w14:textId="343B4CDC" w:rsidR="00602254" w:rsidRPr="003C1896" w:rsidDel="00D33819" w:rsidRDefault="00602254">
            <w:pPr>
              <w:pStyle w:val="BodyText"/>
              <w:rPr>
                <w:del w:id="3243" w:author="KN-NZ-Presentation, Funktional" w:date="2017-06-14T12:30:00Z"/>
                <w:rFonts w:asciiTheme="majorHAnsi" w:hAnsiTheme="majorHAnsi" w:cstheme="majorHAnsi"/>
              </w:rPr>
              <w:pPrChange w:id="3244" w:author="KN-NZ-Presentation, Funktional" w:date="2017-06-14T12:30:00Z">
                <w:pPr>
                  <w:pStyle w:val="Tabletext"/>
                  <w:spacing w:before="20" w:after="20"/>
                </w:pPr>
              </w:pPrChange>
            </w:pPr>
          </w:p>
        </w:tc>
      </w:tr>
    </w:tbl>
    <w:commentRangeEnd w:id="2737"/>
    <w:p w14:paraId="08D7DC7E" w14:textId="41A2D000" w:rsidR="00F4695C" w:rsidRDefault="00804B9D">
      <w:pPr>
        <w:pStyle w:val="BodyText"/>
      </w:pPr>
      <w:del w:id="3245" w:author="KN-NZ-Presentation, Funktional" w:date="2017-06-14T12:30:00Z">
        <w:r w:rsidDel="00D33819">
          <w:rPr>
            <w:rStyle w:val="CommentReference"/>
          </w:rPr>
          <w:commentReference w:id="2737"/>
        </w:r>
      </w:del>
    </w:p>
    <w:sectPr w:rsidR="00F4695C" w:rsidSect="0029673C">
      <w:pgSz w:w="11906" w:h="16838" w:code="9"/>
      <w:pgMar w:top="567" w:right="794" w:bottom="567" w:left="907" w:header="850" w:footer="38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1" w:author="Gewies, Stefan" w:date="2017-06-14T15:00:00Z" w:initials="SG">
    <w:p w14:paraId="4E9CA56C" w14:textId="3E4A765E" w:rsidR="009618D6" w:rsidRDefault="009618D6">
      <w:pPr>
        <w:pStyle w:val="CommentText"/>
      </w:pPr>
      <w:r>
        <w:rPr>
          <w:rStyle w:val="CommentReference"/>
        </w:rPr>
        <w:annotationRef/>
      </w:r>
      <w:r>
        <w:t>Make an Update</w:t>
      </w:r>
    </w:p>
  </w:comment>
  <w:comment w:id="369" w:author="Gewies, Stefan" w:date="2017-06-13T12:55:00Z" w:initials="SG">
    <w:p w14:paraId="3689F40C" w14:textId="3BCE142B" w:rsidR="00083FFF" w:rsidRDefault="00083FFF">
      <w:pPr>
        <w:pStyle w:val="CommentText"/>
      </w:pPr>
      <w:r>
        <w:rPr>
          <w:rStyle w:val="CommentReference"/>
        </w:rPr>
        <w:annotationRef/>
      </w:r>
      <w:r>
        <w:t>Recommendation on eNAV20</w:t>
      </w:r>
    </w:p>
    <w:p w14:paraId="5C940383" w14:textId="65644B65" w:rsidR="00083FFF" w:rsidRDefault="00083FFF">
      <w:pPr>
        <w:pStyle w:val="CommentText"/>
      </w:pPr>
      <w:r>
        <w:t>Prevent the usage of abbreviations like P, P4R, R4P, and P which are not common.</w:t>
      </w:r>
    </w:p>
    <w:p w14:paraId="1F048489" w14:textId="69D1D1C6" w:rsidR="00083FFF" w:rsidRDefault="00083FFF">
      <w:pPr>
        <w:pStyle w:val="CommentText"/>
      </w:pPr>
    </w:p>
  </w:comment>
  <w:comment w:id="778" w:author="KN-NZ-Presentation, Funktional" w:date="2017-06-13T12:55:00Z" w:initials="KF">
    <w:p w14:paraId="72A8E190" w14:textId="295029E1" w:rsidR="00083FFF" w:rsidRDefault="00083FFF">
      <w:pPr>
        <w:pStyle w:val="CommentText"/>
      </w:pPr>
      <w:r>
        <w:rPr>
          <w:rStyle w:val="CommentReference"/>
        </w:rPr>
        <w:annotationRef/>
      </w:r>
      <w:r>
        <w:t>Do we need it?</w:t>
      </w:r>
    </w:p>
  </w:comment>
  <w:comment w:id="806" w:author="KN-NZ-Presentation, Funktional" w:date="2017-06-13T12:55:00Z" w:initials="KF">
    <w:p w14:paraId="6C7F4792" w14:textId="3FC48ED9" w:rsidR="00083FFF" w:rsidRDefault="00083FFF">
      <w:pPr>
        <w:pStyle w:val="CommentText"/>
      </w:pPr>
      <w:r>
        <w:rPr>
          <w:rStyle w:val="CommentReference"/>
        </w:rPr>
        <w:annotationRef/>
      </w:r>
      <w:r>
        <w:t>Remove or find another place</w:t>
      </w:r>
    </w:p>
  </w:comment>
  <w:comment w:id="889" w:author="Gewies, Stefan" w:date="2017-06-13T12:55:00Z" w:initials="SG">
    <w:p w14:paraId="2D02071F" w14:textId="5695EC46" w:rsidR="00083FFF" w:rsidRDefault="00083FFF" w:rsidP="0047514D">
      <w:pPr>
        <w:pStyle w:val="CommentText"/>
      </w:pPr>
      <w:r>
        <w:rPr>
          <w:rStyle w:val="CommentReference"/>
        </w:rPr>
        <w:annotationRef/>
      </w:r>
      <w:r>
        <w:t>Recommendation on eNAV20</w:t>
      </w:r>
    </w:p>
    <w:p w14:paraId="008943FE" w14:textId="41D7EB4E" w:rsidR="00083FFF" w:rsidRDefault="00083FFF" w:rsidP="0047514D">
      <w:pPr>
        <w:pStyle w:val="CommentText"/>
      </w:pPr>
      <w:r>
        <w:t>Change to a more common term e.g. latency</w:t>
      </w:r>
    </w:p>
    <w:p w14:paraId="0CCDCCDE" w14:textId="4E391FE4" w:rsidR="00083FFF" w:rsidRDefault="00083FFF">
      <w:pPr>
        <w:pStyle w:val="CommentText"/>
      </w:pPr>
    </w:p>
  </w:comment>
  <w:comment w:id="1091" w:author="Alan Grant" w:date="2017-06-13T12:55:00Z" w:initials="AG">
    <w:p w14:paraId="60DFDB8D" w14:textId="77777777" w:rsidR="00083FFF" w:rsidRDefault="00083FFF">
      <w:pPr>
        <w:pStyle w:val="CommentText"/>
      </w:pPr>
      <w:r>
        <w:rPr>
          <w:rStyle w:val="CommentReference"/>
        </w:rPr>
        <w:annotationRef/>
      </w:r>
      <w:r>
        <w:t>Recommendation on eNAV20</w:t>
      </w:r>
    </w:p>
    <w:p w14:paraId="5C32928E" w14:textId="06F6AB09" w:rsidR="00083FFF" w:rsidRDefault="00083FFF">
      <w:pPr>
        <w:pStyle w:val="CommentText"/>
      </w:pPr>
      <w:r>
        <w:t>Remove it?</w:t>
      </w:r>
    </w:p>
  </w:comment>
  <w:comment w:id="1169" w:author="Gewies, Stefan" w:date="2017-06-14T15:02:00Z" w:initials="SG">
    <w:p w14:paraId="0759F81B" w14:textId="49A495ED" w:rsidR="009618D6" w:rsidRDefault="009618D6">
      <w:pPr>
        <w:pStyle w:val="CommentText"/>
      </w:pPr>
      <w:r>
        <w:rPr>
          <w:rStyle w:val="CommentReference"/>
        </w:rPr>
        <w:annotationRef/>
      </w:r>
      <w:r>
        <w:t>Give reference</w:t>
      </w:r>
    </w:p>
  </w:comment>
  <w:comment w:id="1179" w:author="Gewies, Stefan" w:date="2017-06-14T15:02:00Z" w:initials="SG">
    <w:p w14:paraId="4A187053" w14:textId="7E34BEA1" w:rsidR="009618D6" w:rsidRDefault="009618D6">
      <w:pPr>
        <w:pStyle w:val="CommentText"/>
      </w:pPr>
      <w:r>
        <w:rPr>
          <w:rStyle w:val="CommentReference"/>
        </w:rPr>
        <w:annotationRef/>
      </w:r>
      <w:r>
        <w:t>Give reference</w:t>
      </w:r>
    </w:p>
  </w:comment>
  <w:comment w:id="1319" w:author="Gewies, Stefan" w:date="2017-06-13T12:55:00Z" w:initials="SG">
    <w:p w14:paraId="41620181" w14:textId="26F00427" w:rsidR="00083FFF" w:rsidRPr="00946159" w:rsidRDefault="00083FFF">
      <w:pPr>
        <w:pStyle w:val="CommentText"/>
        <w:rPr>
          <w:lang w:val="en-US"/>
        </w:rPr>
      </w:pPr>
      <w:r>
        <w:rPr>
          <w:rStyle w:val="CommentReference"/>
        </w:rPr>
        <w:annotationRef/>
      </w:r>
      <w:r w:rsidRPr="00946159">
        <w:rPr>
          <w:lang w:val="en-US"/>
        </w:rPr>
        <w:t xml:space="preserve">Recommendation on eNAV20 </w:t>
      </w:r>
    </w:p>
    <w:p w14:paraId="3CBA8C19" w14:textId="413694F5" w:rsidR="00083FFF" w:rsidRPr="00946159" w:rsidRDefault="00083FFF">
      <w:pPr>
        <w:pStyle w:val="CommentText"/>
        <w:rPr>
          <w:lang w:val="en-US"/>
        </w:rPr>
      </w:pPr>
      <w:r w:rsidRPr="00946159">
        <w:rPr>
          <w:lang w:val="en-US"/>
        </w:rPr>
        <w:t>Improve readability</w:t>
      </w:r>
    </w:p>
  </w:comment>
  <w:comment w:id="1492" w:author="Gewies, Stefan" w:date="2017-06-14T15:03:00Z" w:initials="SG">
    <w:p w14:paraId="48821EBF" w14:textId="5BDAE627" w:rsidR="009618D6" w:rsidRDefault="009618D6">
      <w:pPr>
        <w:pStyle w:val="CommentText"/>
      </w:pPr>
      <w:r>
        <w:rPr>
          <w:rStyle w:val="CommentReference"/>
        </w:rPr>
        <w:annotationRef/>
      </w:r>
      <w:r>
        <w:t>Give reference</w:t>
      </w:r>
    </w:p>
  </w:comment>
  <w:comment w:id="1498" w:author="Gewies, Stefan" w:date="2017-06-13T12:55:00Z" w:initials="SG">
    <w:p w14:paraId="7125FDC2" w14:textId="77777777" w:rsidR="00083FFF" w:rsidRDefault="00083FFF">
      <w:pPr>
        <w:pStyle w:val="CommentText"/>
      </w:pPr>
      <w:r>
        <w:rPr>
          <w:rStyle w:val="CommentReference"/>
        </w:rPr>
        <w:annotationRef/>
      </w:r>
      <w:r>
        <w:t>Recommendation on eNAV20</w:t>
      </w:r>
    </w:p>
    <w:p w14:paraId="3B902DA6" w14:textId="3F754474" w:rsidR="00083FFF" w:rsidRDefault="00083FFF" w:rsidP="008B7E60">
      <w:pPr>
        <w:pStyle w:val="CommentText"/>
        <w:numPr>
          <w:ilvl w:val="0"/>
          <w:numId w:val="90"/>
        </w:numPr>
      </w:pPr>
      <w:r>
        <w:t xml:space="preserve">Verify, if all systems are included from </w:t>
      </w:r>
      <w:proofErr w:type="spellStart"/>
      <w:r>
        <w:t>NavGuide</w:t>
      </w:r>
      <w:proofErr w:type="spellEnd"/>
      <w:r>
        <w:t xml:space="preserve"> </w:t>
      </w:r>
    </w:p>
    <w:p w14:paraId="60FD915D" w14:textId="6160778F" w:rsidR="00083FFF" w:rsidRDefault="00083FFF" w:rsidP="008B7E60">
      <w:pPr>
        <w:pStyle w:val="CommentText"/>
        <w:numPr>
          <w:ilvl w:val="0"/>
          <w:numId w:val="90"/>
        </w:numPr>
      </w:pPr>
      <w:r>
        <w:t>Mark system for High Accuracy</w:t>
      </w:r>
    </w:p>
  </w:comment>
  <w:comment w:id="1634" w:author="Gewies, Stefan" w:date="2017-06-14T15:03:00Z" w:initials="SG">
    <w:p w14:paraId="77BC5210" w14:textId="2491FB83" w:rsidR="009618D6" w:rsidRDefault="009618D6">
      <w:pPr>
        <w:pStyle w:val="CommentText"/>
      </w:pPr>
      <w:r>
        <w:rPr>
          <w:rStyle w:val="CommentReference"/>
        </w:rPr>
        <w:annotationRef/>
      </w:r>
      <w:r>
        <w:t>Prove name of services and their accuracies</w:t>
      </w:r>
    </w:p>
  </w:comment>
  <w:comment w:id="2033" w:author="Gewies, Stefan" w:date="2017-06-14T15:06:00Z" w:initials="SG">
    <w:p w14:paraId="6D0701DD" w14:textId="1F002247" w:rsidR="009618D6" w:rsidRDefault="009618D6">
      <w:pPr>
        <w:pStyle w:val="CommentText"/>
      </w:pPr>
      <w:r>
        <w:rPr>
          <w:rStyle w:val="CommentReference"/>
        </w:rPr>
        <w:annotationRef/>
      </w:r>
      <w:proofErr w:type="spellStart"/>
      <w:r>
        <w:t>Summerise</w:t>
      </w:r>
      <w:proofErr w:type="spellEnd"/>
      <w:r>
        <w:t xml:space="preserve"> text below towards restrictions of RTK</w:t>
      </w:r>
    </w:p>
  </w:comment>
  <w:comment w:id="2051" w:author="Gewies, Stefan" w:date="2017-06-14T15:04:00Z" w:initials="SG">
    <w:p w14:paraId="0F6AA50A" w14:textId="6045B393" w:rsidR="009618D6" w:rsidRDefault="009618D6">
      <w:pPr>
        <w:pStyle w:val="CommentText"/>
      </w:pPr>
      <w:r>
        <w:rPr>
          <w:rStyle w:val="CommentReference"/>
        </w:rPr>
        <w:annotationRef/>
      </w:r>
      <w:r>
        <w:t>Remove it</w:t>
      </w:r>
    </w:p>
  </w:comment>
  <w:comment w:id="2335" w:author="Gewies, Stefan" w:date="2017-06-14T15:07:00Z" w:initials="SG">
    <w:p w14:paraId="575CA38D" w14:textId="1EDE5091" w:rsidR="009618D6" w:rsidRDefault="009618D6">
      <w:pPr>
        <w:pStyle w:val="CommentText"/>
      </w:pPr>
      <w:r>
        <w:rPr>
          <w:rStyle w:val="CommentReference"/>
        </w:rPr>
        <w:annotationRef/>
      </w:r>
      <w:r>
        <w:t>Additional specific information towards PPP</w:t>
      </w:r>
    </w:p>
  </w:comment>
  <w:comment w:id="2492" w:author="Gewies, Stefan" w:date="2017-06-13T17:57:00Z" w:initials="SG">
    <w:p w14:paraId="16460FA2" w14:textId="77777777" w:rsidR="00083FFF" w:rsidRPr="00946159" w:rsidRDefault="00083FFF" w:rsidP="00884484">
      <w:pPr>
        <w:pStyle w:val="CommentText"/>
        <w:rPr>
          <w:lang w:val="en-US"/>
        </w:rPr>
      </w:pPr>
      <w:r>
        <w:rPr>
          <w:rStyle w:val="CommentReference"/>
        </w:rPr>
        <w:annotationRef/>
      </w:r>
      <w:r w:rsidRPr="00946159">
        <w:rPr>
          <w:lang w:val="en-US"/>
        </w:rPr>
        <w:t xml:space="preserve">Recommendation on eNAV20 </w:t>
      </w:r>
    </w:p>
    <w:p w14:paraId="18D2854F" w14:textId="77777777" w:rsidR="00083FFF" w:rsidRPr="00946159" w:rsidRDefault="00083FFF" w:rsidP="00884484">
      <w:pPr>
        <w:pStyle w:val="CommentText"/>
        <w:rPr>
          <w:lang w:val="en-US"/>
        </w:rPr>
      </w:pPr>
      <w:r w:rsidRPr="00946159">
        <w:rPr>
          <w:lang w:val="en-US"/>
        </w:rPr>
        <w:t>Improve readability</w:t>
      </w:r>
    </w:p>
  </w:comment>
  <w:comment w:id="2737" w:author="Gewies, Stefan" w:date="2017-06-13T12:55:00Z" w:initials="SG">
    <w:p w14:paraId="3D643849" w14:textId="77777777" w:rsidR="00083FFF" w:rsidRPr="009618D6" w:rsidRDefault="00083FFF">
      <w:pPr>
        <w:pStyle w:val="CommentText"/>
        <w:rPr>
          <w:lang w:val="en-US"/>
        </w:rPr>
      </w:pPr>
      <w:r>
        <w:rPr>
          <w:rStyle w:val="CommentReference"/>
        </w:rPr>
        <w:annotationRef/>
      </w:r>
      <w:r w:rsidRPr="009618D6">
        <w:rPr>
          <w:lang w:val="en-US"/>
        </w:rPr>
        <w:t>Recommendation on eNAV20</w:t>
      </w:r>
    </w:p>
    <w:p w14:paraId="5C751510" w14:textId="3C9F6ABB" w:rsidR="00083FFF" w:rsidRPr="009618D6" w:rsidRDefault="00083FFF">
      <w:pPr>
        <w:pStyle w:val="CommentText"/>
        <w:rPr>
          <w:lang w:val="en-US"/>
        </w:rPr>
      </w:pPr>
      <w:r w:rsidRPr="009618D6">
        <w:rPr>
          <w:lang w:val="en-US"/>
        </w:rPr>
        <w:t>Should be a separate Guideline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9CA56C" w15:done="0"/>
  <w15:commentEx w15:paraId="1F048489" w15:done="0"/>
  <w15:commentEx w15:paraId="72A8E190" w15:done="0"/>
  <w15:commentEx w15:paraId="6C7F4792" w15:done="0"/>
  <w15:commentEx w15:paraId="0CCDCCDE" w15:done="0"/>
  <w15:commentEx w15:paraId="5C32928E" w15:done="0"/>
  <w15:commentEx w15:paraId="0759F81B" w15:done="0"/>
  <w15:commentEx w15:paraId="4A187053" w15:done="0"/>
  <w15:commentEx w15:paraId="3CBA8C19" w15:done="0"/>
  <w15:commentEx w15:paraId="48821EBF" w15:done="0"/>
  <w15:commentEx w15:paraId="60FD915D" w15:done="0"/>
  <w15:commentEx w15:paraId="77BC5210" w15:done="0"/>
  <w15:commentEx w15:paraId="6D0701DD" w15:done="0"/>
  <w15:commentEx w15:paraId="0F6AA50A" w15:done="0"/>
  <w15:commentEx w15:paraId="575CA38D" w15:done="0"/>
  <w15:commentEx w15:paraId="18D2854F" w15:done="0"/>
  <w15:commentEx w15:paraId="5C7515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EB27B" w14:textId="77777777" w:rsidR="00B10066" w:rsidRDefault="00B10066" w:rsidP="003274DB">
      <w:r>
        <w:separator/>
      </w:r>
    </w:p>
    <w:p w14:paraId="12B20BA0" w14:textId="77777777" w:rsidR="00B10066" w:rsidRDefault="00B10066"/>
    <w:p w14:paraId="5374C52D" w14:textId="77777777" w:rsidR="00B10066" w:rsidRDefault="00B10066"/>
  </w:endnote>
  <w:endnote w:type="continuationSeparator" w:id="0">
    <w:p w14:paraId="12FB6FEE" w14:textId="77777777" w:rsidR="00B10066" w:rsidRDefault="00B10066" w:rsidP="003274DB">
      <w:r>
        <w:continuationSeparator/>
      </w:r>
    </w:p>
    <w:p w14:paraId="5301AD1D" w14:textId="77777777" w:rsidR="00B10066" w:rsidRDefault="00B10066"/>
    <w:p w14:paraId="025B1F76" w14:textId="77777777" w:rsidR="00B10066" w:rsidRDefault="00B100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C998F" w14:textId="77777777" w:rsidR="00083FFF" w:rsidRDefault="00083FF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3BE748" w14:textId="77777777" w:rsidR="00083FFF" w:rsidRDefault="00083FF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2470F3" w14:textId="77777777" w:rsidR="00083FFF" w:rsidRDefault="00083FF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0DF22B" w14:textId="77777777" w:rsidR="00083FFF" w:rsidRDefault="00083FF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51037EF" w14:textId="77777777" w:rsidR="00083FFF" w:rsidRDefault="00083FFF"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44AE9" w14:textId="77777777" w:rsidR="00083FFF" w:rsidRDefault="00083FFF"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FD299D5" wp14:editId="2D6469B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2D1B4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5E5ACD98" w14:textId="77777777" w:rsidR="00083FFF" w:rsidRPr="00ED2A8D" w:rsidRDefault="00083FFF" w:rsidP="008747E0">
    <w:pPr>
      <w:pStyle w:val="Footer"/>
    </w:pPr>
    <w:r w:rsidRPr="00442889">
      <w:rPr>
        <w:noProof/>
        <w:lang w:val="en-IE" w:eastAsia="en-IE"/>
      </w:rPr>
      <w:drawing>
        <wp:anchor distT="0" distB="0" distL="114300" distR="114300" simplePos="0" relativeHeight="251661312" behindDoc="1" locked="0" layoutInCell="1" allowOverlap="1" wp14:anchorId="0038ED40" wp14:editId="22F25A36">
          <wp:simplePos x="0" y="0"/>
          <wp:positionH relativeFrom="page">
            <wp:posOffset>543560</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C8E3149" w14:textId="77777777" w:rsidR="00083FFF" w:rsidRPr="00ED2A8D" w:rsidRDefault="00083FFF" w:rsidP="008747E0">
    <w:pPr>
      <w:pStyle w:val="Footer"/>
    </w:pPr>
  </w:p>
  <w:p w14:paraId="56059B07" w14:textId="77777777" w:rsidR="00083FFF" w:rsidRPr="00ED2A8D" w:rsidRDefault="00083FFF" w:rsidP="008747E0">
    <w:pPr>
      <w:pStyle w:val="Footer"/>
    </w:pPr>
  </w:p>
  <w:p w14:paraId="30194FC2" w14:textId="77777777" w:rsidR="00083FFF" w:rsidRPr="00ED2A8D" w:rsidRDefault="00083FFF"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89161" w14:textId="77777777" w:rsidR="00083FFF" w:rsidRDefault="00083FFF"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D9C22B1" wp14:editId="49EBD603">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7B816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FBDFFE4" w14:textId="77777777" w:rsidR="00083FFF" w:rsidRPr="003976D9" w:rsidRDefault="00083FFF" w:rsidP="00525922">
    <w:pPr>
      <w:pStyle w:val="Footerlandscape"/>
      <w:rPr>
        <w:rStyle w:val="PageNumber"/>
        <w:szCs w:val="15"/>
        <w:lang w:val="de-DE"/>
      </w:rPr>
    </w:pPr>
    <w:r w:rsidRPr="00C907DF">
      <w:rPr>
        <w:szCs w:val="15"/>
      </w:rPr>
      <w:fldChar w:fldCharType="begin"/>
    </w:r>
    <w:r w:rsidRPr="003976D9">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3976D9">
      <w:rPr>
        <w:szCs w:val="15"/>
        <w:lang w:val="de-DE"/>
      </w:rPr>
      <w:t xml:space="preserve"> </w:t>
    </w:r>
    <w:r>
      <w:rPr>
        <w:szCs w:val="15"/>
      </w:rPr>
      <w:fldChar w:fldCharType="begin"/>
    </w:r>
    <w:r w:rsidRPr="003976D9">
      <w:rPr>
        <w:szCs w:val="15"/>
        <w:lang w:val="de-DE"/>
      </w:rPr>
      <w:instrText xml:space="preserve"> STYLEREF "Document number" \* MERGEFORMAT </w:instrText>
    </w:r>
    <w:r>
      <w:rPr>
        <w:szCs w:val="15"/>
      </w:rPr>
      <w:fldChar w:fldCharType="separate"/>
    </w:r>
    <w:r>
      <w:rPr>
        <w:noProof/>
        <w:szCs w:val="15"/>
        <w:lang w:val="de-DE"/>
      </w:rPr>
      <w:t>1XXX</w:t>
    </w:r>
    <w:r>
      <w:rPr>
        <w:szCs w:val="15"/>
      </w:rPr>
      <w:fldChar w:fldCharType="end"/>
    </w:r>
    <w:r w:rsidRPr="003976D9">
      <w:rPr>
        <w:szCs w:val="15"/>
        <w:lang w:val="de-DE"/>
      </w:rPr>
      <w:t xml:space="preserve"> – </w:t>
    </w:r>
    <w:r>
      <w:rPr>
        <w:szCs w:val="15"/>
      </w:rPr>
      <w:fldChar w:fldCharType="begin"/>
    </w:r>
    <w:r w:rsidRPr="003976D9">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170EBCE0" w14:textId="77777777" w:rsidR="00083FFF" w:rsidRPr="00525922" w:rsidRDefault="00083FF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 (Draft – V2.0)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4E330" w14:textId="77777777" w:rsidR="00083FFF" w:rsidRPr="00C716E5" w:rsidRDefault="00083FFF" w:rsidP="00C716E5">
    <w:pPr>
      <w:pStyle w:val="Footer"/>
      <w:rPr>
        <w:sz w:val="15"/>
        <w:szCs w:val="15"/>
      </w:rPr>
    </w:pPr>
  </w:p>
  <w:p w14:paraId="675C7D7B" w14:textId="77777777" w:rsidR="00083FFF" w:rsidRDefault="00083FFF" w:rsidP="00C716E5">
    <w:pPr>
      <w:pStyle w:val="Footerportrait"/>
    </w:pPr>
  </w:p>
  <w:p w14:paraId="6246B7BD" w14:textId="77777777" w:rsidR="00083FFF" w:rsidRPr="000D4A6E" w:rsidRDefault="00B10066" w:rsidP="00C716E5">
    <w:pPr>
      <w:pStyle w:val="Footerportrait"/>
    </w:pPr>
    <w:r>
      <w:fldChar w:fldCharType="begin"/>
    </w:r>
    <w:r>
      <w:instrText xml:space="preserve"> STYLEREF "Document type" \* MERGEFORMAT </w:instrText>
    </w:r>
    <w:r>
      <w:fldChar w:fldCharType="separate"/>
    </w:r>
    <w:r w:rsidR="000A518B">
      <w:t>IALA Guideline</w:t>
    </w:r>
    <w:r>
      <w:fldChar w:fldCharType="end"/>
    </w:r>
    <w:r w:rsidR="00083FFF" w:rsidRPr="00C907DF">
      <w:t xml:space="preserve"> </w:t>
    </w:r>
    <w:r>
      <w:fldChar w:fldCharType="begin"/>
    </w:r>
    <w:r>
      <w:instrText xml:space="preserve"> STYLEREF "Document number" \* MERGEFORMAT </w:instrText>
    </w:r>
    <w:r>
      <w:fldChar w:fldCharType="separate"/>
    </w:r>
    <w:r w:rsidR="000A518B">
      <w:t>1XXX</w:t>
    </w:r>
    <w:r>
      <w:fldChar w:fldCharType="end"/>
    </w:r>
    <w:r w:rsidR="00083FFF" w:rsidRPr="00C907DF">
      <w:t xml:space="preserve"> –</w:t>
    </w:r>
    <w:r w:rsidR="00083FFF">
      <w:t xml:space="preserve"> </w:t>
    </w:r>
    <w:r>
      <w:fldChar w:fldCharType="begin"/>
    </w:r>
    <w:r>
      <w:instrText xml:space="preserve"> STYLEREF "Document name" \* MERGEFORMAT </w:instrText>
    </w:r>
    <w:r>
      <w:fldChar w:fldCharType="separate"/>
    </w:r>
    <w:r w:rsidR="000A518B">
      <w:t>Systems and services for high-accuracy positioning and ranging</w:t>
    </w:r>
    <w:r>
      <w:fldChar w:fldCharType="end"/>
    </w:r>
  </w:p>
  <w:p w14:paraId="294FDC72" w14:textId="77777777" w:rsidR="00083FFF" w:rsidRPr="00DA7852" w:rsidRDefault="00083FFF" w:rsidP="00D74AE1">
    <w:pPr>
      <w:rPr>
        <w:ins w:id="11" w:author="Gewies, Stefan" w:date="2017-06-12T08:31:00Z"/>
        <w:rPrChange w:id="12" w:author="Gewies, Stefan" w:date="2017-06-12T08:31:00Z">
          <w:rPr>
            <w:ins w:id="13" w:author="Gewies, Stefan" w:date="2017-06-12T08:31:00Z"/>
            <w:b/>
            <w:color w:val="00558C"/>
            <w:sz w:val="28"/>
          </w:rPr>
        </w:rPrChange>
      </w:rPr>
    </w:pPr>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0A518B">
      <w:rPr>
        <w:b/>
        <w:noProof/>
        <w:color w:val="00558C"/>
        <w:sz w:val="15"/>
        <w:lang w:val="en-US"/>
      </w:rPr>
      <w:t>Edition 1.0 (Draft – V2V10.0)</w:t>
    </w:r>
    <w:r w:rsidRPr="000D4A6E">
      <w:rPr>
        <w:b/>
        <w:noProof/>
        <w:color w:val="00558C"/>
        <w:sz w:val="15"/>
        <w:lang w:val="en-US"/>
      </w:rPr>
      <w:fldChar w:fldCharType="end"/>
    </w:r>
    <w:r w:rsidRPr="000D4A6E">
      <w:rPr>
        <w:b/>
        <w:noProof/>
        <w:color w:val="00558C"/>
        <w:sz w:val="15"/>
        <w:lang w:val="en-US"/>
      </w:rPr>
      <w:t xml:space="preserve">  </w:t>
    </w:r>
    <w:r>
      <w:rPr>
        <w:b/>
        <w:noProof/>
        <w:color w:val="00558C"/>
        <w:sz w:val="15"/>
        <w:lang w:val="en-US"/>
      </w:rPr>
      <w:fldChar w:fldCharType="begin"/>
    </w:r>
    <w:r w:rsidRPr="000D4A6E">
      <w:rPr>
        <w:b/>
        <w:noProof/>
        <w:color w:val="00558C"/>
        <w:sz w:val="15"/>
        <w:lang w:val="en-US"/>
      </w:rPr>
      <w:instrText xml:space="preserve"> REF Date \h  \* MERGEFORMAT </w:instrText>
    </w:r>
    <w:r>
      <w:rPr>
        <w:b/>
        <w:noProof/>
        <w:color w:val="00558C"/>
        <w:sz w:val="15"/>
        <w:lang w:val="en-US"/>
      </w:rPr>
    </w:r>
    <w:r>
      <w:rPr>
        <w:b/>
        <w:noProof/>
        <w:color w:val="00558C"/>
        <w:sz w:val="15"/>
        <w:lang w:val="en-US"/>
      </w:rPr>
      <w:fldChar w:fldCharType="separate"/>
    </w:r>
    <w:ins w:id="14" w:author="Gewies, Stefan" w:date="2017-06-12T08:31:00Z">
      <w:r w:rsidRPr="00DA7852">
        <w:rPr>
          <w:b/>
          <w:noProof/>
          <w:color w:val="00558C"/>
          <w:sz w:val="15"/>
          <w:lang w:val="en-US"/>
          <w:rPrChange w:id="15" w:author="Gewies, Stefan" w:date="2017-06-12T08:31:00Z">
            <w:rPr>
              <w:b/>
              <w:color w:val="00558C"/>
              <w:sz w:val="28"/>
            </w:rPr>
          </w:rPrChange>
        </w:rPr>
        <w:t>27/02/2017</w:t>
      </w:r>
      <w:r w:rsidRPr="00DA7852">
        <w:br w:type="page"/>
      </w:r>
    </w:ins>
    <w:del w:id="16" w:author="Gewies, Stefan" w:date="2017-06-12T08:31:00Z">
      <w:r w:rsidRPr="00DA2ABA" w:rsidDel="00DA7852">
        <w:rPr>
          <w:b/>
          <w:noProof/>
          <w:color w:val="00558C"/>
          <w:sz w:val="15"/>
          <w:lang w:val="en-US"/>
        </w:rPr>
        <w:delText>27/02/2017</w:delText>
      </w:r>
      <w:r w:rsidRPr="00DA2ABA" w:rsidDel="00DA7852">
        <w:br w:type="page"/>
      </w:r>
    </w:del>
    <w:r>
      <w:fldChar w:fldCharType="end"/>
    </w:r>
    <w:r>
      <w:tab/>
    </w:r>
    <w:r>
      <w:tab/>
    </w:r>
    <w:r>
      <w:tab/>
    </w:r>
    <w:r>
      <w:tab/>
    </w:r>
    <w:r>
      <w:tab/>
    </w:r>
    <w:r>
      <w:tab/>
    </w:r>
    <w:r>
      <w:tab/>
    </w:r>
    <w:r>
      <w:tab/>
    </w:r>
    <w:r>
      <w:tab/>
    </w:r>
    <w:r>
      <w:tab/>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0A518B">
      <w:rPr>
        <w:rStyle w:val="PageNumber"/>
        <w:noProof/>
        <w:szCs w:val="15"/>
      </w:rPr>
      <w:t>5</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02479" w14:textId="77777777" w:rsidR="00083FFF" w:rsidRDefault="00083FFF" w:rsidP="00C716E5">
    <w:pPr>
      <w:pStyle w:val="Footer"/>
    </w:pPr>
  </w:p>
  <w:p w14:paraId="58143376" w14:textId="77777777" w:rsidR="00083FFF" w:rsidRDefault="00083FFF" w:rsidP="00C716E5">
    <w:pPr>
      <w:pStyle w:val="Footerportrait"/>
    </w:pPr>
  </w:p>
  <w:p w14:paraId="1A07194D" w14:textId="77777777" w:rsidR="00083FFF" w:rsidRPr="00C907DF" w:rsidRDefault="00B10066" w:rsidP="00C716E5">
    <w:pPr>
      <w:pStyle w:val="Footerportrait"/>
      <w:rPr>
        <w:rStyle w:val="PageNumber"/>
        <w:szCs w:val="15"/>
      </w:rPr>
    </w:pPr>
    <w:r>
      <w:fldChar w:fldCharType="begin"/>
    </w:r>
    <w:r>
      <w:instrText xml:space="preserve"> STYLEREF "Document type" \* MERGEFORMAT </w:instrText>
    </w:r>
    <w:r>
      <w:fldChar w:fldCharType="separate"/>
    </w:r>
    <w:r w:rsidR="000A518B">
      <w:t>IALA Guideline</w:t>
    </w:r>
    <w:r>
      <w:fldChar w:fldCharType="end"/>
    </w:r>
    <w:r w:rsidR="00083FFF" w:rsidRPr="00C907DF">
      <w:t xml:space="preserve"> </w:t>
    </w:r>
    <w:r>
      <w:fldChar w:fldCharType="begin"/>
    </w:r>
    <w:r>
      <w:instrText xml:space="preserve"> STYLEREF "Document number" \* MERGEFORMAT </w:instrText>
    </w:r>
    <w:r>
      <w:fldChar w:fldCharType="separate"/>
    </w:r>
    <w:r w:rsidR="000A518B">
      <w:t>1XXX</w:t>
    </w:r>
    <w:r>
      <w:fldChar w:fldCharType="end"/>
    </w:r>
    <w:r w:rsidR="00083FFF" w:rsidRPr="00C907DF">
      <w:t xml:space="preserve"> –</w:t>
    </w:r>
    <w:r w:rsidR="00083FFF">
      <w:t xml:space="preserve"> </w:t>
    </w:r>
    <w:r>
      <w:fldChar w:fldCharType="begin"/>
    </w:r>
    <w:r>
      <w:instrText xml:space="preserve"> STYLEREF "Document name" \* MERGEFORMAT </w:instrText>
    </w:r>
    <w:r>
      <w:fldChar w:fldCharType="separate"/>
    </w:r>
    <w:r w:rsidR="000A518B">
      <w:t>Systems and services for high-accuracy positioning and ranging</w:t>
    </w:r>
    <w:r>
      <w:fldChar w:fldCharType="end"/>
    </w:r>
  </w:p>
  <w:p w14:paraId="15CA2A68" w14:textId="77777777" w:rsidR="00083FFF" w:rsidRPr="00DA7852" w:rsidRDefault="00083FFF" w:rsidP="00D74AE1">
    <w:pPr>
      <w:rPr>
        <w:ins w:id="71" w:author="Gewies, Stefan" w:date="2017-06-12T08:31:00Z"/>
        <w:rPrChange w:id="72" w:author="Gewies, Stefan" w:date="2017-06-12T08:31:00Z">
          <w:rPr>
            <w:ins w:id="73" w:author="Gewies, Stefan" w:date="2017-06-12T08:31:00Z"/>
            <w:b/>
            <w:color w:val="00558C"/>
            <w:sz w:val="28"/>
          </w:rPr>
        </w:rPrChange>
      </w:rPr>
    </w:pPr>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0A518B">
      <w:rPr>
        <w:b/>
        <w:noProof/>
        <w:color w:val="00558C"/>
        <w:sz w:val="15"/>
        <w:lang w:val="en-US"/>
      </w:rPr>
      <w:t>Edition 1.0 (Draft – V2V10.0)</w:t>
    </w:r>
    <w:r w:rsidRPr="000D4A6E">
      <w:rPr>
        <w:b/>
        <w:noProof/>
        <w:color w:val="00558C"/>
        <w:sz w:val="15"/>
        <w:lang w:val="en-US"/>
      </w:rPr>
      <w:fldChar w:fldCharType="end"/>
    </w:r>
    <w:r w:rsidRPr="000D4A6E">
      <w:rPr>
        <w:b/>
        <w:noProof/>
        <w:color w:val="00558C"/>
        <w:sz w:val="15"/>
        <w:lang w:val="en-US"/>
      </w:rPr>
      <w:t xml:space="preserve"> </w:t>
    </w:r>
    <w:r w:rsidRPr="000D4A6E">
      <w:rPr>
        <w:b/>
        <w:noProof/>
        <w:color w:val="00558C"/>
        <w:sz w:val="15"/>
        <w:lang w:val="en-US"/>
      </w:rPr>
      <w:fldChar w:fldCharType="begin"/>
    </w:r>
    <w:r w:rsidRPr="000D4A6E">
      <w:rPr>
        <w:b/>
        <w:noProof/>
        <w:color w:val="00558C"/>
        <w:sz w:val="15"/>
        <w:lang w:val="en-US"/>
      </w:rPr>
      <w:instrText xml:space="preserve"> REF Date \h  \* MERGEFORMAT </w:instrText>
    </w:r>
    <w:r w:rsidRPr="000D4A6E">
      <w:rPr>
        <w:b/>
        <w:noProof/>
        <w:color w:val="00558C"/>
        <w:sz w:val="15"/>
        <w:lang w:val="en-US"/>
      </w:rPr>
    </w:r>
    <w:r w:rsidRPr="000D4A6E">
      <w:rPr>
        <w:b/>
        <w:noProof/>
        <w:color w:val="00558C"/>
        <w:sz w:val="15"/>
        <w:lang w:val="en-US"/>
      </w:rPr>
      <w:fldChar w:fldCharType="separate"/>
    </w:r>
    <w:ins w:id="74" w:author="Gewies, Stefan" w:date="2017-06-12T08:31:00Z">
      <w:r w:rsidRPr="00DA7852">
        <w:rPr>
          <w:b/>
          <w:noProof/>
          <w:color w:val="00558C"/>
          <w:sz w:val="15"/>
          <w:lang w:val="en-US"/>
          <w:rPrChange w:id="75" w:author="Gewies, Stefan" w:date="2017-06-12T08:31:00Z">
            <w:rPr>
              <w:b/>
              <w:color w:val="00558C"/>
              <w:sz w:val="28"/>
            </w:rPr>
          </w:rPrChange>
        </w:rPr>
        <w:t>27/02/2017</w:t>
      </w:r>
      <w:r w:rsidRPr="00DA7852">
        <w:br w:type="page"/>
      </w:r>
    </w:ins>
    <w:del w:id="76" w:author="Gewies, Stefan" w:date="2017-06-12T08:31:00Z">
      <w:r w:rsidRPr="00DA2ABA" w:rsidDel="00DA7852">
        <w:rPr>
          <w:b/>
          <w:noProof/>
          <w:color w:val="00558C"/>
          <w:sz w:val="15"/>
          <w:lang w:val="en-US"/>
        </w:rPr>
        <w:delText>27/02/2017</w:delText>
      </w:r>
      <w:r w:rsidRPr="00DA2ABA" w:rsidDel="00DA7852">
        <w:br w:type="page"/>
      </w:r>
    </w:del>
    <w:r w:rsidRPr="000D4A6E">
      <w:fldChar w:fldCharType="end"/>
    </w:r>
    <w:r>
      <w:tab/>
    </w:r>
    <w:r>
      <w:tab/>
    </w:r>
    <w:r>
      <w:tab/>
    </w:r>
    <w:r>
      <w:tab/>
    </w:r>
    <w:r>
      <w:tab/>
    </w:r>
    <w:r>
      <w:tab/>
    </w:r>
    <w:r>
      <w:tab/>
    </w:r>
    <w:r>
      <w:tab/>
    </w:r>
    <w:r>
      <w:tab/>
    </w:r>
    <w:r>
      <w:tab/>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0A518B">
      <w:rPr>
        <w:rStyle w:val="PageNumber"/>
        <w:noProof/>
        <w:szCs w:val="15"/>
      </w:rPr>
      <w:t>4</w:t>
    </w:r>
    <w:r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11C63" w14:textId="77777777" w:rsidR="00083FFF" w:rsidRDefault="00083FFF" w:rsidP="00C716E5">
    <w:pPr>
      <w:pStyle w:val="Footer"/>
    </w:pPr>
  </w:p>
  <w:p w14:paraId="624AAD1F" w14:textId="77777777" w:rsidR="00083FFF" w:rsidRDefault="00083FFF" w:rsidP="00C716E5">
    <w:pPr>
      <w:pStyle w:val="Footerportrait"/>
    </w:pPr>
  </w:p>
  <w:p w14:paraId="65E07013" w14:textId="77777777" w:rsidR="00083FFF" w:rsidRPr="000D4A6E" w:rsidRDefault="00083FFF" w:rsidP="00C716E5">
    <w:pPr>
      <w:pStyle w:val="Footerportrait"/>
      <w:rPr>
        <w:szCs w:val="15"/>
      </w:rPr>
    </w:pPr>
    <w:r w:rsidRPr="000D4A6E">
      <w:rPr>
        <w:szCs w:val="15"/>
      </w:rPr>
      <w:fldChar w:fldCharType="begin"/>
    </w:r>
    <w:r w:rsidRPr="00FA15EC">
      <w:rPr>
        <w:szCs w:val="15"/>
      </w:rPr>
      <w:instrText xml:space="preserve"> STYLEREF "Document type" \* MERGEFORMAT </w:instrText>
    </w:r>
    <w:r w:rsidRPr="000D4A6E">
      <w:rPr>
        <w:szCs w:val="15"/>
      </w:rPr>
      <w:fldChar w:fldCharType="separate"/>
    </w:r>
    <w:r w:rsidR="000A518B">
      <w:rPr>
        <w:szCs w:val="15"/>
      </w:rPr>
      <w:t>IALA Guideline</w:t>
    </w:r>
    <w:r w:rsidRPr="000D4A6E">
      <w:rPr>
        <w:szCs w:val="15"/>
      </w:rPr>
      <w:fldChar w:fldCharType="end"/>
    </w:r>
    <w:r w:rsidRPr="000D4A6E">
      <w:rPr>
        <w:szCs w:val="15"/>
      </w:rPr>
      <w:t xml:space="preserve"> </w:t>
    </w:r>
    <w:r w:rsidRPr="000D4A6E">
      <w:rPr>
        <w:szCs w:val="15"/>
      </w:rPr>
      <w:fldChar w:fldCharType="begin"/>
    </w:r>
    <w:r w:rsidRPr="00FA15EC">
      <w:rPr>
        <w:szCs w:val="15"/>
      </w:rPr>
      <w:instrText xml:space="preserve"> STYLEREF "Document number" \* MERGEFORMAT </w:instrText>
    </w:r>
    <w:r w:rsidRPr="000D4A6E">
      <w:rPr>
        <w:szCs w:val="15"/>
      </w:rPr>
      <w:fldChar w:fldCharType="separate"/>
    </w:r>
    <w:r w:rsidR="000A518B">
      <w:rPr>
        <w:szCs w:val="15"/>
      </w:rPr>
      <w:t>1XXX</w:t>
    </w:r>
    <w:r w:rsidRPr="000D4A6E">
      <w:rPr>
        <w:szCs w:val="15"/>
      </w:rPr>
      <w:fldChar w:fldCharType="end"/>
    </w:r>
    <w:r w:rsidRPr="000D4A6E">
      <w:rPr>
        <w:szCs w:val="15"/>
      </w:rPr>
      <w:t xml:space="preserve"> – </w:t>
    </w:r>
    <w:r w:rsidRPr="000D4A6E">
      <w:rPr>
        <w:szCs w:val="15"/>
      </w:rPr>
      <w:fldChar w:fldCharType="begin"/>
    </w:r>
    <w:r w:rsidRPr="00FA15EC">
      <w:rPr>
        <w:szCs w:val="15"/>
      </w:rPr>
      <w:instrText xml:space="preserve"> STYLEREF "Document name" \* MERGEFORMAT </w:instrText>
    </w:r>
    <w:r w:rsidRPr="000D4A6E">
      <w:rPr>
        <w:szCs w:val="15"/>
      </w:rPr>
      <w:fldChar w:fldCharType="separate"/>
    </w:r>
    <w:r w:rsidR="000A518B">
      <w:rPr>
        <w:szCs w:val="15"/>
      </w:rPr>
      <w:t>Systems and services for high-accuracy positioning and ranging</w:t>
    </w:r>
    <w:r w:rsidRPr="000D4A6E">
      <w:rPr>
        <w:szCs w:val="15"/>
      </w:rPr>
      <w:fldChar w:fldCharType="end"/>
    </w:r>
    <w:r w:rsidRPr="000D4A6E">
      <w:rPr>
        <w:szCs w:val="15"/>
      </w:rPr>
      <w:tab/>
    </w:r>
  </w:p>
  <w:p w14:paraId="521C566C" w14:textId="77777777" w:rsidR="00083FFF" w:rsidRPr="00DA7852" w:rsidRDefault="00083FFF" w:rsidP="00D74AE1">
    <w:pPr>
      <w:rPr>
        <w:ins w:id="2475" w:author="Gewies, Stefan" w:date="2017-06-12T08:31:00Z"/>
        <w:rPrChange w:id="2476" w:author="Gewies, Stefan" w:date="2017-06-12T08:31:00Z">
          <w:rPr>
            <w:ins w:id="2477" w:author="Gewies, Stefan" w:date="2017-06-12T08:31:00Z"/>
            <w:b/>
            <w:color w:val="00558C"/>
            <w:sz w:val="28"/>
          </w:rPr>
        </w:rPrChange>
      </w:rPr>
    </w:pPr>
    <w:r w:rsidRPr="00A6652D">
      <w:rPr>
        <w:b/>
        <w:noProof/>
        <w:color w:val="00558C"/>
        <w:sz w:val="15"/>
        <w:szCs w:val="15"/>
        <w:lang w:val="en-US"/>
      </w:rPr>
      <w:fldChar w:fldCharType="begin"/>
    </w:r>
    <w:r w:rsidRPr="00A6652D">
      <w:rPr>
        <w:b/>
        <w:noProof/>
        <w:color w:val="00558C"/>
        <w:sz w:val="15"/>
        <w:szCs w:val="15"/>
        <w:lang w:val="en-US"/>
      </w:rPr>
      <w:instrText xml:space="preserve"> STYLEREF "Edition number" \* MERGEFORMAT </w:instrText>
    </w:r>
    <w:r w:rsidRPr="00A6652D">
      <w:rPr>
        <w:b/>
        <w:noProof/>
        <w:color w:val="00558C"/>
        <w:sz w:val="15"/>
        <w:szCs w:val="15"/>
        <w:lang w:val="en-US"/>
      </w:rPr>
      <w:fldChar w:fldCharType="separate"/>
    </w:r>
    <w:r w:rsidR="000A518B">
      <w:rPr>
        <w:b/>
        <w:noProof/>
        <w:color w:val="00558C"/>
        <w:sz w:val="15"/>
        <w:szCs w:val="15"/>
        <w:lang w:val="en-US"/>
      </w:rPr>
      <w:t>Edition 1.0 (Draft – V2V10.0)</w:t>
    </w:r>
    <w:r w:rsidRPr="00A6652D">
      <w:rPr>
        <w:b/>
        <w:noProof/>
        <w:color w:val="00558C"/>
        <w:sz w:val="15"/>
        <w:szCs w:val="15"/>
        <w:lang w:val="en-US"/>
      </w:rPr>
      <w:fldChar w:fldCharType="end"/>
    </w:r>
    <w:r w:rsidRPr="00A6652D">
      <w:rPr>
        <w:b/>
        <w:noProof/>
        <w:color w:val="00558C"/>
        <w:sz w:val="15"/>
        <w:szCs w:val="15"/>
        <w:lang w:val="en-US"/>
      </w:rPr>
      <w:t xml:space="preserve"> </w:t>
    </w:r>
    <w:r w:rsidRPr="00FA15EC">
      <w:rPr>
        <w:b/>
        <w:noProof/>
        <w:color w:val="00558C"/>
        <w:sz w:val="15"/>
        <w:szCs w:val="15"/>
        <w:lang w:val="en-US"/>
      </w:rPr>
      <w:fldChar w:fldCharType="begin"/>
    </w:r>
    <w:r w:rsidRPr="00A6652D">
      <w:rPr>
        <w:b/>
        <w:noProof/>
        <w:color w:val="00558C"/>
        <w:sz w:val="15"/>
        <w:szCs w:val="15"/>
        <w:lang w:val="en-US"/>
      </w:rPr>
      <w:instrText xml:space="preserve"> REF Date \h  \* MERGEFORMAT </w:instrText>
    </w:r>
    <w:r w:rsidRPr="00FA15EC">
      <w:rPr>
        <w:b/>
        <w:noProof/>
        <w:color w:val="00558C"/>
        <w:sz w:val="15"/>
        <w:szCs w:val="15"/>
        <w:lang w:val="en-US"/>
      </w:rPr>
    </w:r>
    <w:r w:rsidRPr="00FA15EC">
      <w:rPr>
        <w:b/>
        <w:noProof/>
        <w:color w:val="00558C"/>
        <w:sz w:val="15"/>
        <w:szCs w:val="15"/>
        <w:lang w:val="en-US"/>
      </w:rPr>
      <w:fldChar w:fldCharType="separate"/>
    </w:r>
    <w:ins w:id="2478" w:author="Gewies, Stefan" w:date="2017-06-12T08:31:00Z">
      <w:r w:rsidRPr="00DA7852">
        <w:rPr>
          <w:b/>
          <w:noProof/>
          <w:color w:val="00558C"/>
          <w:sz w:val="15"/>
          <w:szCs w:val="15"/>
          <w:lang w:val="en-US"/>
          <w:rPrChange w:id="2479" w:author="Gewies, Stefan" w:date="2017-06-12T08:31:00Z">
            <w:rPr>
              <w:b/>
              <w:color w:val="00558C"/>
              <w:sz w:val="28"/>
            </w:rPr>
          </w:rPrChange>
        </w:rPr>
        <w:t>27/02/2017</w:t>
      </w:r>
      <w:r w:rsidRPr="00DA7852">
        <w:br w:type="page"/>
      </w:r>
    </w:ins>
    <w:del w:id="2480" w:author="Gewies, Stefan" w:date="2017-06-12T08:31:00Z">
      <w:r w:rsidRPr="00DA2ABA" w:rsidDel="00DA7852">
        <w:rPr>
          <w:b/>
          <w:noProof/>
          <w:color w:val="00558C"/>
          <w:sz w:val="15"/>
          <w:szCs w:val="15"/>
          <w:lang w:val="en-US"/>
        </w:rPr>
        <w:delText>27/02/2017</w:delText>
      </w:r>
      <w:r w:rsidRPr="00642DC2" w:rsidDel="00DA7852">
        <w:br w:type="page"/>
      </w:r>
    </w:del>
    <w:r w:rsidRPr="00FA15EC">
      <w:rPr>
        <w:szCs w:val="15"/>
      </w:rPr>
      <w:fldChar w:fldCharType="end"/>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0A518B">
      <w:rPr>
        <w:rStyle w:val="PageNumber"/>
        <w:noProof/>
        <w:szCs w:val="15"/>
      </w:rPr>
      <w:t>20</w:t>
    </w:r>
    <w:r w:rsidRPr="00C907DF">
      <w:rPr>
        <w:rStyle w:val="PageNumber"/>
        <w:szCs w:val="15"/>
      </w:rPr>
      <w:fldChar w:fldCharType="end"/>
    </w:r>
    <w:r>
      <w:rPr>
        <w:rStyle w:val="PageNumber"/>
        <w:szCs w:val="15"/>
      </w:rPr>
      <w:t xml:space="preserve"> </w:t>
    </w:r>
  </w:p>
  <w:p w14:paraId="096F484E" w14:textId="77777777" w:rsidR="00083FFF" w:rsidRDefault="00083FF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B13CC" w14:textId="77777777" w:rsidR="00B10066" w:rsidRPr="00642DC2" w:rsidRDefault="00B10066" w:rsidP="00D74AE1">
      <w:pPr>
        <w:rPr>
          <w:ins w:id="0" w:author="Gewies, Stefan" w:date="2017-06-12T08:31:00Z"/>
          <w:b/>
          <w:color w:val="00558C"/>
          <w:sz w:val="28"/>
        </w:rPr>
      </w:pPr>
      <w:r>
        <w:fldChar w:fldCharType="begin"/>
      </w:r>
      <w:r>
        <w:instrText xml:space="preserve"> REF Date \h </w:instrText>
      </w:r>
      <w:r>
        <w:fldChar w:fldCharType="separate"/>
      </w:r>
      <w:ins w:id="1" w:author="Gewies, Stefan" w:date="2017-06-12T08:31:00Z">
        <w:r>
          <w:rPr>
            <w:b/>
            <w:color w:val="00558C"/>
            <w:sz w:val="28"/>
          </w:rPr>
          <w:t>27</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ins>
      <w:del w:id="2" w:author="Gewies, Stefan" w:date="2017-06-12T08:31:00Z">
        <w:r w:rsidDel="00DA7852">
          <w:rPr>
            <w:b/>
            <w:color w:val="00558C"/>
            <w:sz w:val="28"/>
          </w:rPr>
          <w:delText>15</w:delText>
        </w:r>
        <w:r w:rsidRPr="00642DC2" w:rsidDel="00DA7852">
          <w:rPr>
            <w:b/>
            <w:color w:val="00558C"/>
            <w:sz w:val="28"/>
          </w:rPr>
          <w:delText>/</w:delText>
        </w:r>
        <w:r w:rsidDel="00DA7852">
          <w:rPr>
            <w:b/>
            <w:color w:val="00558C"/>
            <w:sz w:val="28"/>
          </w:rPr>
          <w:delText>02</w:delText>
        </w:r>
        <w:r w:rsidRPr="00642DC2" w:rsidDel="00DA7852">
          <w:rPr>
            <w:b/>
            <w:color w:val="00558C"/>
            <w:sz w:val="28"/>
          </w:rPr>
          <w:delText>/</w:delText>
        </w:r>
        <w:r w:rsidDel="00DA7852">
          <w:rPr>
            <w:b/>
            <w:color w:val="00558C"/>
            <w:sz w:val="28"/>
          </w:rPr>
          <w:delText>2017</w:delText>
        </w:r>
        <w:r w:rsidRPr="00642DC2" w:rsidDel="00DA7852">
          <w:br w:type="page"/>
        </w:r>
      </w:del>
      <w:r>
        <w:fldChar w:fldCharType="end"/>
      </w:r>
      <w:r>
        <w:fldChar w:fldCharType="begin"/>
      </w:r>
      <w:r>
        <w:instrText xml:space="preserve"> REF Date \h </w:instrText>
      </w:r>
      <w:r>
        <w:fldChar w:fldCharType="separate"/>
      </w:r>
      <w:ins w:id="3" w:author="Gewies, Stefan" w:date="2017-06-12T08:31:00Z">
        <w:r>
          <w:rPr>
            <w:b/>
            <w:color w:val="00558C"/>
            <w:sz w:val="28"/>
          </w:rPr>
          <w:t>27</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ins>
      <w:del w:id="4" w:author="Gewies, Stefan" w:date="2017-06-12T08:31:00Z">
        <w:r w:rsidDel="00DA7852">
          <w:rPr>
            <w:b/>
            <w:color w:val="00558C"/>
            <w:sz w:val="28"/>
          </w:rPr>
          <w:delText>15</w:delText>
        </w:r>
        <w:r w:rsidRPr="00642DC2" w:rsidDel="00DA7852">
          <w:rPr>
            <w:b/>
            <w:color w:val="00558C"/>
            <w:sz w:val="28"/>
          </w:rPr>
          <w:delText>/</w:delText>
        </w:r>
        <w:r w:rsidDel="00DA7852">
          <w:rPr>
            <w:b/>
            <w:color w:val="00558C"/>
            <w:sz w:val="28"/>
          </w:rPr>
          <w:delText>02</w:delText>
        </w:r>
        <w:r w:rsidRPr="00642DC2" w:rsidDel="00DA7852">
          <w:rPr>
            <w:b/>
            <w:color w:val="00558C"/>
            <w:sz w:val="28"/>
          </w:rPr>
          <w:delText>/</w:delText>
        </w:r>
        <w:r w:rsidDel="00DA7852">
          <w:rPr>
            <w:b/>
            <w:color w:val="00558C"/>
            <w:sz w:val="28"/>
          </w:rPr>
          <w:delText>2017</w:delText>
        </w:r>
        <w:r w:rsidRPr="00642DC2" w:rsidDel="00DA7852">
          <w:br w:type="page"/>
        </w:r>
      </w:del>
      <w:r>
        <w:fldChar w:fldCharType="end"/>
      </w:r>
      <w:r>
        <w:separator/>
      </w:r>
    </w:p>
    <w:p w14:paraId="492324A5" w14:textId="77777777" w:rsidR="00B10066" w:rsidRDefault="00B10066"/>
    <w:p w14:paraId="6441A43F" w14:textId="77777777" w:rsidR="00B10066" w:rsidRDefault="00B10066"/>
  </w:footnote>
  <w:footnote w:type="continuationSeparator" w:id="0">
    <w:p w14:paraId="4FC09EDB" w14:textId="77777777" w:rsidR="00B10066" w:rsidRDefault="00B10066" w:rsidP="003274DB">
      <w:r>
        <w:continuationSeparator/>
      </w:r>
    </w:p>
    <w:p w14:paraId="2B9B173E" w14:textId="77777777" w:rsidR="00B10066" w:rsidRDefault="00B10066"/>
    <w:p w14:paraId="77D77DA3" w14:textId="77777777" w:rsidR="00B10066" w:rsidRDefault="00B100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4AEBA" w14:textId="77777777" w:rsidR="00083FFF" w:rsidRDefault="00B10066">
    <w:pPr>
      <w:pStyle w:val="Header"/>
    </w:pPr>
    <w:r>
      <w:rPr>
        <w:noProof/>
      </w:rPr>
      <w:pict w14:anchorId="1A6FF1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579CE" w14:textId="77777777" w:rsidR="00083FFF" w:rsidRDefault="00B10066">
    <w:pPr>
      <w:pStyle w:val="Header"/>
    </w:pPr>
    <w:r>
      <w:rPr>
        <w:noProof/>
      </w:rPr>
      <w:pict w14:anchorId="586394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p w14:paraId="3C85FF48" w14:textId="77777777" w:rsidR="00083FFF" w:rsidRDefault="00083FF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E17FE" w14:textId="24C256CF" w:rsidR="00083FFF" w:rsidRPr="00667792" w:rsidRDefault="00B10066" w:rsidP="00667792">
    <w:pPr>
      <w:pStyle w:val="Header"/>
    </w:pPr>
    <w:r>
      <w:rPr>
        <w:noProof/>
      </w:rPr>
      <w:pict w14:anchorId="7F442D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83FFF">
      <w:rPr>
        <w:noProof/>
        <w:lang w:val="en-IE" w:eastAsia="en-IE"/>
      </w:rPr>
      <w:drawing>
        <wp:anchor distT="0" distB="0" distL="114300" distR="114300" simplePos="0" relativeHeight="251678720" behindDoc="1" locked="0" layoutInCell="1" allowOverlap="1" wp14:anchorId="759D88EE" wp14:editId="379AF7B1">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D10A3D0" w14:textId="77777777" w:rsidR="00083FFF" w:rsidRDefault="00083FFF"/>
  <w:p w14:paraId="026957FB" w14:textId="77777777" w:rsidR="00083FFF" w:rsidRDefault="00083FFF"/>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EC7DF" w14:textId="77777777" w:rsidR="00083FFF" w:rsidRDefault="00B10066">
    <w:pPr>
      <w:pStyle w:val="Header"/>
    </w:pPr>
    <w:r>
      <w:rPr>
        <w:noProof/>
      </w:rPr>
      <w:pict w14:anchorId="4F1D0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82266" w14:textId="52EC95FE" w:rsidR="000A518B" w:rsidRDefault="000A518B" w:rsidP="00AD17E5">
    <w:pPr>
      <w:pStyle w:val="Header"/>
      <w:jc w:val="right"/>
      <w:rPr>
        <w:color w:val="000000" w:themeColor="text1"/>
      </w:rPr>
    </w:pPr>
    <w:r>
      <w:rPr>
        <w:color w:val="000000" w:themeColor="text1"/>
      </w:rPr>
      <w:t>ENAV21-13.3.3</w:t>
    </w:r>
  </w:p>
  <w:p w14:paraId="75C9D3D0" w14:textId="3F91FE49" w:rsidR="00083FFF" w:rsidRPr="00ED2A8D" w:rsidRDefault="00B10066" w:rsidP="00AD17E5">
    <w:pPr>
      <w:pStyle w:val="Header"/>
      <w:jc w:val="right"/>
    </w:pPr>
    <w:r>
      <w:rPr>
        <w:noProof/>
        <w:color w:val="000000" w:themeColor="text1"/>
      </w:rPr>
      <w:pict w14:anchorId="538234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83FFF" w:rsidRPr="00432013">
      <w:rPr>
        <w:noProof/>
        <w:color w:val="000000" w:themeColor="text1"/>
        <w:lang w:val="en-IE" w:eastAsia="en-IE"/>
      </w:rPr>
      <w:drawing>
        <wp:anchor distT="0" distB="0" distL="114300" distR="114300" simplePos="0" relativeHeight="251684864" behindDoc="1" locked="0" layoutInCell="1" allowOverlap="1" wp14:anchorId="451EADAB" wp14:editId="44F95E93">
          <wp:simplePos x="0" y="0"/>
          <wp:positionH relativeFrom="page">
            <wp:posOffset>2880360</wp:posOffset>
          </wp:positionH>
          <wp:positionV relativeFrom="page">
            <wp:posOffset>180340</wp:posOffset>
          </wp:positionV>
          <wp:extent cx="1803600" cy="1440000"/>
          <wp:effectExtent l="0" t="0" r="6350" b="8255"/>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A518B">
      <w:rPr>
        <w:color w:val="000000" w:themeColor="text1"/>
      </w:rPr>
      <w:t xml:space="preserve">Formerly </w:t>
    </w:r>
    <w:r w:rsidR="00083FFF" w:rsidRPr="00432013">
      <w:rPr>
        <w:color w:val="000000" w:themeColor="text1"/>
      </w:rPr>
      <w:t>ENA</w:t>
    </w:r>
    <w:r w:rsidR="00083FFF">
      <w:rPr>
        <w:color w:val="000000" w:themeColor="text1"/>
      </w:rPr>
      <w:t>V20-13.17</w:t>
    </w:r>
  </w:p>
  <w:p w14:paraId="5ACFBCE2" w14:textId="77777777" w:rsidR="00083FFF" w:rsidRPr="00ED2A8D" w:rsidRDefault="00083FFF" w:rsidP="008747E0">
    <w:pPr>
      <w:pStyle w:val="Header"/>
    </w:pPr>
  </w:p>
  <w:p w14:paraId="6E8E20B6" w14:textId="77777777" w:rsidR="00083FFF" w:rsidRDefault="00083FFF" w:rsidP="008747E0">
    <w:pPr>
      <w:pStyle w:val="Header"/>
    </w:pPr>
  </w:p>
  <w:p w14:paraId="5D89D48F" w14:textId="77777777" w:rsidR="00083FFF" w:rsidRDefault="00083FFF" w:rsidP="008747E0">
    <w:pPr>
      <w:pStyle w:val="Header"/>
    </w:pPr>
  </w:p>
  <w:p w14:paraId="0BAC681D" w14:textId="77777777" w:rsidR="00083FFF" w:rsidRDefault="00083FFF" w:rsidP="008747E0">
    <w:pPr>
      <w:pStyle w:val="Header"/>
    </w:pPr>
  </w:p>
  <w:p w14:paraId="7022E52B" w14:textId="77777777" w:rsidR="00083FFF" w:rsidRDefault="00083FFF" w:rsidP="008747E0">
    <w:pPr>
      <w:pStyle w:val="Header"/>
    </w:pPr>
  </w:p>
  <w:p w14:paraId="05BE8B26" w14:textId="77777777" w:rsidR="00083FFF" w:rsidRDefault="00083FFF" w:rsidP="008747E0">
    <w:pPr>
      <w:pStyle w:val="Header"/>
    </w:pPr>
    <w:r>
      <w:rPr>
        <w:noProof/>
        <w:lang w:val="en-IE" w:eastAsia="en-IE"/>
      </w:rPr>
      <w:drawing>
        <wp:anchor distT="0" distB="0" distL="114300" distR="114300" simplePos="0" relativeHeight="251655168" behindDoc="1" locked="0" layoutInCell="1" allowOverlap="1" wp14:anchorId="2DAE04FF" wp14:editId="08026B14">
          <wp:simplePos x="0" y="0"/>
          <wp:positionH relativeFrom="page">
            <wp:posOffset>0</wp:posOffset>
          </wp:positionH>
          <wp:positionV relativeFrom="page">
            <wp:posOffset>1411918</wp:posOffset>
          </wp:positionV>
          <wp:extent cx="7555865" cy="2339975"/>
          <wp:effectExtent l="0" t="0" r="6985" b="3175"/>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9ECF343" w14:textId="77777777" w:rsidR="00083FFF" w:rsidRPr="00ED2A8D" w:rsidRDefault="00083FFF" w:rsidP="008747E0">
    <w:pPr>
      <w:pStyle w:val="Header"/>
    </w:pPr>
  </w:p>
  <w:p w14:paraId="123D55F7" w14:textId="77777777" w:rsidR="00083FFF" w:rsidRPr="00ED2A8D" w:rsidRDefault="00083FFF"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86A56" w14:textId="77777777" w:rsidR="00083FFF" w:rsidRDefault="00B10066">
    <w:pPr>
      <w:pStyle w:val="Header"/>
    </w:pPr>
    <w:r>
      <w:rPr>
        <w:noProof/>
      </w:rPr>
      <w:pict w14:anchorId="467B98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83FFF">
      <w:rPr>
        <w:noProof/>
        <w:lang w:val="en-IE" w:eastAsia="en-IE"/>
      </w:rPr>
      <w:drawing>
        <wp:anchor distT="0" distB="0" distL="114300" distR="114300" simplePos="0" relativeHeight="251688960" behindDoc="1" locked="0" layoutInCell="1" allowOverlap="1" wp14:anchorId="0E9CB230" wp14:editId="2C6C9BA7">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3CB7398" w14:textId="77777777" w:rsidR="00083FFF" w:rsidRDefault="00083FFF">
    <w:pPr>
      <w:pStyle w:val="Header"/>
    </w:pPr>
  </w:p>
  <w:p w14:paraId="1F1E57CD" w14:textId="77777777" w:rsidR="00083FFF" w:rsidRDefault="00083FF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83B62" w14:textId="77777777" w:rsidR="00083FFF" w:rsidRDefault="00B10066">
    <w:pPr>
      <w:pStyle w:val="Header"/>
    </w:pPr>
    <w:r>
      <w:rPr>
        <w:noProof/>
      </w:rPr>
      <w:pict w14:anchorId="777E18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0FC99" w14:textId="77777777" w:rsidR="00083FFF" w:rsidRPr="00ED2A8D" w:rsidRDefault="00B10066" w:rsidP="008747E0">
    <w:pPr>
      <w:pStyle w:val="Header"/>
    </w:pPr>
    <w:r>
      <w:rPr>
        <w:noProof/>
      </w:rPr>
      <w:pict w14:anchorId="3B842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83FFF">
      <w:rPr>
        <w:noProof/>
        <w:lang w:val="en-IE" w:eastAsia="en-IE"/>
      </w:rPr>
      <w:drawing>
        <wp:anchor distT="0" distB="0" distL="114300" distR="114300" simplePos="0" relativeHeight="251658752" behindDoc="1" locked="0" layoutInCell="1" allowOverlap="1" wp14:anchorId="57C489CE" wp14:editId="29E7973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A492F" w14:textId="77777777" w:rsidR="00083FFF" w:rsidRPr="00ED2A8D" w:rsidRDefault="00083FFF" w:rsidP="008747E0">
    <w:pPr>
      <w:pStyle w:val="Header"/>
    </w:pPr>
  </w:p>
  <w:p w14:paraId="45A665A4" w14:textId="77777777" w:rsidR="00083FFF" w:rsidRDefault="00083FFF" w:rsidP="008747E0">
    <w:pPr>
      <w:pStyle w:val="Header"/>
    </w:pPr>
  </w:p>
  <w:p w14:paraId="1B962F0E" w14:textId="77777777" w:rsidR="00083FFF" w:rsidRDefault="00083FFF" w:rsidP="008747E0">
    <w:pPr>
      <w:pStyle w:val="Header"/>
    </w:pPr>
  </w:p>
  <w:p w14:paraId="6B97E3D5" w14:textId="77777777" w:rsidR="00083FFF" w:rsidRDefault="00083FFF" w:rsidP="008747E0">
    <w:pPr>
      <w:pStyle w:val="Header"/>
    </w:pPr>
  </w:p>
  <w:p w14:paraId="3D0C419D" w14:textId="77777777" w:rsidR="00083FFF" w:rsidRPr="00441393" w:rsidRDefault="00083FFF" w:rsidP="00441393">
    <w:pPr>
      <w:pStyle w:val="Contents"/>
    </w:pPr>
    <w:r>
      <w:t>DOCUMENT REVISION</w:t>
    </w:r>
  </w:p>
  <w:p w14:paraId="1A3DF8C8" w14:textId="77777777" w:rsidR="00083FFF" w:rsidRPr="00ED2A8D" w:rsidRDefault="00083FFF" w:rsidP="008747E0">
    <w:pPr>
      <w:pStyle w:val="Header"/>
    </w:pPr>
  </w:p>
  <w:p w14:paraId="567DD4D7" w14:textId="77777777" w:rsidR="00083FFF" w:rsidRPr="00AC33A2" w:rsidRDefault="00083FFF"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F640C" w14:textId="77777777" w:rsidR="00083FFF" w:rsidRDefault="00B10066">
    <w:pPr>
      <w:pStyle w:val="Header"/>
    </w:pPr>
    <w:r>
      <w:rPr>
        <w:noProof/>
      </w:rPr>
      <w:pict w14:anchorId="34A15B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7DDC9" w14:textId="77777777" w:rsidR="00083FFF" w:rsidRDefault="00B10066">
    <w:pPr>
      <w:pStyle w:val="Header"/>
    </w:pPr>
    <w:r>
      <w:rPr>
        <w:noProof/>
      </w:rPr>
      <w:pict w14:anchorId="2D3CFF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2E432" w14:textId="77777777" w:rsidR="00083FFF" w:rsidRPr="00ED2A8D" w:rsidRDefault="00B10066" w:rsidP="008747E0">
    <w:pPr>
      <w:pStyle w:val="Header"/>
    </w:pPr>
    <w:r>
      <w:rPr>
        <w:noProof/>
      </w:rPr>
      <w:pict w14:anchorId="181FAD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83FFF">
      <w:rPr>
        <w:noProof/>
        <w:lang w:val="en-IE" w:eastAsia="en-IE"/>
      </w:rPr>
      <w:drawing>
        <wp:anchor distT="0" distB="0" distL="114300" distR="114300" simplePos="0" relativeHeight="251674624" behindDoc="1" locked="0" layoutInCell="1" allowOverlap="1" wp14:anchorId="124164C4" wp14:editId="71C37942">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8B9AD5" w14:textId="77777777" w:rsidR="00083FFF" w:rsidRPr="00ED2A8D" w:rsidRDefault="00083FFF" w:rsidP="008747E0">
    <w:pPr>
      <w:pStyle w:val="Header"/>
    </w:pPr>
  </w:p>
  <w:p w14:paraId="71BFBF75" w14:textId="77777777" w:rsidR="00083FFF" w:rsidRDefault="00083FFF" w:rsidP="008747E0">
    <w:pPr>
      <w:pStyle w:val="Header"/>
    </w:pPr>
  </w:p>
  <w:p w14:paraId="6420E2CA" w14:textId="77777777" w:rsidR="00083FFF" w:rsidRDefault="00083FFF" w:rsidP="008747E0">
    <w:pPr>
      <w:pStyle w:val="Header"/>
    </w:pPr>
  </w:p>
  <w:p w14:paraId="5CA93FD0" w14:textId="77777777" w:rsidR="00083FFF" w:rsidRDefault="00083FFF" w:rsidP="008747E0">
    <w:pPr>
      <w:pStyle w:val="Header"/>
    </w:pPr>
  </w:p>
  <w:p w14:paraId="640205FF" w14:textId="77777777" w:rsidR="00083FFF" w:rsidRPr="00441393" w:rsidRDefault="00083FFF" w:rsidP="00441393">
    <w:pPr>
      <w:pStyle w:val="Contents"/>
    </w:pPr>
    <w:r>
      <w:t>CONTENTS</w:t>
    </w:r>
  </w:p>
  <w:p w14:paraId="3CACF602" w14:textId="77777777" w:rsidR="00083FFF" w:rsidRDefault="00083FFF" w:rsidP="0078486B">
    <w:pPr>
      <w:pStyle w:val="Header"/>
      <w:spacing w:line="140" w:lineRule="exact"/>
    </w:pPr>
  </w:p>
  <w:p w14:paraId="5266738E" w14:textId="77777777" w:rsidR="00083FFF" w:rsidRPr="00AC33A2" w:rsidRDefault="00083FFF"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0CA8B" w14:textId="77777777" w:rsidR="00083FFF" w:rsidRPr="00ED2A8D" w:rsidRDefault="00B10066" w:rsidP="00C716E5">
    <w:pPr>
      <w:pStyle w:val="Header"/>
    </w:pPr>
    <w:r>
      <w:rPr>
        <w:noProof/>
      </w:rPr>
      <w:pict w14:anchorId="730FD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83FFF">
      <w:rPr>
        <w:noProof/>
        <w:lang w:val="en-IE" w:eastAsia="en-IE"/>
      </w:rPr>
      <w:drawing>
        <wp:anchor distT="0" distB="0" distL="114300" distR="114300" simplePos="0" relativeHeight="251697152" behindDoc="1" locked="0" layoutInCell="1" allowOverlap="1" wp14:anchorId="41173687" wp14:editId="32939F1A">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5DE751" w14:textId="77777777" w:rsidR="00083FFF" w:rsidRPr="00ED2A8D" w:rsidRDefault="00083FFF" w:rsidP="00C716E5">
    <w:pPr>
      <w:pStyle w:val="Header"/>
    </w:pPr>
  </w:p>
  <w:p w14:paraId="287FD77C" w14:textId="77777777" w:rsidR="00083FFF" w:rsidRDefault="00083FFF" w:rsidP="00C716E5">
    <w:pPr>
      <w:pStyle w:val="Header"/>
    </w:pPr>
  </w:p>
  <w:p w14:paraId="4B7A6758" w14:textId="77777777" w:rsidR="00083FFF" w:rsidRDefault="00083FFF" w:rsidP="00C716E5">
    <w:pPr>
      <w:pStyle w:val="Header"/>
    </w:pPr>
  </w:p>
  <w:p w14:paraId="31DB76C2" w14:textId="77777777" w:rsidR="00083FFF" w:rsidRDefault="00083FFF" w:rsidP="00C716E5">
    <w:pPr>
      <w:pStyle w:val="Header"/>
    </w:pPr>
  </w:p>
  <w:p w14:paraId="4B67B782" w14:textId="77777777" w:rsidR="00083FFF" w:rsidRPr="00441393" w:rsidRDefault="00083FFF" w:rsidP="00C716E5">
    <w:pPr>
      <w:pStyle w:val="Contents"/>
    </w:pPr>
    <w:r>
      <w:t>CONTENTS</w:t>
    </w:r>
  </w:p>
  <w:p w14:paraId="64F7D78E" w14:textId="77777777" w:rsidR="00083FFF" w:rsidRPr="00ED2A8D" w:rsidRDefault="00083FFF" w:rsidP="00C716E5">
    <w:pPr>
      <w:pStyle w:val="Header"/>
    </w:pPr>
  </w:p>
  <w:p w14:paraId="131560EB" w14:textId="77777777" w:rsidR="00083FFF" w:rsidRPr="00AC33A2" w:rsidRDefault="00083FFF" w:rsidP="00C716E5">
    <w:pPr>
      <w:pStyle w:val="Header"/>
      <w:spacing w:line="140" w:lineRule="exact"/>
    </w:pPr>
  </w:p>
  <w:p w14:paraId="3633D44A" w14:textId="77777777" w:rsidR="00083FFF" w:rsidRDefault="00083FFF">
    <w:pPr>
      <w:pStyle w:val="Header"/>
    </w:pPr>
    <w:r>
      <w:rPr>
        <w:noProof/>
        <w:lang w:val="en-IE" w:eastAsia="en-IE"/>
      </w:rPr>
      <w:drawing>
        <wp:anchor distT="0" distB="0" distL="114300" distR="114300" simplePos="0" relativeHeight="251695104" behindDoc="1" locked="0" layoutInCell="1" allowOverlap="1" wp14:anchorId="644B7BEA" wp14:editId="3EDDA72F">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562339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DEFFC0"/>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00AE5724"/>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531236A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0C460B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940F78C"/>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EE02D6"/>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B28F4F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123D9B"/>
    <w:multiLevelType w:val="hybridMultilevel"/>
    <w:tmpl w:val="29F29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61F1435"/>
    <w:multiLevelType w:val="hybridMultilevel"/>
    <w:tmpl w:val="E12277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A3413D6"/>
    <w:multiLevelType w:val="hybridMultilevel"/>
    <w:tmpl w:val="45C641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C3A485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07D4A1A"/>
    <w:multiLevelType w:val="hybridMultilevel"/>
    <w:tmpl w:val="179060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27B1E84"/>
    <w:multiLevelType w:val="hybridMultilevel"/>
    <w:tmpl w:val="EF868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4F700B"/>
    <w:multiLevelType w:val="multilevel"/>
    <w:tmpl w:val="860863B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lang w:val="en-U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6F31E39"/>
    <w:multiLevelType w:val="hybridMultilevel"/>
    <w:tmpl w:val="4D868A5E"/>
    <w:lvl w:ilvl="0" w:tplc="0407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6FC01AF"/>
    <w:multiLevelType w:val="hybridMultilevel"/>
    <w:tmpl w:val="703E80B0"/>
    <w:lvl w:ilvl="0" w:tplc="049AD3CA">
      <w:start w:val="1"/>
      <w:numFmt w:val="lowerLetter"/>
      <w:lvlText w:val="(%1)"/>
      <w:lvlJc w:val="left"/>
      <w:pPr>
        <w:ind w:left="360" w:hanging="360"/>
      </w:pPr>
      <w:rPr>
        <w:rFonts w:hint="default"/>
        <w:color w:val="auto"/>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EE14BE0"/>
    <w:multiLevelType w:val="hybridMultilevel"/>
    <w:tmpl w:val="D3C022BE"/>
    <w:lvl w:ilvl="0" w:tplc="6B60C00A">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B2315B"/>
    <w:multiLevelType w:val="hybridMultilevel"/>
    <w:tmpl w:val="55CC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C642D0B"/>
    <w:multiLevelType w:val="hybridMultilevel"/>
    <w:tmpl w:val="6CCC5E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2E540ED5"/>
    <w:multiLevelType w:val="hybridMultilevel"/>
    <w:tmpl w:val="58D44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F2A1EDA"/>
    <w:multiLevelType w:val="hybridMultilevel"/>
    <w:tmpl w:val="80001A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343100AF"/>
    <w:multiLevelType w:val="hybridMultilevel"/>
    <w:tmpl w:val="C1265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A482E57"/>
    <w:multiLevelType w:val="multilevel"/>
    <w:tmpl w:val="1EE21B82"/>
    <w:lvl w:ilvl="0">
      <w:start w:val="1"/>
      <w:numFmt w:val="lowerRoman"/>
      <w:lvlText w:val="%1."/>
      <w:lvlJc w:val="right"/>
      <w:pPr>
        <w:tabs>
          <w:tab w:val="num" w:pos="0"/>
        </w:tabs>
        <w:ind w:left="709" w:hanging="709"/>
      </w:pPr>
      <w:rPr>
        <w:rFonts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3C304455"/>
    <w:multiLevelType w:val="hybridMultilevel"/>
    <w:tmpl w:val="47D40F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F2B1537"/>
    <w:multiLevelType w:val="hybridMultilevel"/>
    <w:tmpl w:val="0AB06C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10504D9"/>
    <w:multiLevelType w:val="hybridMultilevel"/>
    <w:tmpl w:val="7800013A"/>
    <w:lvl w:ilvl="0" w:tplc="FEF23C6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55584A01"/>
    <w:multiLevelType w:val="hybridMultilevel"/>
    <w:tmpl w:val="8FFE977E"/>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F091FDF"/>
    <w:multiLevelType w:val="hybridMultilevel"/>
    <w:tmpl w:val="8E24A1DC"/>
    <w:lvl w:ilvl="0" w:tplc="EB64E52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4" w15:restartNumberingAfterBreak="0">
    <w:nsid w:val="64457AB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68542186"/>
    <w:multiLevelType w:val="multilevel"/>
    <w:tmpl w:val="8EA0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C891ACE"/>
    <w:multiLevelType w:val="hybridMultilevel"/>
    <w:tmpl w:val="2CEEF48E"/>
    <w:lvl w:ilvl="0" w:tplc="4EB632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D285D1D"/>
    <w:multiLevelType w:val="hybridMultilevel"/>
    <w:tmpl w:val="D7D2271C"/>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DC16034"/>
    <w:multiLevelType w:val="hybridMultilevel"/>
    <w:tmpl w:val="064282F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0" w15:restartNumberingAfterBreak="0">
    <w:nsid w:val="707C1657"/>
    <w:multiLevelType w:val="hybridMultilevel"/>
    <w:tmpl w:val="6DC21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717A2F78"/>
    <w:multiLevelType w:val="hybridMultilevel"/>
    <w:tmpl w:val="8ADEF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7"/>
  </w:num>
  <w:num w:numId="2">
    <w:abstractNumId w:val="65"/>
  </w:num>
  <w:num w:numId="3">
    <w:abstractNumId w:val="20"/>
  </w:num>
  <w:num w:numId="4">
    <w:abstractNumId w:val="40"/>
  </w:num>
  <w:num w:numId="5">
    <w:abstractNumId w:val="32"/>
  </w:num>
  <w:num w:numId="6">
    <w:abstractNumId w:val="21"/>
  </w:num>
  <w:num w:numId="7">
    <w:abstractNumId w:val="30"/>
  </w:num>
  <w:num w:numId="8">
    <w:abstractNumId w:val="44"/>
  </w:num>
  <w:num w:numId="9">
    <w:abstractNumId w:val="19"/>
  </w:num>
  <w:num w:numId="10">
    <w:abstractNumId w:val="29"/>
  </w:num>
  <w:num w:numId="11">
    <w:abstractNumId w:val="33"/>
  </w:num>
  <w:num w:numId="12">
    <w:abstractNumId w:val="14"/>
  </w:num>
  <w:num w:numId="13">
    <w:abstractNumId w:val="46"/>
  </w:num>
  <w:num w:numId="14">
    <w:abstractNumId w:val="7"/>
  </w:num>
  <w:num w:numId="15">
    <w:abstractNumId w:val="55"/>
  </w:num>
  <w:num w:numId="16">
    <w:abstractNumId w:val="62"/>
  </w:num>
  <w:num w:numId="17">
    <w:abstractNumId w:val="27"/>
  </w:num>
  <w:num w:numId="18">
    <w:abstractNumId w:val="26"/>
  </w:num>
  <w:num w:numId="19">
    <w:abstractNumId w:val="63"/>
  </w:num>
  <w:num w:numId="20">
    <w:abstractNumId w:val="43"/>
  </w:num>
  <w:num w:numId="21">
    <w:abstractNumId w:val="11"/>
  </w:num>
  <w:num w:numId="22">
    <w:abstractNumId w:val="23"/>
  </w:num>
  <w:num w:numId="23">
    <w:abstractNumId w:val="51"/>
  </w:num>
  <w:num w:numId="24">
    <w:abstractNumId w:val="22"/>
  </w:num>
  <w:num w:numId="25">
    <w:abstractNumId w:val="64"/>
  </w:num>
  <w:num w:numId="26">
    <w:abstractNumId w:val="9"/>
  </w:num>
  <w:num w:numId="27">
    <w:abstractNumId w:val="39"/>
  </w:num>
  <w:num w:numId="28">
    <w:abstractNumId w:val="31"/>
  </w:num>
  <w:num w:numId="29">
    <w:abstractNumId w:val="50"/>
  </w:num>
  <w:num w:numId="30">
    <w:abstractNumId w:val="52"/>
  </w:num>
  <w:num w:numId="31">
    <w:abstractNumId w:val="15"/>
  </w:num>
  <w:num w:numId="32">
    <w:abstractNumId w:val="54"/>
  </w:num>
  <w:num w:numId="33">
    <w:abstractNumId w:val="37"/>
  </w:num>
  <w:num w:numId="34">
    <w:abstractNumId w:val="27"/>
  </w:num>
  <w:num w:numId="35">
    <w:abstractNumId w:val="28"/>
  </w:num>
  <w:num w:numId="36">
    <w:abstractNumId w:val="57"/>
  </w:num>
  <w:num w:numId="37">
    <w:abstractNumId w:val="55"/>
  </w:num>
  <w:num w:numId="38">
    <w:abstractNumId w:val="38"/>
  </w:num>
  <w:num w:numId="39">
    <w:abstractNumId w:val="13"/>
  </w:num>
  <w:num w:numId="40">
    <w:abstractNumId w:val="59"/>
  </w:num>
  <w:num w:numId="41">
    <w:abstractNumId w:val="55"/>
  </w:num>
  <w:num w:numId="42">
    <w:abstractNumId w:val="55"/>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55"/>
  </w:num>
  <w:num w:numId="46">
    <w:abstractNumId w:val="55"/>
  </w:num>
  <w:num w:numId="47">
    <w:abstractNumId w:val="55"/>
  </w:num>
  <w:num w:numId="48">
    <w:abstractNumId w:val="55"/>
  </w:num>
  <w:num w:numId="49">
    <w:abstractNumId w:val="45"/>
  </w:num>
  <w:num w:numId="50">
    <w:abstractNumId w:val="49"/>
  </w:num>
  <w:num w:numId="51">
    <w:abstractNumId w:val="17"/>
  </w:num>
  <w:num w:numId="52">
    <w:abstractNumId w:val="42"/>
  </w:num>
  <w:num w:numId="53">
    <w:abstractNumId w:val="16"/>
  </w:num>
  <w:num w:numId="54">
    <w:abstractNumId w:val="24"/>
  </w:num>
  <w:num w:numId="55">
    <w:abstractNumId w:val="18"/>
  </w:num>
  <w:num w:numId="56">
    <w:abstractNumId w:val="10"/>
  </w:num>
  <w:num w:numId="57">
    <w:abstractNumId w:val="34"/>
  </w:num>
  <w:num w:numId="58">
    <w:abstractNumId w:val="55"/>
  </w:num>
  <w:num w:numId="59">
    <w:abstractNumId w:val="55"/>
  </w:num>
  <w:num w:numId="60">
    <w:abstractNumId w:val="36"/>
  </w:num>
  <w:num w:numId="61">
    <w:abstractNumId w:val="58"/>
  </w:num>
  <w:num w:numId="62">
    <w:abstractNumId w:val="56"/>
  </w:num>
  <w:num w:numId="63">
    <w:abstractNumId w:val="8"/>
  </w:num>
  <w:num w:numId="64">
    <w:abstractNumId w:val="2"/>
  </w:num>
  <w:num w:numId="65">
    <w:abstractNumId w:val="6"/>
  </w:num>
  <w:num w:numId="66">
    <w:abstractNumId w:val="5"/>
  </w:num>
  <w:num w:numId="67">
    <w:abstractNumId w:val="4"/>
  </w:num>
  <w:num w:numId="68">
    <w:abstractNumId w:val="3"/>
  </w:num>
  <w:num w:numId="69">
    <w:abstractNumId w:val="1"/>
  </w:num>
  <w:num w:numId="70">
    <w:abstractNumId w:val="0"/>
  </w:num>
  <w:num w:numId="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1"/>
  </w:num>
  <w:num w:numId="73">
    <w:abstractNumId w:val="47"/>
  </w:num>
  <w:num w:numId="74">
    <w:abstractNumId w:val="47"/>
  </w:num>
  <w:num w:numId="75">
    <w:abstractNumId w:val="47"/>
  </w:num>
  <w:num w:numId="76">
    <w:abstractNumId w:val="47"/>
  </w:num>
  <w:num w:numId="77">
    <w:abstractNumId w:val="47"/>
  </w:num>
  <w:num w:numId="78">
    <w:abstractNumId w:val="47"/>
  </w:num>
  <w:num w:numId="79">
    <w:abstractNumId w:val="47"/>
  </w:num>
  <w:num w:numId="80">
    <w:abstractNumId w:val="47"/>
  </w:num>
  <w:num w:numId="81">
    <w:abstractNumId w:val="47"/>
  </w:num>
  <w:num w:numId="82">
    <w:abstractNumId w:val="47"/>
  </w:num>
  <w:num w:numId="83">
    <w:abstractNumId w:val="47"/>
  </w:num>
  <w:num w:numId="84">
    <w:abstractNumId w:val="47"/>
  </w:num>
  <w:num w:numId="85">
    <w:abstractNumId w:val="47"/>
  </w:num>
  <w:num w:numId="86">
    <w:abstractNumId w:val="47"/>
  </w:num>
  <w:num w:numId="87">
    <w:abstractNumId w:val="47"/>
  </w:num>
  <w:num w:numId="88">
    <w:abstractNumId w:val="47"/>
  </w:num>
  <w:num w:numId="89">
    <w:abstractNumId w:val="55"/>
  </w:num>
  <w:num w:numId="90">
    <w:abstractNumId w:val="48"/>
  </w:num>
  <w:num w:numId="91">
    <w:abstractNumId w:val="55"/>
  </w:num>
  <w:num w:numId="92">
    <w:abstractNumId w:val="55"/>
  </w:num>
  <w:num w:numId="93">
    <w:abstractNumId w:val="55"/>
  </w:num>
  <w:num w:numId="94">
    <w:abstractNumId w:val="55"/>
  </w:num>
  <w:num w:numId="95">
    <w:abstractNumId w:val="35"/>
  </w:num>
  <w:num w:numId="96">
    <w:abstractNumId w:val="55"/>
  </w:num>
  <w:num w:numId="97">
    <w:abstractNumId w:val="53"/>
  </w:num>
  <w:num w:numId="98">
    <w:abstractNumId w:val="25"/>
  </w:num>
  <w:num w:numId="99">
    <w:abstractNumId w:val="12"/>
  </w:num>
  <w:num w:numId="100">
    <w:abstractNumId w:val="60"/>
  </w:num>
  <w:numIdMacAtCleanup w:val="10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an Grant">
    <w15:presenceInfo w15:providerId="AD" w15:userId="S-1-5-21-2046026355-2876191845-2165928818-1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5F"/>
    <w:rsid w:val="000059D8"/>
    <w:rsid w:val="0000668B"/>
    <w:rsid w:val="000067A6"/>
    <w:rsid w:val="00006932"/>
    <w:rsid w:val="00010195"/>
    <w:rsid w:val="00011227"/>
    <w:rsid w:val="00012F23"/>
    <w:rsid w:val="0001616D"/>
    <w:rsid w:val="00016839"/>
    <w:rsid w:val="000174F9"/>
    <w:rsid w:val="00017BC8"/>
    <w:rsid w:val="00023906"/>
    <w:rsid w:val="00023B71"/>
    <w:rsid w:val="000249C2"/>
    <w:rsid w:val="000258F6"/>
    <w:rsid w:val="00027784"/>
    <w:rsid w:val="0003132F"/>
    <w:rsid w:val="000314F5"/>
    <w:rsid w:val="00032EAB"/>
    <w:rsid w:val="00033D53"/>
    <w:rsid w:val="0003563F"/>
    <w:rsid w:val="000379A7"/>
    <w:rsid w:val="00040EB8"/>
    <w:rsid w:val="00046174"/>
    <w:rsid w:val="0004798D"/>
    <w:rsid w:val="00047A5C"/>
    <w:rsid w:val="0005449E"/>
    <w:rsid w:val="0005477F"/>
    <w:rsid w:val="0005727D"/>
    <w:rsid w:val="00057B6D"/>
    <w:rsid w:val="00060BCB"/>
    <w:rsid w:val="00060BFF"/>
    <w:rsid w:val="00061382"/>
    <w:rsid w:val="00061A7B"/>
    <w:rsid w:val="000631F9"/>
    <w:rsid w:val="00066045"/>
    <w:rsid w:val="00067A9E"/>
    <w:rsid w:val="000738EC"/>
    <w:rsid w:val="0007698B"/>
    <w:rsid w:val="00081309"/>
    <w:rsid w:val="0008210A"/>
    <w:rsid w:val="00082990"/>
    <w:rsid w:val="00083883"/>
    <w:rsid w:val="00083C70"/>
    <w:rsid w:val="00083FFF"/>
    <w:rsid w:val="00085A6E"/>
    <w:rsid w:val="00085D51"/>
    <w:rsid w:val="0008654C"/>
    <w:rsid w:val="0008679A"/>
    <w:rsid w:val="000904ED"/>
    <w:rsid w:val="00090BC8"/>
    <w:rsid w:val="00091545"/>
    <w:rsid w:val="00091D8F"/>
    <w:rsid w:val="0009726F"/>
    <w:rsid w:val="000A09E8"/>
    <w:rsid w:val="000A14DC"/>
    <w:rsid w:val="000A27A8"/>
    <w:rsid w:val="000A518B"/>
    <w:rsid w:val="000B2356"/>
    <w:rsid w:val="000B3AAA"/>
    <w:rsid w:val="000B460E"/>
    <w:rsid w:val="000B6DD9"/>
    <w:rsid w:val="000C0288"/>
    <w:rsid w:val="000C1336"/>
    <w:rsid w:val="000C3514"/>
    <w:rsid w:val="000C696B"/>
    <w:rsid w:val="000C711B"/>
    <w:rsid w:val="000D18F3"/>
    <w:rsid w:val="000D2431"/>
    <w:rsid w:val="000D3D05"/>
    <w:rsid w:val="000D4A6E"/>
    <w:rsid w:val="000D53B8"/>
    <w:rsid w:val="000D63C4"/>
    <w:rsid w:val="000D6C91"/>
    <w:rsid w:val="000D712F"/>
    <w:rsid w:val="000E2A87"/>
    <w:rsid w:val="000E3954"/>
    <w:rsid w:val="000E3CDB"/>
    <w:rsid w:val="000E3E52"/>
    <w:rsid w:val="000F0F9F"/>
    <w:rsid w:val="000F3F43"/>
    <w:rsid w:val="000F58ED"/>
    <w:rsid w:val="000F5BAD"/>
    <w:rsid w:val="000F72BA"/>
    <w:rsid w:val="000F74E4"/>
    <w:rsid w:val="001002CC"/>
    <w:rsid w:val="00105922"/>
    <w:rsid w:val="00107A0D"/>
    <w:rsid w:val="00112695"/>
    <w:rsid w:val="00112FF1"/>
    <w:rsid w:val="00113D5B"/>
    <w:rsid w:val="00113F8F"/>
    <w:rsid w:val="00117E90"/>
    <w:rsid w:val="00120DD2"/>
    <w:rsid w:val="0012583D"/>
    <w:rsid w:val="00126B94"/>
    <w:rsid w:val="00130C0D"/>
    <w:rsid w:val="001349DB"/>
    <w:rsid w:val="00135AEB"/>
    <w:rsid w:val="00136E58"/>
    <w:rsid w:val="00143A04"/>
    <w:rsid w:val="00143EA4"/>
    <w:rsid w:val="001547F9"/>
    <w:rsid w:val="0015600A"/>
    <w:rsid w:val="00156A0A"/>
    <w:rsid w:val="001579B0"/>
    <w:rsid w:val="00157DA1"/>
    <w:rsid w:val="001607D8"/>
    <w:rsid w:val="00161325"/>
    <w:rsid w:val="00161D88"/>
    <w:rsid w:val="00165973"/>
    <w:rsid w:val="00173942"/>
    <w:rsid w:val="00173C9F"/>
    <w:rsid w:val="00173D87"/>
    <w:rsid w:val="00184427"/>
    <w:rsid w:val="001845C8"/>
    <w:rsid w:val="00184DAC"/>
    <w:rsid w:val="00185620"/>
    <w:rsid w:val="00186DE7"/>
    <w:rsid w:val="001875B1"/>
    <w:rsid w:val="00187B74"/>
    <w:rsid w:val="001908E2"/>
    <w:rsid w:val="001915A7"/>
    <w:rsid w:val="00191C89"/>
    <w:rsid w:val="00196236"/>
    <w:rsid w:val="001A042F"/>
    <w:rsid w:val="001A1890"/>
    <w:rsid w:val="001A2E0F"/>
    <w:rsid w:val="001B2889"/>
    <w:rsid w:val="001B2A35"/>
    <w:rsid w:val="001B339A"/>
    <w:rsid w:val="001B4B32"/>
    <w:rsid w:val="001B648C"/>
    <w:rsid w:val="001B69BC"/>
    <w:rsid w:val="001C32CC"/>
    <w:rsid w:val="001C4D60"/>
    <w:rsid w:val="001C6089"/>
    <w:rsid w:val="001C643A"/>
    <w:rsid w:val="001C650B"/>
    <w:rsid w:val="001C72B5"/>
    <w:rsid w:val="001D22F9"/>
    <w:rsid w:val="001D2E7A"/>
    <w:rsid w:val="001D3992"/>
    <w:rsid w:val="001D4A3E"/>
    <w:rsid w:val="001E17A5"/>
    <w:rsid w:val="001E416D"/>
    <w:rsid w:val="001E4F6F"/>
    <w:rsid w:val="001F0226"/>
    <w:rsid w:val="001F0F05"/>
    <w:rsid w:val="001F1E0F"/>
    <w:rsid w:val="001F4EF8"/>
    <w:rsid w:val="001F534D"/>
    <w:rsid w:val="001F5AB1"/>
    <w:rsid w:val="001F5E1C"/>
    <w:rsid w:val="001F6CA6"/>
    <w:rsid w:val="00200421"/>
    <w:rsid w:val="00201337"/>
    <w:rsid w:val="002022EA"/>
    <w:rsid w:val="00203446"/>
    <w:rsid w:val="0020422F"/>
    <w:rsid w:val="002044E9"/>
    <w:rsid w:val="00204F5C"/>
    <w:rsid w:val="00205B17"/>
    <w:rsid w:val="00205D9B"/>
    <w:rsid w:val="00211CF2"/>
    <w:rsid w:val="00211F94"/>
    <w:rsid w:val="00215D32"/>
    <w:rsid w:val="002204DA"/>
    <w:rsid w:val="00222894"/>
    <w:rsid w:val="0022371A"/>
    <w:rsid w:val="00224200"/>
    <w:rsid w:val="00225878"/>
    <w:rsid w:val="00231EB6"/>
    <w:rsid w:val="002332BB"/>
    <w:rsid w:val="002347A3"/>
    <w:rsid w:val="00237785"/>
    <w:rsid w:val="002444AB"/>
    <w:rsid w:val="0024611A"/>
    <w:rsid w:val="002513D0"/>
    <w:rsid w:val="00251FB9"/>
    <w:rsid w:val="002520AD"/>
    <w:rsid w:val="0025660A"/>
    <w:rsid w:val="00256C8C"/>
    <w:rsid w:val="00257D6B"/>
    <w:rsid w:val="00257DF8"/>
    <w:rsid w:val="00257E4A"/>
    <w:rsid w:val="0026038D"/>
    <w:rsid w:val="00260436"/>
    <w:rsid w:val="00261818"/>
    <w:rsid w:val="0026406A"/>
    <w:rsid w:val="00265BEE"/>
    <w:rsid w:val="00271079"/>
    <w:rsid w:val="0027175D"/>
    <w:rsid w:val="002745A1"/>
    <w:rsid w:val="002869CF"/>
    <w:rsid w:val="002900E6"/>
    <w:rsid w:val="0029248D"/>
    <w:rsid w:val="00292B4B"/>
    <w:rsid w:val="0029371D"/>
    <w:rsid w:val="002953B1"/>
    <w:rsid w:val="0029673C"/>
    <w:rsid w:val="0029793F"/>
    <w:rsid w:val="002A1C42"/>
    <w:rsid w:val="002A414E"/>
    <w:rsid w:val="002A52C9"/>
    <w:rsid w:val="002A617C"/>
    <w:rsid w:val="002A6D55"/>
    <w:rsid w:val="002A71CF"/>
    <w:rsid w:val="002B0A92"/>
    <w:rsid w:val="002B3E9D"/>
    <w:rsid w:val="002B5DBD"/>
    <w:rsid w:val="002B61DF"/>
    <w:rsid w:val="002B6BFE"/>
    <w:rsid w:val="002B7689"/>
    <w:rsid w:val="002B7E64"/>
    <w:rsid w:val="002C461D"/>
    <w:rsid w:val="002C77F4"/>
    <w:rsid w:val="002D0869"/>
    <w:rsid w:val="002D6113"/>
    <w:rsid w:val="002D78FE"/>
    <w:rsid w:val="002E35A4"/>
    <w:rsid w:val="002E35C2"/>
    <w:rsid w:val="002E4865"/>
    <w:rsid w:val="002E4993"/>
    <w:rsid w:val="002E5BAC"/>
    <w:rsid w:val="002E5D3A"/>
    <w:rsid w:val="002E6E31"/>
    <w:rsid w:val="002E7635"/>
    <w:rsid w:val="002F265A"/>
    <w:rsid w:val="002F2C75"/>
    <w:rsid w:val="002F3551"/>
    <w:rsid w:val="002F48CD"/>
    <w:rsid w:val="002F4D81"/>
    <w:rsid w:val="002F5AE7"/>
    <w:rsid w:val="00302CF8"/>
    <w:rsid w:val="00303EDD"/>
    <w:rsid w:val="0030413F"/>
    <w:rsid w:val="003046C4"/>
    <w:rsid w:val="0030479F"/>
    <w:rsid w:val="00305EFE"/>
    <w:rsid w:val="00310542"/>
    <w:rsid w:val="003125C4"/>
    <w:rsid w:val="003125D4"/>
    <w:rsid w:val="00313B4B"/>
    <w:rsid w:val="00313D85"/>
    <w:rsid w:val="00315CE3"/>
    <w:rsid w:val="0031629B"/>
    <w:rsid w:val="0032010B"/>
    <w:rsid w:val="00321768"/>
    <w:rsid w:val="003251FE"/>
    <w:rsid w:val="00325DC7"/>
    <w:rsid w:val="00327104"/>
    <w:rsid w:val="003274DB"/>
    <w:rsid w:val="00327CA5"/>
    <w:rsid w:val="00327FBF"/>
    <w:rsid w:val="00332A7B"/>
    <w:rsid w:val="003338D9"/>
    <w:rsid w:val="00333FD0"/>
    <w:rsid w:val="003343E0"/>
    <w:rsid w:val="00335600"/>
    <w:rsid w:val="00335E40"/>
    <w:rsid w:val="00335E76"/>
    <w:rsid w:val="00344408"/>
    <w:rsid w:val="00345E37"/>
    <w:rsid w:val="00347F3E"/>
    <w:rsid w:val="00350F4C"/>
    <w:rsid w:val="003520AB"/>
    <w:rsid w:val="00353A22"/>
    <w:rsid w:val="00354906"/>
    <w:rsid w:val="00356382"/>
    <w:rsid w:val="003564EF"/>
    <w:rsid w:val="0036136E"/>
    <w:rsid w:val="003621C3"/>
    <w:rsid w:val="00362C3B"/>
    <w:rsid w:val="0036382D"/>
    <w:rsid w:val="00364DE2"/>
    <w:rsid w:val="00366890"/>
    <w:rsid w:val="00367A91"/>
    <w:rsid w:val="00367E7A"/>
    <w:rsid w:val="0037561E"/>
    <w:rsid w:val="00380350"/>
    <w:rsid w:val="00380B4E"/>
    <w:rsid w:val="00380D7A"/>
    <w:rsid w:val="003816E4"/>
    <w:rsid w:val="00383EA0"/>
    <w:rsid w:val="0039131E"/>
    <w:rsid w:val="00391896"/>
    <w:rsid w:val="003926D2"/>
    <w:rsid w:val="00394D74"/>
    <w:rsid w:val="003976D9"/>
    <w:rsid w:val="003A04A6"/>
    <w:rsid w:val="003A11DC"/>
    <w:rsid w:val="003A3433"/>
    <w:rsid w:val="003A3EA3"/>
    <w:rsid w:val="003A6E88"/>
    <w:rsid w:val="003A7759"/>
    <w:rsid w:val="003A7F6E"/>
    <w:rsid w:val="003B03EA"/>
    <w:rsid w:val="003B057C"/>
    <w:rsid w:val="003B51E6"/>
    <w:rsid w:val="003B5603"/>
    <w:rsid w:val="003C0DC2"/>
    <w:rsid w:val="003C1896"/>
    <w:rsid w:val="003C29B2"/>
    <w:rsid w:val="003C7C34"/>
    <w:rsid w:val="003D0F37"/>
    <w:rsid w:val="003D2425"/>
    <w:rsid w:val="003D345F"/>
    <w:rsid w:val="003D411A"/>
    <w:rsid w:val="003D5150"/>
    <w:rsid w:val="003D5F1F"/>
    <w:rsid w:val="003D68CB"/>
    <w:rsid w:val="003E1EEF"/>
    <w:rsid w:val="003E7974"/>
    <w:rsid w:val="003F1C3A"/>
    <w:rsid w:val="003F4EAF"/>
    <w:rsid w:val="004011AD"/>
    <w:rsid w:val="00410581"/>
    <w:rsid w:val="00414698"/>
    <w:rsid w:val="0041703A"/>
    <w:rsid w:val="004200FA"/>
    <w:rsid w:val="00420564"/>
    <w:rsid w:val="004209A1"/>
    <w:rsid w:val="00420CAB"/>
    <w:rsid w:val="00421E40"/>
    <w:rsid w:val="004240FE"/>
    <w:rsid w:val="004248EE"/>
    <w:rsid w:val="0042565E"/>
    <w:rsid w:val="00425F9C"/>
    <w:rsid w:val="00427D56"/>
    <w:rsid w:val="00432013"/>
    <w:rsid w:val="0043231E"/>
    <w:rsid w:val="00432C05"/>
    <w:rsid w:val="004334CC"/>
    <w:rsid w:val="00436115"/>
    <w:rsid w:val="00437700"/>
    <w:rsid w:val="00440379"/>
    <w:rsid w:val="00441393"/>
    <w:rsid w:val="00447CF0"/>
    <w:rsid w:val="00454C51"/>
    <w:rsid w:val="00456F10"/>
    <w:rsid w:val="00460A40"/>
    <w:rsid w:val="004647FF"/>
    <w:rsid w:val="0046482D"/>
    <w:rsid w:val="00465785"/>
    <w:rsid w:val="00466FC9"/>
    <w:rsid w:val="004673D5"/>
    <w:rsid w:val="00473280"/>
    <w:rsid w:val="00474746"/>
    <w:rsid w:val="00474771"/>
    <w:rsid w:val="0047514D"/>
    <w:rsid w:val="00476942"/>
    <w:rsid w:val="0047732D"/>
    <w:rsid w:val="00477D62"/>
    <w:rsid w:val="004825BF"/>
    <w:rsid w:val="00486D07"/>
    <w:rsid w:val="004871A2"/>
    <w:rsid w:val="00492A8D"/>
    <w:rsid w:val="00493BB5"/>
    <w:rsid w:val="004944C8"/>
    <w:rsid w:val="00496C4B"/>
    <w:rsid w:val="004A0EBF"/>
    <w:rsid w:val="004A2632"/>
    <w:rsid w:val="004A4A6B"/>
    <w:rsid w:val="004A4EC4"/>
    <w:rsid w:val="004A5EE6"/>
    <w:rsid w:val="004B178C"/>
    <w:rsid w:val="004C002D"/>
    <w:rsid w:val="004C03FB"/>
    <w:rsid w:val="004C0E4B"/>
    <w:rsid w:val="004C44C6"/>
    <w:rsid w:val="004C48B7"/>
    <w:rsid w:val="004C5541"/>
    <w:rsid w:val="004D0127"/>
    <w:rsid w:val="004D4B87"/>
    <w:rsid w:val="004D7AA1"/>
    <w:rsid w:val="004E0BBB"/>
    <w:rsid w:val="004E1D57"/>
    <w:rsid w:val="004E2F16"/>
    <w:rsid w:val="004E7395"/>
    <w:rsid w:val="004F0862"/>
    <w:rsid w:val="004F1961"/>
    <w:rsid w:val="004F52FB"/>
    <w:rsid w:val="004F5421"/>
    <w:rsid w:val="004F5930"/>
    <w:rsid w:val="004F6196"/>
    <w:rsid w:val="004F7072"/>
    <w:rsid w:val="00503044"/>
    <w:rsid w:val="00505F61"/>
    <w:rsid w:val="00507FFE"/>
    <w:rsid w:val="00510519"/>
    <w:rsid w:val="005108F5"/>
    <w:rsid w:val="0051161F"/>
    <w:rsid w:val="00512570"/>
    <w:rsid w:val="00512A81"/>
    <w:rsid w:val="00513319"/>
    <w:rsid w:val="00513D48"/>
    <w:rsid w:val="005159F9"/>
    <w:rsid w:val="0052080D"/>
    <w:rsid w:val="00523666"/>
    <w:rsid w:val="00525922"/>
    <w:rsid w:val="00526234"/>
    <w:rsid w:val="00527CFB"/>
    <w:rsid w:val="00531E38"/>
    <w:rsid w:val="0053265B"/>
    <w:rsid w:val="00534F34"/>
    <w:rsid w:val="00535D4C"/>
    <w:rsid w:val="0053692E"/>
    <w:rsid w:val="0053713D"/>
    <w:rsid w:val="0053716C"/>
    <w:rsid w:val="005378A6"/>
    <w:rsid w:val="00541E82"/>
    <w:rsid w:val="005441C5"/>
    <w:rsid w:val="00545308"/>
    <w:rsid w:val="00545555"/>
    <w:rsid w:val="00547837"/>
    <w:rsid w:val="00550BD5"/>
    <w:rsid w:val="005526A1"/>
    <w:rsid w:val="00554DFB"/>
    <w:rsid w:val="00557434"/>
    <w:rsid w:val="00560A89"/>
    <w:rsid w:val="005630F6"/>
    <w:rsid w:val="00570C6B"/>
    <w:rsid w:val="00571C99"/>
    <w:rsid w:val="005730A4"/>
    <w:rsid w:val="005734E2"/>
    <w:rsid w:val="00573ABF"/>
    <w:rsid w:val="00574172"/>
    <w:rsid w:val="005745F7"/>
    <w:rsid w:val="00574B40"/>
    <w:rsid w:val="005779AC"/>
    <w:rsid w:val="00577B52"/>
    <w:rsid w:val="005805D2"/>
    <w:rsid w:val="00584931"/>
    <w:rsid w:val="0059171D"/>
    <w:rsid w:val="00591778"/>
    <w:rsid w:val="0059467B"/>
    <w:rsid w:val="005953D9"/>
    <w:rsid w:val="00595415"/>
    <w:rsid w:val="00597652"/>
    <w:rsid w:val="005A0703"/>
    <w:rsid w:val="005A080B"/>
    <w:rsid w:val="005A1069"/>
    <w:rsid w:val="005A1234"/>
    <w:rsid w:val="005A19BE"/>
    <w:rsid w:val="005A6190"/>
    <w:rsid w:val="005B12A5"/>
    <w:rsid w:val="005B5D28"/>
    <w:rsid w:val="005C161A"/>
    <w:rsid w:val="005C1BCB"/>
    <w:rsid w:val="005C2312"/>
    <w:rsid w:val="005C4735"/>
    <w:rsid w:val="005C5C63"/>
    <w:rsid w:val="005C5D1A"/>
    <w:rsid w:val="005C74DA"/>
    <w:rsid w:val="005D03E9"/>
    <w:rsid w:val="005D0C34"/>
    <w:rsid w:val="005D2502"/>
    <w:rsid w:val="005D304B"/>
    <w:rsid w:val="005D4A4D"/>
    <w:rsid w:val="005D6BF3"/>
    <w:rsid w:val="005D6E5D"/>
    <w:rsid w:val="005E261E"/>
    <w:rsid w:val="005E3989"/>
    <w:rsid w:val="005E4659"/>
    <w:rsid w:val="005E4BB6"/>
    <w:rsid w:val="005E657A"/>
    <w:rsid w:val="005F1386"/>
    <w:rsid w:val="005F17C2"/>
    <w:rsid w:val="005F17E4"/>
    <w:rsid w:val="00600738"/>
    <w:rsid w:val="00600A06"/>
    <w:rsid w:val="00600C2B"/>
    <w:rsid w:val="006013F8"/>
    <w:rsid w:val="00601AF7"/>
    <w:rsid w:val="00602254"/>
    <w:rsid w:val="00606171"/>
    <w:rsid w:val="00610B9A"/>
    <w:rsid w:val="006127AC"/>
    <w:rsid w:val="006152A3"/>
    <w:rsid w:val="0062388E"/>
    <w:rsid w:val="00623B4E"/>
    <w:rsid w:val="00624656"/>
    <w:rsid w:val="006259ED"/>
    <w:rsid w:val="00633B2D"/>
    <w:rsid w:val="00634A78"/>
    <w:rsid w:val="00635BD8"/>
    <w:rsid w:val="00637284"/>
    <w:rsid w:val="006377A3"/>
    <w:rsid w:val="00637C5E"/>
    <w:rsid w:val="00642025"/>
    <w:rsid w:val="00642D76"/>
    <w:rsid w:val="00642DC2"/>
    <w:rsid w:val="00643017"/>
    <w:rsid w:val="00645950"/>
    <w:rsid w:val="0064610F"/>
    <w:rsid w:val="006462A9"/>
    <w:rsid w:val="00646E87"/>
    <w:rsid w:val="0065107F"/>
    <w:rsid w:val="006543CE"/>
    <w:rsid w:val="00655694"/>
    <w:rsid w:val="00655ABD"/>
    <w:rsid w:val="006608D0"/>
    <w:rsid w:val="00661946"/>
    <w:rsid w:val="00666061"/>
    <w:rsid w:val="006663B1"/>
    <w:rsid w:val="00667424"/>
    <w:rsid w:val="00667792"/>
    <w:rsid w:val="006700BD"/>
    <w:rsid w:val="006715B6"/>
    <w:rsid w:val="00671677"/>
    <w:rsid w:val="00672DB2"/>
    <w:rsid w:val="00673356"/>
    <w:rsid w:val="00673CE7"/>
    <w:rsid w:val="006744D8"/>
    <w:rsid w:val="006750F2"/>
    <w:rsid w:val="006752D6"/>
    <w:rsid w:val="00675E02"/>
    <w:rsid w:val="00677ABC"/>
    <w:rsid w:val="0068553C"/>
    <w:rsid w:val="00685F34"/>
    <w:rsid w:val="0069421E"/>
    <w:rsid w:val="006950F2"/>
    <w:rsid w:val="00695245"/>
    <w:rsid w:val="00695656"/>
    <w:rsid w:val="00696993"/>
    <w:rsid w:val="00696EE3"/>
    <w:rsid w:val="006975A8"/>
    <w:rsid w:val="006A1012"/>
    <w:rsid w:val="006A3B1F"/>
    <w:rsid w:val="006A434C"/>
    <w:rsid w:val="006A4E31"/>
    <w:rsid w:val="006B0B8A"/>
    <w:rsid w:val="006B6A5A"/>
    <w:rsid w:val="006C1376"/>
    <w:rsid w:val="006C1404"/>
    <w:rsid w:val="006C48F9"/>
    <w:rsid w:val="006C4F83"/>
    <w:rsid w:val="006C5453"/>
    <w:rsid w:val="006D0485"/>
    <w:rsid w:val="006D14AA"/>
    <w:rsid w:val="006D6EB6"/>
    <w:rsid w:val="006E0E7D"/>
    <w:rsid w:val="006E10BF"/>
    <w:rsid w:val="006E2F45"/>
    <w:rsid w:val="006E77C8"/>
    <w:rsid w:val="006F1C14"/>
    <w:rsid w:val="006F439B"/>
    <w:rsid w:val="006F5EBE"/>
    <w:rsid w:val="006F5F19"/>
    <w:rsid w:val="006F7DAE"/>
    <w:rsid w:val="00700B86"/>
    <w:rsid w:val="00703A6A"/>
    <w:rsid w:val="007117A8"/>
    <w:rsid w:val="0071696E"/>
    <w:rsid w:val="00720472"/>
    <w:rsid w:val="00722236"/>
    <w:rsid w:val="007252F6"/>
    <w:rsid w:val="00725CCA"/>
    <w:rsid w:val="007266E5"/>
    <w:rsid w:val="0072737A"/>
    <w:rsid w:val="007300FA"/>
    <w:rsid w:val="007311E7"/>
    <w:rsid w:val="0073175E"/>
    <w:rsid w:val="007319E0"/>
    <w:rsid w:val="00731DEE"/>
    <w:rsid w:val="007338F7"/>
    <w:rsid w:val="00733E43"/>
    <w:rsid w:val="00734B53"/>
    <w:rsid w:val="00734BC6"/>
    <w:rsid w:val="00734C0A"/>
    <w:rsid w:val="007466A8"/>
    <w:rsid w:val="00751156"/>
    <w:rsid w:val="007541D3"/>
    <w:rsid w:val="007577D7"/>
    <w:rsid w:val="00760CA3"/>
    <w:rsid w:val="00761221"/>
    <w:rsid w:val="0076182D"/>
    <w:rsid w:val="00762A90"/>
    <w:rsid w:val="00764DE5"/>
    <w:rsid w:val="0076698D"/>
    <w:rsid w:val="007708C1"/>
    <w:rsid w:val="00770A8E"/>
    <w:rsid w:val="007715E8"/>
    <w:rsid w:val="007745E3"/>
    <w:rsid w:val="00774A56"/>
    <w:rsid w:val="00776004"/>
    <w:rsid w:val="00777CEC"/>
    <w:rsid w:val="007846D0"/>
    <w:rsid w:val="0078486B"/>
    <w:rsid w:val="00785A39"/>
    <w:rsid w:val="00785EC5"/>
    <w:rsid w:val="00787D08"/>
    <w:rsid w:val="00787D8A"/>
    <w:rsid w:val="00790277"/>
    <w:rsid w:val="007905F7"/>
    <w:rsid w:val="00791DE9"/>
    <w:rsid w:val="00791EBC"/>
    <w:rsid w:val="007922A4"/>
    <w:rsid w:val="00793577"/>
    <w:rsid w:val="00794F8F"/>
    <w:rsid w:val="00795637"/>
    <w:rsid w:val="007963DE"/>
    <w:rsid w:val="00797C7D"/>
    <w:rsid w:val="007A446A"/>
    <w:rsid w:val="007A53A6"/>
    <w:rsid w:val="007A6159"/>
    <w:rsid w:val="007B27E9"/>
    <w:rsid w:val="007B2C5B"/>
    <w:rsid w:val="007B2D11"/>
    <w:rsid w:val="007B2D66"/>
    <w:rsid w:val="007B36B3"/>
    <w:rsid w:val="007B6700"/>
    <w:rsid w:val="007B6A93"/>
    <w:rsid w:val="007B7AFD"/>
    <w:rsid w:val="007B7BEC"/>
    <w:rsid w:val="007C5FAD"/>
    <w:rsid w:val="007C7303"/>
    <w:rsid w:val="007C77AC"/>
    <w:rsid w:val="007C78FF"/>
    <w:rsid w:val="007D1805"/>
    <w:rsid w:val="007D2107"/>
    <w:rsid w:val="007D3A42"/>
    <w:rsid w:val="007D5895"/>
    <w:rsid w:val="007D77AB"/>
    <w:rsid w:val="007E16F6"/>
    <w:rsid w:val="007E1BA3"/>
    <w:rsid w:val="007E28D0"/>
    <w:rsid w:val="007E29F2"/>
    <w:rsid w:val="007E30DF"/>
    <w:rsid w:val="007E56B9"/>
    <w:rsid w:val="007E6457"/>
    <w:rsid w:val="007F4697"/>
    <w:rsid w:val="007F4A38"/>
    <w:rsid w:val="007F7544"/>
    <w:rsid w:val="00800995"/>
    <w:rsid w:val="0080249B"/>
    <w:rsid w:val="00804B9D"/>
    <w:rsid w:val="00805EC2"/>
    <w:rsid w:val="008076CE"/>
    <w:rsid w:val="00811BF8"/>
    <w:rsid w:val="0081320C"/>
    <w:rsid w:val="00814EE8"/>
    <w:rsid w:val="008156AD"/>
    <w:rsid w:val="00816F79"/>
    <w:rsid w:val="008172F8"/>
    <w:rsid w:val="0082393F"/>
    <w:rsid w:val="00826D87"/>
    <w:rsid w:val="00827F5E"/>
    <w:rsid w:val="0083207E"/>
    <w:rsid w:val="008326B2"/>
    <w:rsid w:val="0083402B"/>
    <w:rsid w:val="00834C9D"/>
    <w:rsid w:val="00834D1F"/>
    <w:rsid w:val="00840FE3"/>
    <w:rsid w:val="0084223D"/>
    <w:rsid w:val="00843353"/>
    <w:rsid w:val="00846831"/>
    <w:rsid w:val="0085126A"/>
    <w:rsid w:val="008527A8"/>
    <w:rsid w:val="008564CC"/>
    <w:rsid w:val="00856573"/>
    <w:rsid w:val="00865532"/>
    <w:rsid w:val="008659E7"/>
    <w:rsid w:val="00867686"/>
    <w:rsid w:val="008703A5"/>
    <w:rsid w:val="008737D3"/>
    <w:rsid w:val="008747E0"/>
    <w:rsid w:val="00874B21"/>
    <w:rsid w:val="00875201"/>
    <w:rsid w:val="00875920"/>
    <w:rsid w:val="00876841"/>
    <w:rsid w:val="00881A89"/>
    <w:rsid w:val="00882B3C"/>
    <w:rsid w:val="00882FBB"/>
    <w:rsid w:val="00884281"/>
    <w:rsid w:val="00884484"/>
    <w:rsid w:val="00885369"/>
    <w:rsid w:val="0088632F"/>
    <w:rsid w:val="0088783D"/>
    <w:rsid w:val="00890CE0"/>
    <w:rsid w:val="00891414"/>
    <w:rsid w:val="0089694A"/>
    <w:rsid w:val="008972C3"/>
    <w:rsid w:val="008A13A8"/>
    <w:rsid w:val="008A190E"/>
    <w:rsid w:val="008A28D9"/>
    <w:rsid w:val="008A30BA"/>
    <w:rsid w:val="008A651B"/>
    <w:rsid w:val="008B4126"/>
    <w:rsid w:val="008B73EC"/>
    <w:rsid w:val="008B7E60"/>
    <w:rsid w:val="008C1322"/>
    <w:rsid w:val="008C33B5"/>
    <w:rsid w:val="008C3672"/>
    <w:rsid w:val="008C370E"/>
    <w:rsid w:val="008C3A72"/>
    <w:rsid w:val="008C4F5A"/>
    <w:rsid w:val="008C6969"/>
    <w:rsid w:val="008C70CB"/>
    <w:rsid w:val="008C712C"/>
    <w:rsid w:val="008D07B1"/>
    <w:rsid w:val="008D6DD2"/>
    <w:rsid w:val="008E0714"/>
    <w:rsid w:val="008E1F69"/>
    <w:rsid w:val="008E49A6"/>
    <w:rsid w:val="008E76B1"/>
    <w:rsid w:val="008F1244"/>
    <w:rsid w:val="008F1BDD"/>
    <w:rsid w:val="008F38BB"/>
    <w:rsid w:val="008F55B9"/>
    <w:rsid w:val="008F57D8"/>
    <w:rsid w:val="008F7F74"/>
    <w:rsid w:val="0090216A"/>
    <w:rsid w:val="00902834"/>
    <w:rsid w:val="00902846"/>
    <w:rsid w:val="009042D7"/>
    <w:rsid w:val="00904D26"/>
    <w:rsid w:val="00911772"/>
    <w:rsid w:val="00914E26"/>
    <w:rsid w:val="0091590F"/>
    <w:rsid w:val="00916C34"/>
    <w:rsid w:val="00923B4D"/>
    <w:rsid w:val="0092540C"/>
    <w:rsid w:val="00925E0F"/>
    <w:rsid w:val="00930E71"/>
    <w:rsid w:val="00931A57"/>
    <w:rsid w:val="00933361"/>
    <w:rsid w:val="0093492E"/>
    <w:rsid w:val="009374C0"/>
    <w:rsid w:val="009414E6"/>
    <w:rsid w:val="0094215E"/>
    <w:rsid w:val="00942E15"/>
    <w:rsid w:val="00942F36"/>
    <w:rsid w:val="00946159"/>
    <w:rsid w:val="00946AF2"/>
    <w:rsid w:val="00946C4E"/>
    <w:rsid w:val="00947559"/>
    <w:rsid w:val="00947DC0"/>
    <w:rsid w:val="0095165A"/>
    <w:rsid w:val="00951C21"/>
    <w:rsid w:val="00952F28"/>
    <w:rsid w:val="0095450F"/>
    <w:rsid w:val="00955322"/>
    <w:rsid w:val="00955EA8"/>
    <w:rsid w:val="00956901"/>
    <w:rsid w:val="00957442"/>
    <w:rsid w:val="00960480"/>
    <w:rsid w:val="009618D6"/>
    <w:rsid w:val="00962EC1"/>
    <w:rsid w:val="00964B9E"/>
    <w:rsid w:val="00970260"/>
    <w:rsid w:val="00971591"/>
    <w:rsid w:val="00973693"/>
    <w:rsid w:val="00974564"/>
    <w:rsid w:val="00974A54"/>
    <w:rsid w:val="00974E99"/>
    <w:rsid w:val="00975B73"/>
    <w:rsid w:val="009764FA"/>
    <w:rsid w:val="00976610"/>
    <w:rsid w:val="00976D20"/>
    <w:rsid w:val="00980192"/>
    <w:rsid w:val="00982A22"/>
    <w:rsid w:val="0098756A"/>
    <w:rsid w:val="00990D7E"/>
    <w:rsid w:val="00991A62"/>
    <w:rsid w:val="00994D97"/>
    <w:rsid w:val="009A07B7"/>
    <w:rsid w:val="009A1B52"/>
    <w:rsid w:val="009A4695"/>
    <w:rsid w:val="009A52C5"/>
    <w:rsid w:val="009A6256"/>
    <w:rsid w:val="009B1545"/>
    <w:rsid w:val="009B2DB1"/>
    <w:rsid w:val="009B351B"/>
    <w:rsid w:val="009B5023"/>
    <w:rsid w:val="009B785E"/>
    <w:rsid w:val="009C26F8"/>
    <w:rsid w:val="009C3318"/>
    <w:rsid w:val="009C4A39"/>
    <w:rsid w:val="009C609E"/>
    <w:rsid w:val="009C7005"/>
    <w:rsid w:val="009C724B"/>
    <w:rsid w:val="009D19E4"/>
    <w:rsid w:val="009D25B8"/>
    <w:rsid w:val="009D26AB"/>
    <w:rsid w:val="009D3F80"/>
    <w:rsid w:val="009D661A"/>
    <w:rsid w:val="009D6CA2"/>
    <w:rsid w:val="009E16EC"/>
    <w:rsid w:val="009E3E7B"/>
    <w:rsid w:val="009E433C"/>
    <w:rsid w:val="009E4A4D"/>
    <w:rsid w:val="009E6578"/>
    <w:rsid w:val="009F081F"/>
    <w:rsid w:val="009F3FCC"/>
    <w:rsid w:val="009F455E"/>
    <w:rsid w:val="009F75E8"/>
    <w:rsid w:val="009F7D49"/>
    <w:rsid w:val="00A016D9"/>
    <w:rsid w:val="00A01F33"/>
    <w:rsid w:val="00A06A3D"/>
    <w:rsid w:val="00A10EBA"/>
    <w:rsid w:val="00A11E7F"/>
    <w:rsid w:val="00A11FB3"/>
    <w:rsid w:val="00A133F0"/>
    <w:rsid w:val="00A13E56"/>
    <w:rsid w:val="00A13E79"/>
    <w:rsid w:val="00A14980"/>
    <w:rsid w:val="00A176CC"/>
    <w:rsid w:val="00A227BF"/>
    <w:rsid w:val="00A24838"/>
    <w:rsid w:val="00A250F3"/>
    <w:rsid w:val="00A2743E"/>
    <w:rsid w:val="00A30C33"/>
    <w:rsid w:val="00A32047"/>
    <w:rsid w:val="00A329EF"/>
    <w:rsid w:val="00A34360"/>
    <w:rsid w:val="00A35A6C"/>
    <w:rsid w:val="00A36772"/>
    <w:rsid w:val="00A3761B"/>
    <w:rsid w:val="00A378C4"/>
    <w:rsid w:val="00A4308C"/>
    <w:rsid w:val="00A44836"/>
    <w:rsid w:val="00A45F05"/>
    <w:rsid w:val="00A466ED"/>
    <w:rsid w:val="00A503A2"/>
    <w:rsid w:val="00A522B9"/>
    <w:rsid w:val="00A524B5"/>
    <w:rsid w:val="00A5289A"/>
    <w:rsid w:val="00A53334"/>
    <w:rsid w:val="00A549B3"/>
    <w:rsid w:val="00A5610E"/>
    <w:rsid w:val="00A56184"/>
    <w:rsid w:val="00A60C74"/>
    <w:rsid w:val="00A6652D"/>
    <w:rsid w:val="00A67954"/>
    <w:rsid w:val="00A702B8"/>
    <w:rsid w:val="00A72ED7"/>
    <w:rsid w:val="00A750E7"/>
    <w:rsid w:val="00A7572B"/>
    <w:rsid w:val="00A8083F"/>
    <w:rsid w:val="00A80A84"/>
    <w:rsid w:val="00A84EFC"/>
    <w:rsid w:val="00A856DE"/>
    <w:rsid w:val="00A90241"/>
    <w:rsid w:val="00A90D86"/>
    <w:rsid w:val="00A91B45"/>
    <w:rsid w:val="00A91DBA"/>
    <w:rsid w:val="00A922E2"/>
    <w:rsid w:val="00A952EC"/>
    <w:rsid w:val="00A95751"/>
    <w:rsid w:val="00A970B9"/>
    <w:rsid w:val="00A97900"/>
    <w:rsid w:val="00AA11AF"/>
    <w:rsid w:val="00AA1D7A"/>
    <w:rsid w:val="00AA3E01"/>
    <w:rsid w:val="00AA4F40"/>
    <w:rsid w:val="00AA50D4"/>
    <w:rsid w:val="00AA67B5"/>
    <w:rsid w:val="00AA6F7F"/>
    <w:rsid w:val="00AB0BFA"/>
    <w:rsid w:val="00AB20D4"/>
    <w:rsid w:val="00AB2EFD"/>
    <w:rsid w:val="00AB5D32"/>
    <w:rsid w:val="00AB76B7"/>
    <w:rsid w:val="00AC01FD"/>
    <w:rsid w:val="00AC33A2"/>
    <w:rsid w:val="00AC68F9"/>
    <w:rsid w:val="00AD0A59"/>
    <w:rsid w:val="00AD17E5"/>
    <w:rsid w:val="00AD18BA"/>
    <w:rsid w:val="00AD38F7"/>
    <w:rsid w:val="00AD6D20"/>
    <w:rsid w:val="00AE612A"/>
    <w:rsid w:val="00AE65F1"/>
    <w:rsid w:val="00AE6BB4"/>
    <w:rsid w:val="00AE74AD"/>
    <w:rsid w:val="00AF159C"/>
    <w:rsid w:val="00B01873"/>
    <w:rsid w:val="00B020D5"/>
    <w:rsid w:val="00B04F97"/>
    <w:rsid w:val="00B074AB"/>
    <w:rsid w:val="00B07717"/>
    <w:rsid w:val="00B07C40"/>
    <w:rsid w:val="00B10066"/>
    <w:rsid w:val="00B10DD0"/>
    <w:rsid w:val="00B11140"/>
    <w:rsid w:val="00B11A2C"/>
    <w:rsid w:val="00B127B1"/>
    <w:rsid w:val="00B17253"/>
    <w:rsid w:val="00B2072F"/>
    <w:rsid w:val="00B22A8F"/>
    <w:rsid w:val="00B22ED0"/>
    <w:rsid w:val="00B24320"/>
    <w:rsid w:val="00B2583D"/>
    <w:rsid w:val="00B25D90"/>
    <w:rsid w:val="00B2725C"/>
    <w:rsid w:val="00B27852"/>
    <w:rsid w:val="00B31A41"/>
    <w:rsid w:val="00B32C6E"/>
    <w:rsid w:val="00B35A68"/>
    <w:rsid w:val="00B40199"/>
    <w:rsid w:val="00B4499F"/>
    <w:rsid w:val="00B45114"/>
    <w:rsid w:val="00B4760F"/>
    <w:rsid w:val="00B47C9A"/>
    <w:rsid w:val="00B47D58"/>
    <w:rsid w:val="00B502FF"/>
    <w:rsid w:val="00B541D2"/>
    <w:rsid w:val="00B568A0"/>
    <w:rsid w:val="00B64199"/>
    <w:rsid w:val="00B643DF"/>
    <w:rsid w:val="00B64AC0"/>
    <w:rsid w:val="00B65300"/>
    <w:rsid w:val="00B67422"/>
    <w:rsid w:val="00B67549"/>
    <w:rsid w:val="00B70BD4"/>
    <w:rsid w:val="00B712CA"/>
    <w:rsid w:val="00B71454"/>
    <w:rsid w:val="00B73035"/>
    <w:rsid w:val="00B73463"/>
    <w:rsid w:val="00B74ACF"/>
    <w:rsid w:val="00B766F7"/>
    <w:rsid w:val="00B80289"/>
    <w:rsid w:val="00B82B12"/>
    <w:rsid w:val="00B82C82"/>
    <w:rsid w:val="00B90123"/>
    <w:rsid w:val="00B9016D"/>
    <w:rsid w:val="00B91F4A"/>
    <w:rsid w:val="00B95B84"/>
    <w:rsid w:val="00B960E8"/>
    <w:rsid w:val="00BA0327"/>
    <w:rsid w:val="00BA0F98"/>
    <w:rsid w:val="00BA1517"/>
    <w:rsid w:val="00BA4E39"/>
    <w:rsid w:val="00BA67FD"/>
    <w:rsid w:val="00BA7C48"/>
    <w:rsid w:val="00BC251F"/>
    <w:rsid w:val="00BC27F6"/>
    <w:rsid w:val="00BC39F4"/>
    <w:rsid w:val="00BD1587"/>
    <w:rsid w:val="00BD1A3D"/>
    <w:rsid w:val="00BD31CA"/>
    <w:rsid w:val="00BD49E8"/>
    <w:rsid w:val="00BD5225"/>
    <w:rsid w:val="00BD5E30"/>
    <w:rsid w:val="00BD6A20"/>
    <w:rsid w:val="00BD7EE1"/>
    <w:rsid w:val="00BE5568"/>
    <w:rsid w:val="00BE5764"/>
    <w:rsid w:val="00BF1358"/>
    <w:rsid w:val="00BF1788"/>
    <w:rsid w:val="00BF5CDA"/>
    <w:rsid w:val="00C0106D"/>
    <w:rsid w:val="00C010D2"/>
    <w:rsid w:val="00C06A78"/>
    <w:rsid w:val="00C11B5A"/>
    <w:rsid w:val="00C11CCB"/>
    <w:rsid w:val="00C1273E"/>
    <w:rsid w:val="00C12E1A"/>
    <w:rsid w:val="00C133BE"/>
    <w:rsid w:val="00C13A5B"/>
    <w:rsid w:val="00C165D9"/>
    <w:rsid w:val="00C222B4"/>
    <w:rsid w:val="00C258DB"/>
    <w:rsid w:val="00C25A2B"/>
    <w:rsid w:val="00C2624E"/>
    <w:rsid w:val="00C262E4"/>
    <w:rsid w:val="00C320B1"/>
    <w:rsid w:val="00C327CD"/>
    <w:rsid w:val="00C32A3C"/>
    <w:rsid w:val="00C33E20"/>
    <w:rsid w:val="00C35CF6"/>
    <w:rsid w:val="00C3725B"/>
    <w:rsid w:val="00C40872"/>
    <w:rsid w:val="00C455AB"/>
    <w:rsid w:val="00C457B6"/>
    <w:rsid w:val="00C4777E"/>
    <w:rsid w:val="00C522BE"/>
    <w:rsid w:val="00C52674"/>
    <w:rsid w:val="00C533EC"/>
    <w:rsid w:val="00C53A7D"/>
    <w:rsid w:val="00C53B1A"/>
    <w:rsid w:val="00C5470E"/>
    <w:rsid w:val="00C55BB4"/>
    <w:rsid w:val="00C55DD3"/>
    <w:rsid w:val="00C55EFB"/>
    <w:rsid w:val="00C56585"/>
    <w:rsid w:val="00C56628"/>
    <w:rsid w:val="00C56B3F"/>
    <w:rsid w:val="00C57796"/>
    <w:rsid w:val="00C62129"/>
    <w:rsid w:val="00C65492"/>
    <w:rsid w:val="00C716E5"/>
    <w:rsid w:val="00C72B58"/>
    <w:rsid w:val="00C773D9"/>
    <w:rsid w:val="00C776B1"/>
    <w:rsid w:val="00C80307"/>
    <w:rsid w:val="00C806E0"/>
    <w:rsid w:val="00C807CC"/>
    <w:rsid w:val="00C80ACE"/>
    <w:rsid w:val="00C81162"/>
    <w:rsid w:val="00C812B6"/>
    <w:rsid w:val="00C82868"/>
    <w:rsid w:val="00C83258"/>
    <w:rsid w:val="00C83666"/>
    <w:rsid w:val="00C870B5"/>
    <w:rsid w:val="00C907DF"/>
    <w:rsid w:val="00C91630"/>
    <w:rsid w:val="00C91DA7"/>
    <w:rsid w:val="00C947C1"/>
    <w:rsid w:val="00C9558A"/>
    <w:rsid w:val="00C966EB"/>
    <w:rsid w:val="00CA04B1"/>
    <w:rsid w:val="00CA2DFC"/>
    <w:rsid w:val="00CA4EC9"/>
    <w:rsid w:val="00CA6D6B"/>
    <w:rsid w:val="00CA7F30"/>
    <w:rsid w:val="00CB03D4"/>
    <w:rsid w:val="00CB0617"/>
    <w:rsid w:val="00CB137B"/>
    <w:rsid w:val="00CB2CAE"/>
    <w:rsid w:val="00CB3F05"/>
    <w:rsid w:val="00CB45A0"/>
    <w:rsid w:val="00CC35EF"/>
    <w:rsid w:val="00CC5048"/>
    <w:rsid w:val="00CC6246"/>
    <w:rsid w:val="00CC6362"/>
    <w:rsid w:val="00CC6BE9"/>
    <w:rsid w:val="00CC78F0"/>
    <w:rsid w:val="00CD0256"/>
    <w:rsid w:val="00CD131E"/>
    <w:rsid w:val="00CD1FA8"/>
    <w:rsid w:val="00CD4F26"/>
    <w:rsid w:val="00CD5F8E"/>
    <w:rsid w:val="00CE0061"/>
    <w:rsid w:val="00CE4129"/>
    <w:rsid w:val="00CE5E46"/>
    <w:rsid w:val="00CE7926"/>
    <w:rsid w:val="00CF49CC"/>
    <w:rsid w:val="00D02E91"/>
    <w:rsid w:val="00D04CAA"/>
    <w:rsid w:val="00D04F0B"/>
    <w:rsid w:val="00D05701"/>
    <w:rsid w:val="00D060BF"/>
    <w:rsid w:val="00D07CD7"/>
    <w:rsid w:val="00D11C95"/>
    <w:rsid w:val="00D12F37"/>
    <w:rsid w:val="00D1463A"/>
    <w:rsid w:val="00D15893"/>
    <w:rsid w:val="00D17572"/>
    <w:rsid w:val="00D24517"/>
    <w:rsid w:val="00D252C9"/>
    <w:rsid w:val="00D257B1"/>
    <w:rsid w:val="00D2629B"/>
    <w:rsid w:val="00D26C57"/>
    <w:rsid w:val="00D32DDF"/>
    <w:rsid w:val="00D33819"/>
    <w:rsid w:val="00D3700C"/>
    <w:rsid w:val="00D44A52"/>
    <w:rsid w:val="00D462C9"/>
    <w:rsid w:val="00D5303B"/>
    <w:rsid w:val="00D540EE"/>
    <w:rsid w:val="00D565B3"/>
    <w:rsid w:val="00D56619"/>
    <w:rsid w:val="00D5770C"/>
    <w:rsid w:val="00D619CC"/>
    <w:rsid w:val="00D638E0"/>
    <w:rsid w:val="00D63D65"/>
    <w:rsid w:val="00D653B1"/>
    <w:rsid w:val="00D70EA1"/>
    <w:rsid w:val="00D74AE1"/>
    <w:rsid w:val="00D75D42"/>
    <w:rsid w:val="00D764A9"/>
    <w:rsid w:val="00D80B20"/>
    <w:rsid w:val="00D81302"/>
    <w:rsid w:val="00D813E9"/>
    <w:rsid w:val="00D83077"/>
    <w:rsid w:val="00D865A8"/>
    <w:rsid w:val="00D86AFB"/>
    <w:rsid w:val="00D9012A"/>
    <w:rsid w:val="00D919C6"/>
    <w:rsid w:val="00D92C2D"/>
    <w:rsid w:val="00D92F58"/>
    <w:rsid w:val="00D9361E"/>
    <w:rsid w:val="00D94F38"/>
    <w:rsid w:val="00D9670F"/>
    <w:rsid w:val="00D97D08"/>
    <w:rsid w:val="00DA167D"/>
    <w:rsid w:val="00DA17CD"/>
    <w:rsid w:val="00DA2ABA"/>
    <w:rsid w:val="00DA368E"/>
    <w:rsid w:val="00DA61E3"/>
    <w:rsid w:val="00DA6BD9"/>
    <w:rsid w:val="00DA7852"/>
    <w:rsid w:val="00DB25B3"/>
    <w:rsid w:val="00DB2671"/>
    <w:rsid w:val="00DB6C8C"/>
    <w:rsid w:val="00DB7BC5"/>
    <w:rsid w:val="00DC52D3"/>
    <w:rsid w:val="00DC5319"/>
    <w:rsid w:val="00DD270A"/>
    <w:rsid w:val="00DD572A"/>
    <w:rsid w:val="00DD60F2"/>
    <w:rsid w:val="00DD6A5B"/>
    <w:rsid w:val="00DD6D11"/>
    <w:rsid w:val="00DE0893"/>
    <w:rsid w:val="00DE1947"/>
    <w:rsid w:val="00DE2814"/>
    <w:rsid w:val="00DE5045"/>
    <w:rsid w:val="00DE6796"/>
    <w:rsid w:val="00DE7944"/>
    <w:rsid w:val="00DF0022"/>
    <w:rsid w:val="00DF41B2"/>
    <w:rsid w:val="00DF4B15"/>
    <w:rsid w:val="00DF6D5F"/>
    <w:rsid w:val="00DF78EF"/>
    <w:rsid w:val="00E01272"/>
    <w:rsid w:val="00E02280"/>
    <w:rsid w:val="00E02D41"/>
    <w:rsid w:val="00E03067"/>
    <w:rsid w:val="00E03846"/>
    <w:rsid w:val="00E047E6"/>
    <w:rsid w:val="00E06DD6"/>
    <w:rsid w:val="00E1134E"/>
    <w:rsid w:val="00E12524"/>
    <w:rsid w:val="00E1601B"/>
    <w:rsid w:val="00E16EB4"/>
    <w:rsid w:val="00E17647"/>
    <w:rsid w:val="00E20A7D"/>
    <w:rsid w:val="00E21A27"/>
    <w:rsid w:val="00E22E42"/>
    <w:rsid w:val="00E263DC"/>
    <w:rsid w:val="00E27A2F"/>
    <w:rsid w:val="00E33355"/>
    <w:rsid w:val="00E36C15"/>
    <w:rsid w:val="00E42A94"/>
    <w:rsid w:val="00E43583"/>
    <w:rsid w:val="00E458BF"/>
    <w:rsid w:val="00E54756"/>
    <w:rsid w:val="00E54BFB"/>
    <w:rsid w:val="00E54CD7"/>
    <w:rsid w:val="00E55082"/>
    <w:rsid w:val="00E65CAA"/>
    <w:rsid w:val="00E65CC0"/>
    <w:rsid w:val="00E6619E"/>
    <w:rsid w:val="00E706E7"/>
    <w:rsid w:val="00E73158"/>
    <w:rsid w:val="00E73E2C"/>
    <w:rsid w:val="00E74836"/>
    <w:rsid w:val="00E749FF"/>
    <w:rsid w:val="00E812B0"/>
    <w:rsid w:val="00E818AD"/>
    <w:rsid w:val="00E84229"/>
    <w:rsid w:val="00E84965"/>
    <w:rsid w:val="00E90E4E"/>
    <w:rsid w:val="00E915EC"/>
    <w:rsid w:val="00E9391E"/>
    <w:rsid w:val="00E957CE"/>
    <w:rsid w:val="00EA1052"/>
    <w:rsid w:val="00EA218F"/>
    <w:rsid w:val="00EA3271"/>
    <w:rsid w:val="00EA4F29"/>
    <w:rsid w:val="00EA5B27"/>
    <w:rsid w:val="00EA5F83"/>
    <w:rsid w:val="00EA6F9D"/>
    <w:rsid w:val="00EA7247"/>
    <w:rsid w:val="00EA7F75"/>
    <w:rsid w:val="00EB09FD"/>
    <w:rsid w:val="00EB127B"/>
    <w:rsid w:val="00EB4AE7"/>
    <w:rsid w:val="00EB5B9A"/>
    <w:rsid w:val="00EB655D"/>
    <w:rsid w:val="00EB6F3C"/>
    <w:rsid w:val="00EB72BD"/>
    <w:rsid w:val="00EC1E2C"/>
    <w:rsid w:val="00EC21D6"/>
    <w:rsid w:val="00EC2B9A"/>
    <w:rsid w:val="00EC3723"/>
    <w:rsid w:val="00EC568A"/>
    <w:rsid w:val="00EC7C87"/>
    <w:rsid w:val="00ED030E"/>
    <w:rsid w:val="00ED18CC"/>
    <w:rsid w:val="00ED2049"/>
    <w:rsid w:val="00ED2A8D"/>
    <w:rsid w:val="00ED2B42"/>
    <w:rsid w:val="00ED4450"/>
    <w:rsid w:val="00ED6FB6"/>
    <w:rsid w:val="00EE17DF"/>
    <w:rsid w:val="00EE29FC"/>
    <w:rsid w:val="00EE36CA"/>
    <w:rsid w:val="00EE421D"/>
    <w:rsid w:val="00EE54CB"/>
    <w:rsid w:val="00EE5598"/>
    <w:rsid w:val="00EE5D34"/>
    <w:rsid w:val="00EE6414"/>
    <w:rsid w:val="00EE6424"/>
    <w:rsid w:val="00EE6788"/>
    <w:rsid w:val="00EF19F8"/>
    <w:rsid w:val="00EF1C54"/>
    <w:rsid w:val="00EF25F6"/>
    <w:rsid w:val="00EF315C"/>
    <w:rsid w:val="00EF404B"/>
    <w:rsid w:val="00EF4A9A"/>
    <w:rsid w:val="00EF6403"/>
    <w:rsid w:val="00F00188"/>
    <w:rsid w:val="00F00376"/>
    <w:rsid w:val="00F01F0C"/>
    <w:rsid w:val="00F023E9"/>
    <w:rsid w:val="00F02A5A"/>
    <w:rsid w:val="00F07D55"/>
    <w:rsid w:val="00F10011"/>
    <w:rsid w:val="00F11368"/>
    <w:rsid w:val="00F1148E"/>
    <w:rsid w:val="00F11764"/>
    <w:rsid w:val="00F12321"/>
    <w:rsid w:val="00F157E2"/>
    <w:rsid w:val="00F15978"/>
    <w:rsid w:val="00F176A2"/>
    <w:rsid w:val="00F23CC1"/>
    <w:rsid w:val="00F259E2"/>
    <w:rsid w:val="00F25A78"/>
    <w:rsid w:val="00F3373A"/>
    <w:rsid w:val="00F34715"/>
    <w:rsid w:val="00F35004"/>
    <w:rsid w:val="00F41D01"/>
    <w:rsid w:val="00F41F0B"/>
    <w:rsid w:val="00F44E6A"/>
    <w:rsid w:val="00F46010"/>
    <w:rsid w:val="00F4695C"/>
    <w:rsid w:val="00F4735D"/>
    <w:rsid w:val="00F527AC"/>
    <w:rsid w:val="00F5311B"/>
    <w:rsid w:val="00F5503F"/>
    <w:rsid w:val="00F61D83"/>
    <w:rsid w:val="00F64820"/>
    <w:rsid w:val="00F65DD1"/>
    <w:rsid w:val="00F707B3"/>
    <w:rsid w:val="00F71135"/>
    <w:rsid w:val="00F73D62"/>
    <w:rsid w:val="00F74309"/>
    <w:rsid w:val="00F75142"/>
    <w:rsid w:val="00F805C1"/>
    <w:rsid w:val="00F821B5"/>
    <w:rsid w:val="00F82C35"/>
    <w:rsid w:val="00F84D90"/>
    <w:rsid w:val="00F850AD"/>
    <w:rsid w:val="00F86B53"/>
    <w:rsid w:val="00F90461"/>
    <w:rsid w:val="00F914F7"/>
    <w:rsid w:val="00F918B0"/>
    <w:rsid w:val="00F926AD"/>
    <w:rsid w:val="00F935EB"/>
    <w:rsid w:val="00F93A79"/>
    <w:rsid w:val="00FA15EC"/>
    <w:rsid w:val="00FA2227"/>
    <w:rsid w:val="00FA370D"/>
    <w:rsid w:val="00FA66F1"/>
    <w:rsid w:val="00FB5394"/>
    <w:rsid w:val="00FC0751"/>
    <w:rsid w:val="00FC0F74"/>
    <w:rsid w:val="00FC212D"/>
    <w:rsid w:val="00FC378B"/>
    <w:rsid w:val="00FC3977"/>
    <w:rsid w:val="00FC3D1E"/>
    <w:rsid w:val="00FC51EF"/>
    <w:rsid w:val="00FC78FE"/>
    <w:rsid w:val="00FD243B"/>
    <w:rsid w:val="00FD248C"/>
    <w:rsid w:val="00FD2566"/>
    <w:rsid w:val="00FD29AC"/>
    <w:rsid w:val="00FD2F16"/>
    <w:rsid w:val="00FD6065"/>
    <w:rsid w:val="00FD64D8"/>
    <w:rsid w:val="00FD79AD"/>
    <w:rsid w:val="00FE0BA7"/>
    <w:rsid w:val="00FE1D34"/>
    <w:rsid w:val="00FE244F"/>
    <w:rsid w:val="00FE2A69"/>
    <w:rsid w:val="00FE2A6F"/>
    <w:rsid w:val="00FF36D9"/>
    <w:rsid w:val="00FF455A"/>
    <w:rsid w:val="00FF6538"/>
    <w:rsid w:val="00FF67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7DD09D1"/>
  <w15:docId w15:val="{180FD1B0-FF97-4030-B3CC-0ABD5B835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qFormat/>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personname">
    <w:name w:val="person_name"/>
    <w:basedOn w:val="DefaultParagraphFont"/>
    <w:rsid w:val="00E749FF"/>
  </w:style>
  <w:style w:type="paragraph" w:styleId="Index6">
    <w:name w:val="index 6"/>
    <w:basedOn w:val="Normal"/>
    <w:next w:val="Normal"/>
    <w:autoRedefine/>
    <w:rsid w:val="00E749FF"/>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ListParagraph">
    <w:name w:val="List Paragraph"/>
    <w:basedOn w:val="Normal"/>
    <w:uiPriority w:val="34"/>
    <w:rsid w:val="00B45114"/>
    <w:pPr>
      <w:ind w:left="720"/>
      <w:contextualSpacing/>
    </w:pPr>
  </w:style>
  <w:style w:type="paragraph" w:styleId="Revision">
    <w:name w:val="Revision"/>
    <w:hidden/>
    <w:uiPriority w:val="99"/>
    <w:semiHidden/>
    <w:rsid w:val="00FA15EC"/>
    <w:pPr>
      <w:spacing w:after="0" w:line="240" w:lineRule="auto"/>
    </w:pPr>
    <w:rPr>
      <w:sz w:val="18"/>
      <w:lang w:val="en-GB"/>
    </w:rPr>
  </w:style>
  <w:style w:type="character" w:customStyle="1" w:styleId="mwe-math-mathml-inline">
    <w:name w:val="mwe-math-mathml-inline"/>
    <w:basedOn w:val="DefaultParagraphFont"/>
    <w:rsid w:val="00112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26795">
      <w:bodyDiv w:val="1"/>
      <w:marLeft w:val="0"/>
      <w:marRight w:val="0"/>
      <w:marTop w:val="0"/>
      <w:marBottom w:val="0"/>
      <w:divBdr>
        <w:top w:val="none" w:sz="0" w:space="0" w:color="auto"/>
        <w:left w:val="none" w:sz="0" w:space="0" w:color="auto"/>
        <w:bottom w:val="none" w:sz="0" w:space="0" w:color="auto"/>
        <w:right w:val="none" w:sz="0" w:space="0" w:color="auto"/>
      </w:divBdr>
    </w:div>
    <w:div w:id="874347812">
      <w:bodyDiv w:val="1"/>
      <w:marLeft w:val="0"/>
      <w:marRight w:val="0"/>
      <w:marTop w:val="0"/>
      <w:marBottom w:val="0"/>
      <w:divBdr>
        <w:top w:val="none" w:sz="0" w:space="0" w:color="auto"/>
        <w:left w:val="none" w:sz="0" w:space="0" w:color="auto"/>
        <w:bottom w:val="none" w:sz="0" w:space="0" w:color="auto"/>
        <w:right w:val="none" w:sz="0" w:space="0" w:color="auto"/>
      </w:divBdr>
    </w:div>
    <w:div w:id="1998460093">
      <w:bodyDiv w:val="1"/>
      <w:marLeft w:val="0"/>
      <w:marRight w:val="0"/>
      <w:marTop w:val="0"/>
      <w:marBottom w:val="0"/>
      <w:divBdr>
        <w:top w:val="none" w:sz="0" w:space="0" w:color="auto"/>
        <w:left w:val="none" w:sz="0" w:space="0" w:color="auto"/>
        <w:bottom w:val="none" w:sz="0" w:space="0" w:color="auto"/>
        <w:right w:val="none" w:sz="0" w:space="0" w:color="auto"/>
      </w:divBdr>
      <w:divsChild>
        <w:div w:id="999502367">
          <w:marLeft w:val="0"/>
          <w:marRight w:val="0"/>
          <w:marTop w:val="0"/>
          <w:marBottom w:val="0"/>
          <w:divBdr>
            <w:top w:val="none" w:sz="0" w:space="0" w:color="auto"/>
            <w:left w:val="none" w:sz="0" w:space="0" w:color="auto"/>
            <w:bottom w:val="none" w:sz="0" w:space="0" w:color="auto"/>
            <w:right w:val="none" w:sz="0" w:space="0" w:color="auto"/>
          </w:divBdr>
          <w:divsChild>
            <w:div w:id="1864637000">
              <w:marLeft w:val="0"/>
              <w:marRight w:val="0"/>
              <w:marTop w:val="0"/>
              <w:marBottom w:val="0"/>
              <w:divBdr>
                <w:top w:val="none" w:sz="0" w:space="0" w:color="auto"/>
                <w:left w:val="none" w:sz="0" w:space="0" w:color="auto"/>
                <w:bottom w:val="none" w:sz="0" w:space="0" w:color="auto"/>
                <w:right w:val="none" w:sz="0" w:space="0" w:color="auto"/>
              </w:divBdr>
              <w:divsChild>
                <w:div w:id="130050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eader" Target="header6.xml"/><Relationship Id="rId34" Type="http://schemas.microsoft.com/office/2011/relationships/people" Target="peop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header" Target="header12.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image" Target="media/image5.png"/><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microsoft.com/office/2011/relationships/commentsExtended" Target="commentsExtended.xml"/><Relationship Id="rId30" Type="http://schemas.openxmlformats.org/officeDocument/2006/relationships/header" Target="header1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ecadaa-a5d5-413f-b2cc-abf525585b41">Z3NR4Z32V2JK-4-222</_dlc_DocId>
    <_dlc_DocIdUrl xmlns="9aecadaa-a5d5-413f-b2cc-abf525585b41">
      <Url>http://teamsites.dlr.de/kn/aset/_layouts/DocIdRedir.aspx?ID=Z3NR4Z32V2JK-4-222</Url>
      <Description>Z3NR4Z32V2JK-4-222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842999007049B4C9D274A5B294C1307" ma:contentTypeVersion="0" ma:contentTypeDescription="Ein neues Dokument erstellen." ma:contentTypeScope="" ma:versionID="4cbbcced9652d5fceba84dde0dcdb083">
  <xsd:schema xmlns:xsd="http://www.w3.org/2001/XMLSchema" xmlns:xs="http://www.w3.org/2001/XMLSchema" xmlns:p="http://schemas.microsoft.com/office/2006/metadata/properties" xmlns:ns2="9aecadaa-a5d5-413f-b2cc-abf525585b41" targetNamespace="http://schemas.microsoft.com/office/2006/metadata/properties" ma:root="true" ma:fieldsID="9c6ae9ed3fb67e959df9a74ad81e61f7" ns2:_="">
    <xsd:import namespace="9aecadaa-a5d5-413f-b2cc-abf525585b4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ecadaa-a5d5-413f-b2cc-abf525585b41"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9F749-4DBE-4413-A496-FEBC9384820A}">
  <ds:schemaRefs>
    <ds:schemaRef ds:uri="http://schemas.microsoft.com/office/2006/metadata/properties"/>
    <ds:schemaRef ds:uri="http://schemas.microsoft.com/office/infopath/2007/PartnerControls"/>
    <ds:schemaRef ds:uri="9aecadaa-a5d5-413f-b2cc-abf525585b41"/>
  </ds:schemaRefs>
</ds:datastoreItem>
</file>

<file path=customXml/itemProps2.xml><?xml version="1.0" encoding="utf-8"?>
<ds:datastoreItem xmlns:ds="http://schemas.openxmlformats.org/officeDocument/2006/customXml" ds:itemID="{5462722F-06AB-4632-B4B3-AD592C838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ecadaa-a5d5-413f-b2cc-abf525585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3E02B-1A3A-4538-99A2-A3B6849E1567}">
  <ds:schemaRefs>
    <ds:schemaRef ds:uri="http://schemas.microsoft.com/sharepoint/v3/contenttype/forms"/>
  </ds:schemaRefs>
</ds:datastoreItem>
</file>

<file path=customXml/itemProps4.xml><?xml version="1.0" encoding="utf-8"?>
<ds:datastoreItem xmlns:ds="http://schemas.openxmlformats.org/officeDocument/2006/customXml" ds:itemID="{B6BC9C85-19D8-41E5-8165-6CE5109A290D}">
  <ds:schemaRefs>
    <ds:schemaRef ds:uri="http://schemas.microsoft.com/sharepoint/events"/>
  </ds:schemaRefs>
</ds:datastoreItem>
</file>

<file path=customXml/itemProps5.xml><?xml version="1.0" encoding="utf-8"?>
<ds:datastoreItem xmlns:ds="http://schemas.openxmlformats.org/officeDocument/2006/customXml" ds:itemID="{8CF62883-67CB-4D34-9BF3-3F26181D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38</Pages>
  <Words>10675</Words>
  <Characters>60853</Characters>
  <Application>Microsoft Office Word</Application>
  <DocSecurity>0</DocSecurity>
  <Lines>507</Lines>
  <Paragraphs>142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71386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3</cp:revision>
  <cp:lastPrinted>2017-06-12T06:31:00Z</cp:lastPrinted>
  <dcterms:created xsi:type="dcterms:W3CDTF">2017-08-31T09:55:00Z</dcterms:created>
  <dcterms:modified xsi:type="dcterms:W3CDTF">2017-08-31T10:02:00Z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0x010100B842999007049B4C9D274A5B294C1307</vt:lpwstr>
  </property>
  <property fmtid="{D5CDD505-2E9C-101B-9397-08002B2CF9AE}" pid="3" name="_dlc_DocIdItemGuid">
    <vt:lpwstr>d1c4fe3c-11a5-4d5d-af27-1c2c4f1ab678</vt:lpwstr>
  </property>
</Properties>
</file>